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20F38" w:rsidRDefault="00642EFE" w:rsidP="00EF3662">
      <w:pPr>
        <w:pStyle w:val="a3"/>
        <w:spacing w:line="240" w:lineRule="auto"/>
        <w:jc w:val="center"/>
        <w:rPr>
          <w:rFonts w:ascii="Sylfaen" w:hAnsi="Sylfaen"/>
          <w:i w:val="0"/>
          <w:lang w:val="af-ZA"/>
        </w:rPr>
      </w:pPr>
      <w:r w:rsidRPr="00220F38">
        <w:rPr>
          <w:rFonts w:ascii="Sylfaen" w:hAnsi="Sylfaen"/>
          <w:i w:val="0"/>
          <w:lang w:val="af-ZA"/>
        </w:rPr>
        <w:t>ՀԱՅՏԱՐԱՐՈՒԹՅՈՒՆ</w:t>
      </w:r>
    </w:p>
    <w:p w:rsidR="00642EFE" w:rsidRPr="00220F38" w:rsidRDefault="00123664" w:rsidP="00EF3662">
      <w:pPr>
        <w:pStyle w:val="a3"/>
        <w:spacing w:line="240" w:lineRule="auto"/>
        <w:jc w:val="center"/>
        <w:rPr>
          <w:rFonts w:ascii="Sylfaen" w:hAnsi="Sylfaen"/>
          <w:i w:val="0"/>
          <w:lang w:val="af-ZA"/>
        </w:rPr>
      </w:pPr>
      <w:r w:rsidRPr="00220F38">
        <w:rPr>
          <w:rFonts w:ascii="Sylfaen" w:hAnsi="Sylfaen"/>
          <w:i w:val="0"/>
          <w:lang w:val="af-ZA"/>
        </w:rPr>
        <w:t>ԳՆԱՆՇՄԱՆ ՀԱՐՑՄԱՆ</w:t>
      </w:r>
      <w:r w:rsidR="00642EFE" w:rsidRPr="00220F38">
        <w:rPr>
          <w:rFonts w:ascii="Sylfaen" w:hAnsi="Sylfaen"/>
          <w:i w:val="0"/>
          <w:lang w:val="af-ZA"/>
        </w:rPr>
        <w:t xml:space="preserve"> ՄԱՍԻՆ</w:t>
      </w:r>
      <w:r w:rsidR="00E449ED" w:rsidRPr="00220F38">
        <w:rPr>
          <w:rFonts w:ascii="Sylfaen" w:hAnsi="Sylfaen"/>
          <w:i w:val="0"/>
          <w:lang w:val="af-ZA"/>
        </w:rPr>
        <w:t>*</w:t>
      </w:r>
    </w:p>
    <w:p w:rsidR="00642EFE" w:rsidRPr="00220F38" w:rsidRDefault="00642EFE" w:rsidP="00EF3662">
      <w:pPr>
        <w:pStyle w:val="a3"/>
        <w:spacing w:line="240" w:lineRule="auto"/>
        <w:jc w:val="center"/>
        <w:rPr>
          <w:rFonts w:ascii="Sylfaen" w:hAnsi="Sylfaen"/>
          <w:i w:val="0"/>
          <w:lang w:val="af-ZA"/>
        </w:rPr>
      </w:pPr>
    </w:p>
    <w:p w:rsidR="00923565" w:rsidRPr="00220F38" w:rsidRDefault="00923565" w:rsidP="00923565">
      <w:pPr>
        <w:pStyle w:val="a3"/>
        <w:spacing w:line="240" w:lineRule="auto"/>
        <w:jc w:val="center"/>
        <w:rPr>
          <w:rFonts w:ascii="Sylfaen" w:hAnsi="Sylfaen"/>
          <w:i w:val="0"/>
          <w:lang w:val="af-ZA"/>
        </w:rPr>
      </w:pPr>
      <w:r w:rsidRPr="00220F38">
        <w:rPr>
          <w:rFonts w:ascii="Sylfaen" w:hAnsi="Sylfaen"/>
          <w:i w:val="0"/>
          <w:lang w:val="af-ZA"/>
        </w:rPr>
        <w:t>Հայտարարության սույն տեքստը հաստատված է գնահատող հանձնաժողովի</w:t>
      </w:r>
    </w:p>
    <w:p w:rsidR="00923565" w:rsidRPr="00220F38" w:rsidRDefault="00220F38" w:rsidP="00923565">
      <w:pPr>
        <w:pStyle w:val="a3"/>
        <w:spacing w:line="240" w:lineRule="auto"/>
        <w:jc w:val="center"/>
        <w:rPr>
          <w:rFonts w:ascii="Sylfaen" w:hAnsi="Sylfaen"/>
          <w:i w:val="0"/>
          <w:lang w:val="af-ZA"/>
        </w:rPr>
      </w:pPr>
      <w:r w:rsidRPr="00220F38">
        <w:rPr>
          <w:rFonts w:ascii="Sylfaen" w:hAnsi="Sylfaen"/>
          <w:i w:val="0"/>
          <w:lang w:val="af-ZA"/>
        </w:rPr>
        <w:t>202</w:t>
      </w:r>
      <w:r w:rsidRPr="00220F38">
        <w:rPr>
          <w:rFonts w:ascii="Sylfaen" w:hAnsi="Sylfaen"/>
          <w:i w:val="0"/>
          <w:lang w:val="hy-AM"/>
        </w:rPr>
        <w:t>5</w:t>
      </w:r>
      <w:r w:rsidR="00923565" w:rsidRPr="00220F38">
        <w:rPr>
          <w:rFonts w:ascii="Sylfaen" w:hAnsi="Sylfaen"/>
          <w:i w:val="0"/>
          <w:lang w:val="af-ZA"/>
        </w:rPr>
        <w:t xml:space="preserve">   թվականի </w:t>
      </w:r>
      <w:r w:rsidRPr="00220F38">
        <w:rPr>
          <w:rFonts w:ascii="Sylfaen" w:hAnsi="Sylfaen"/>
          <w:i w:val="0"/>
          <w:lang w:val="hy-AM"/>
        </w:rPr>
        <w:t>փետրվարի10</w:t>
      </w:r>
      <w:r w:rsidR="00923565" w:rsidRPr="00220F38">
        <w:rPr>
          <w:rFonts w:ascii="Sylfaen" w:hAnsi="Sylfaen"/>
          <w:i w:val="0"/>
          <w:lang w:val="af-ZA"/>
        </w:rPr>
        <w:t xml:space="preserve">-ի № 1 որոշմամբ </w:t>
      </w:r>
    </w:p>
    <w:p w:rsidR="00923565" w:rsidRPr="00220F38" w:rsidRDefault="00923565" w:rsidP="00923565">
      <w:pPr>
        <w:pStyle w:val="a3"/>
        <w:spacing w:line="240" w:lineRule="auto"/>
        <w:jc w:val="center"/>
        <w:rPr>
          <w:rFonts w:ascii="Sylfaen" w:hAnsi="Sylfaen"/>
          <w:i w:val="0"/>
          <w:lang w:val="af-ZA"/>
        </w:rPr>
      </w:pPr>
    </w:p>
    <w:p w:rsidR="00537455" w:rsidRPr="00220F38" w:rsidRDefault="00923565" w:rsidP="00923565">
      <w:pPr>
        <w:pStyle w:val="a3"/>
        <w:spacing w:line="240" w:lineRule="auto"/>
        <w:jc w:val="center"/>
        <w:rPr>
          <w:rFonts w:ascii="Sylfaen" w:hAnsi="Sylfaen"/>
          <w:i w:val="0"/>
          <w:u w:val="single"/>
          <w:lang w:val="af-ZA"/>
        </w:rPr>
      </w:pPr>
      <w:r w:rsidRPr="00220F38">
        <w:rPr>
          <w:rFonts w:ascii="Sylfaen" w:hAnsi="Sylfaen"/>
          <w:i w:val="0"/>
          <w:lang w:val="af-ZA"/>
        </w:rPr>
        <w:t xml:space="preserve">Ընթացակարգի ծածկագիրը`  </w:t>
      </w:r>
      <w:r w:rsidR="0013142D" w:rsidRPr="00220F38">
        <w:rPr>
          <w:rFonts w:ascii="Sylfaen" w:hAnsi="Sylfaen"/>
          <w:i w:val="0"/>
          <w:lang w:val="af-ZA"/>
        </w:rPr>
        <w:t>ԿՄԳԿՏ-ԳՀԾՁԲ-</w:t>
      </w:r>
      <w:r w:rsidR="009E69F1" w:rsidRPr="00220F38">
        <w:rPr>
          <w:rFonts w:ascii="Sylfaen" w:hAnsi="Sylfaen"/>
          <w:i w:val="0"/>
          <w:lang w:val="af-ZA"/>
        </w:rPr>
        <w:t>2</w:t>
      </w:r>
      <w:r w:rsidR="00220F38" w:rsidRPr="00220F38">
        <w:rPr>
          <w:rFonts w:ascii="Sylfaen" w:hAnsi="Sylfaen"/>
          <w:i w:val="0"/>
          <w:lang w:val="hy-AM"/>
        </w:rPr>
        <w:t>5/9</w:t>
      </w:r>
    </w:p>
    <w:p w:rsidR="0091042F" w:rsidRPr="00220F38" w:rsidRDefault="0091042F" w:rsidP="00923565">
      <w:pPr>
        <w:pStyle w:val="a3"/>
        <w:spacing w:line="240" w:lineRule="auto"/>
        <w:jc w:val="center"/>
        <w:rPr>
          <w:rFonts w:ascii="Sylfaen" w:hAnsi="Sylfaen"/>
          <w:i w:val="0"/>
          <w:lang w:val="af-ZA"/>
        </w:rPr>
      </w:pPr>
    </w:p>
    <w:p w:rsidR="00923565" w:rsidRPr="00220F38" w:rsidRDefault="00923565" w:rsidP="00923565">
      <w:pPr>
        <w:pStyle w:val="a3"/>
        <w:spacing w:line="240" w:lineRule="auto"/>
        <w:ind w:firstLine="708"/>
        <w:rPr>
          <w:rFonts w:ascii="Sylfaen" w:hAnsi="Sylfaen"/>
          <w:i w:val="0"/>
          <w:lang w:val="af-ZA"/>
        </w:rPr>
      </w:pPr>
      <w:r w:rsidRPr="00220F38">
        <w:rPr>
          <w:rFonts w:ascii="Sylfaen" w:hAnsi="Sylfaen"/>
          <w:i w:val="0"/>
          <w:lang w:val="af-ZA"/>
        </w:rPr>
        <w:t xml:space="preserve">Պատվիրատուն` ՀՀ </w:t>
      </w:r>
      <w:r w:rsidR="0013142D" w:rsidRPr="00220F38">
        <w:rPr>
          <w:rFonts w:ascii="Sylfaen" w:hAnsi="Sylfaen"/>
          <w:i w:val="0"/>
          <w:lang w:val="af-ZA"/>
        </w:rPr>
        <w:t>Կոտայք</w:t>
      </w:r>
      <w:r w:rsidRPr="00220F38">
        <w:rPr>
          <w:rFonts w:ascii="Sylfaen" w:hAnsi="Sylfaen"/>
          <w:i w:val="0"/>
          <w:lang w:val="af-ZA"/>
        </w:rPr>
        <w:t>ի մարզի</w:t>
      </w:r>
      <w:r w:rsidR="00B324F3" w:rsidRPr="00220F38">
        <w:rPr>
          <w:rFonts w:ascii="Sylfaen" w:hAnsi="Sylfaen"/>
          <w:i w:val="0"/>
          <w:lang w:val="af-ZA"/>
        </w:rPr>
        <w:t xml:space="preserve"> «</w:t>
      </w:r>
      <w:r w:rsidR="0013142D" w:rsidRPr="00220F38">
        <w:rPr>
          <w:rFonts w:ascii="Sylfaen" w:hAnsi="Sylfaen"/>
          <w:i w:val="0"/>
          <w:lang w:val="af-ZA"/>
        </w:rPr>
        <w:t>Գառնիի կոմունալ տնտեսություն» ՀՈԱԿ-ը</w:t>
      </w:r>
      <w:r w:rsidRPr="00220F38">
        <w:rPr>
          <w:rFonts w:ascii="Sylfaen" w:hAnsi="Sylfaen"/>
          <w:i w:val="0"/>
          <w:lang w:val="af-ZA"/>
        </w:rPr>
        <w:t xml:space="preserve">, որը գտնվում է ՀՀ </w:t>
      </w:r>
      <w:r w:rsidR="0013142D" w:rsidRPr="00220F38">
        <w:rPr>
          <w:rFonts w:ascii="Sylfaen" w:hAnsi="Sylfaen"/>
          <w:i w:val="0"/>
          <w:lang w:val="af-ZA"/>
        </w:rPr>
        <w:t>Կոտայք</w:t>
      </w:r>
      <w:r w:rsidRPr="00220F38">
        <w:rPr>
          <w:rFonts w:ascii="Sylfaen" w:hAnsi="Sylfaen"/>
          <w:i w:val="0"/>
          <w:lang w:val="af-ZA"/>
        </w:rPr>
        <w:t xml:space="preserve">ի մարզ, </w:t>
      </w:r>
      <w:r w:rsidR="0013142D" w:rsidRPr="00220F38">
        <w:rPr>
          <w:rFonts w:ascii="Sylfaen" w:hAnsi="Sylfaen"/>
          <w:i w:val="0"/>
          <w:lang w:val="af-ZA"/>
        </w:rPr>
        <w:t>գ. Գառնի Շահումյան 4</w:t>
      </w:r>
      <w:r w:rsidRPr="00220F38">
        <w:rPr>
          <w:rFonts w:ascii="Sylfaen" w:hAnsi="Sylfaen"/>
          <w:i w:val="0"/>
          <w:lang w:val="af-ZA"/>
        </w:rPr>
        <w:t xml:space="preserve"> հասցեում, հայտարարում է գնանշման հարցում, որն իրականացվում է մեկ փուլով:</w:t>
      </w:r>
    </w:p>
    <w:p w:rsidR="00413068" w:rsidRPr="00220F38" w:rsidRDefault="00A20B69" w:rsidP="000347E5">
      <w:pPr>
        <w:pStyle w:val="a3"/>
        <w:spacing w:line="240" w:lineRule="auto"/>
        <w:ind w:firstLine="0"/>
        <w:rPr>
          <w:rFonts w:ascii="Sylfaen" w:hAnsi="Sylfaen"/>
          <w:i w:val="0"/>
          <w:lang w:val="af-ZA"/>
        </w:rPr>
      </w:pPr>
      <w:r w:rsidRPr="00220F38">
        <w:rPr>
          <w:rFonts w:ascii="Sylfaen" w:hAnsi="Sylfaen"/>
          <w:i w:val="0"/>
          <w:lang w:val="af-ZA"/>
        </w:rPr>
        <w:tab/>
      </w:r>
      <w:bookmarkStart w:id="0" w:name="_Hlk23167417"/>
      <w:r w:rsidR="000347E5" w:rsidRPr="00220F38">
        <w:rPr>
          <w:rFonts w:ascii="Sylfaen" w:hAnsi="Sylfaen"/>
          <w:i w:val="0"/>
          <w:lang w:val="af-ZA"/>
        </w:rPr>
        <w:t>Սույն ընթացակարգի</w:t>
      </w:r>
      <w:bookmarkEnd w:id="0"/>
      <w:r w:rsidR="000347E5" w:rsidRPr="00220F38">
        <w:rPr>
          <w:rFonts w:ascii="Sylfaen" w:hAnsi="Sylfaen"/>
          <w:i w:val="0"/>
          <w:lang w:val="af-ZA"/>
        </w:rPr>
        <w:t xml:space="preserve"> արդյունքում </w:t>
      </w:r>
      <w:r w:rsidR="000347E5" w:rsidRPr="00220F38">
        <w:rPr>
          <w:rFonts w:ascii="Sylfaen" w:hAnsi="Sylfaen"/>
          <w:i w:val="0"/>
          <w:lang w:val="hy-AM"/>
        </w:rPr>
        <w:t>ընտրված</w:t>
      </w:r>
      <w:r w:rsidR="000347E5" w:rsidRPr="00220F38">
        <w:rPr>
          <w:rFonts w:ascii="Sylfaen" w:hAnsi="Sylfaen"/>
          <w:i w:val="0"/>
          <w:lang w:val="af-ZA"/>
        </w:rPr>
        <w:t xml:space="preserve"> մասնակցին սահմանված կարգով կառաջարկվի կնքել </w:t>
      </w:r>
      <w:r w:rsidR="0013142D" w:rsidRPr="00220F38">
        <w:rPr>
          <w:rFonts w:ascii="Sylfaen" w:hAnsi="Sylfaen"/>
          <w:i w:val="0"/>
          <w:lang w:val="af-ZA"/>
        </w:rPr>
        <w:t>մեքենաներ</w:t>
      </w:r>
      <w:r w:rsidR="0028626B" w:rsidRPr="00220F38">
        <w:rPr>
          <w:rFonts w:ascii="Sylfaen" w:hAnsi="Sylfaen"/>
          <w:i w:val="0"/>
          <w:lang w:val="af-ZA"/>
        </w:rPr>
        <w:t>ի</w:t>
      </w:r>
      <w:r w:rsidR="00BD068B" w:rsidRPr="00220F38">
        <w:rPr>
          <w:rFonts w:ascii="Sylfaen" w:hAnsi="Sylfaen"/>
          <w:i w:val="0"/>
          <w:lang w:val="af-ZA"/>
        </w:rPr>
        <w:t>վերանորոգման, սպասարկման</w:t>
      </w:r>
      <w:r w:rsidR="000347E5" w:rsidRPr="00220F38">
        <w:rPr>
          <w:rFonts w:ascii="Sylfaen" w:hAnsi="Sylfaen"/>
          <w:i w:val="0"/>
          <w:lang w:val="af-ZA"/>
        </w:rPr>
        <w:t xml:space="preserve"> ծառայությունների  մատուցման պայմանագիր (այսուհետ` պայմանագիր)։ </w:t>
      </w:r>
      <w:r w:rsidRPr="00220F38">
        <w:rPr>
          <w:rFonts w:ascii="Sylfaen" w:hAnsi="Sylfaen"/>
          <w:i w:val="0"/>
          <w:lang w:val="af-ZA"/>
        </w:rPr>
        <w:tab/>
      </w:r>
    </w:p>
    <w:p w:rsidR="00357D48" w:rsidRPr="00220F38" w:rsidRDefault="00A76C15" w:rsidP="00413068">
      <w:pPr>
        <w:pStyle w:val="a3"/>
        <w:spacing w:line="240" w:lineRule="auto"/>
        <w:rPr>
          <w:rFonts w:ascii="Sylfaen" w:hAnsi="Sylfaen"/>
          <w:i w:val="0"/>
          <w:lang w:val="af-ZA"/>
        </w:rPr>
      </w:pPr>
      <w:r w:rsidRPr="00220F38">
        <w:rPr>
          <w:rFonts w:ascii="Sylfaen" w:hAnsi="Sylfaen"/>
          <w:i w:val="0"/>
          <w:lang w:val="af-ZA"/>
        </w:rPr>
        <w:t>«</w:t>
      </w:r>
      <w:r w:rsidR="00357D48" w:rsidRPr="00220F38">
        <w:rPr>
          <w:rFonts w:ascii="Sylfaen" w:hAnsi="Sylfaen"/>
          <w:i w:val="0"/>
          <w:lang w:val="af-ZA"/>
        </w:rPr>
        <w:t>Գնումների մասին</w:t>
      </w:r>
      <w:r w:rsidRPr="00220F38">
        <w:rPr>
          <w:rFonts w:ascii="Sylfaen" w:hAnsi="Sylfaen"/>
          <w:i w:val="0"/>
          <w:lang w:val="af-ZA"/>
        </w:rPr>
        <w:t>»</w:t>
      </w:r>
      <w:r w:rsidR="00357D48" w:rsidRPr="00220F38">
        <w:rPr>
          <w:rFonts w:ascii="Sylfaen" w:hAnsi="Sylfaen"/>
          <w:i w:val="0"/>
          <w:lang w:val="af-ZA"/>
        </w:rPr>
        <w:t xml:space="preserve">ՀՀ օրենքի </w:t>
      </w:r>
      <w:r w:rsidR="00955E87" w:rsidRPr="00220F38">
        <w:rPr>
          <w:rFonts w:ascii="Sylfaen" w:hAnsi="Sylfaen"/>
          <w:i w:val="0"/>
          <w:lang w:val="af-ZA"/>
        </w:rPr>
        <w:t>7</w:t>
      </w:r>
      <w:r w:rsidR="00357D48" w:rsidRPr="00220F38">
        <w:rPr>
          <w:rFonts w:ascii="Sylfaen" w:hAnsi="Sylfaen"/>
          <w:i w:val="0"/>
          <w:lang w:val="af-ZA"/>
        </w:rPr>
        <w:t xml:space="preserve">-րդ հոդվածի համաձայն` </w:t>
      </w:r>
      <w:r w:rsidR="00DB4CC7" w:rsidRPr="00220F38">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20F38">
        <w:rPr>
          <w:rFonts w:ascii="Sylfaen" w:hAnsi="Sylfaen"/>
          <w:i w:val="0"/>
          <w:lang w:val="af-ZA"/>
        </w:rPr>
        <w:t xml:space="preserve">սույն </w:t>
      </w:r>
      <w:r w:rsidR="00496E18" w:rsidRPr="00220F38">
        <w:rPr>
          <w:rFonts w:ascii="Sylfaen" w:hAnsi="Sylfaen"/>
          <w:i w:val="0"/>
          <w:lang w:val="af-ZA"/>
        </w:rPr>
        <w:t xml:space="preserve">ընթացակարգին </w:t>
      </w:r>
      <w:r w:rsidR="00DB4CC7" w:rsidRPr="00220F38">
        <w:rPr>
          <w:rFonts w:ascii="Sylfaen" w:hAnsi="Sylfaen"/>
          <w:i w:val="0"/>
          <w:lang w:val="af-ZA"/>
        </w:rPr>
        <w:t>մասնակցելու հավասար իրավունք:</w:t>
      </w:r>
    </w:p>
    <w:p w:rsidR="00A20B69" w:rsidRPr="00220F38" w:rsidRDefault="00496E18" w:rsidP="00EF3662">
      <w:pPr>
        <w:ind w:firstLine="720"/>
        <w:jc w:val="both"/>
        <w:rPr>
          <w:rFonts w:ascii="Sylfaen" w:hAnsi="Sylfaen"/>
          <w:sz w:val="20"/>
          <w:szCs w:val="20"/>
          <w:lang w:val="af-ZA"/>
        </w:rPr>
      </w:pPr>
      <w:r w:rsidRPr="00220F38">
        <w:rPr>
          <w:rFonts w:ascii="Sylfaen" w:hAnsi="Sylfaen"/>
          <w:sz w:val="20"/>
          <w:szCs w:val="20"/>
          <w:lang w:val="af-ZA"/>
        </w:rPr>
        <w:t xml:space="preserve">Սույն ընթացակարգին </w:t>
      </w:r>
      <w:r w:rsidR="00357D48" w:rsidRPr="00220F38">
        <w:rPr>
          <w:rFonts w:ascii="Sylfaen" w:hAnsi="Sylfaen"/>
          <w:sz w:val="20"/>
          <w:szCs w:val="20"/>
          <w:lang w:val="af-ZA"/>
        </w:rPr>
        <w:t>մասնակցելու իրավունք</w:t>
      </w:r>
      <w:r w:rsidR="003C3660" w:rsidRPr="00220F38">
        <w:rPr>
          <w:rFonts w:ascii="Sylfaen" w:hAnsi="Sylfaen"/>
          <w:sz w:val="20"/>
          <w:szCs w:val="20"/>
          <w:lang w:val="af-ZA"/>
        </w:rPr>
        <w:t xml:space="preserve">չունեցող </w:t>
      </w:r>
      <w:r w:rsidR="006E7947" w:rsidRPr="00220F38">
        <w:rPr>
          <w:rFonts w:ascii="Sylfaen" w:hAnsi="Sylfaen"/>
          <w:sz w:val="20"/>
          <w:szCs w:val="20"/>
          <w:lang w:val="af-ZA"/>
        </w:rPr>
        <w:t xml:space="preserve">անձանց, ինչպես </w:t>
      </w:r>
      <w:r w:rsidR="00A20B69" w:rsidRPr="00220F38">
        <w:rPr>
          <w:rFonts w:ascii="Sylfaen" w:hAnsi="Sylfaen"/>
          <w:sz w:val="20"/>
          <w:szCs w:val="20"/>
          <w:lang w:val="af-ZA"/>
        </w:rPr>
        <w:t xml:space="preserve">նաև մասնակիցներին ներկայացվող </w:t>
      </w:r>
      <w:r w:rsidR="003E7559" w:rsidRPr="00220F38">
        <w:rPr>
          <w:rFonts w:ascii="Sylfaen" w:hAnsi="Sylfaen"/>
          <w:sz w:val="20"/>
          <w:szCs w:val="20"/>
          <w:lang w:val="af-ZA"/>
        </w:rPr>
        <w:t xml:space="preserve">պայմանները </w:t>
      </w:r>
      <w:r w:rsidR="00A20B69" w:rsidRPr="00220F38">
        <w:rPr>
          <w:rFonts w:ascii="Sylfaen" w:hAnsi="Sylfaen"/>
          <w:sz w:val="20"/>
          <w:szCs w:val="20"/>
          <w:lang w:val="af-ZA"/>
        </w:rPr>
        <w:t>սահմանված են սույն ընթացակարգի հրավերով:</w:t>
      </w:r>
    </w:p>
    <w:p w:rsidR="00357D48" w:rsidRPr="00220F38" w:rsidRDefault="00EE73A8" w:rsidP="00EF3662">
      <w:pPr>
        <w:pStyle w:val="a3"/>
        <w:spacing w:line="240" w:lineRule="auto"/>
        <w:rPr>
          <w:rFonts w:ascii="Sylfaen" w:hAnsi="Sylfaen"/>
          <w:i w:val="0"/>
          <w:lang w:val="af-ZA"/>
        </w:rPr>
      </w:pPr>
      <w:r w:rsidRPr="00220F38">
        <w:rPr>
          <w:rFonts w:ascii="Sylfaen" w:hAnsi="Sylfaen"/>
          <w:i w:val="0"/>
          <w:lang w:val="af-ZA"/>
        </w:rPr>
        <w:t xml:space="preserve">Ընտրված </w:t>
      </w:r>
      <w:r w:rsidR="00357D48" w:rsidRPr="00220F38">
        <w:rPr>
          <w:rFonts w:ascii="Sylfaen" w:hAnsi="Sylfaen"/>
          <w:i w:val="0"/>
          <w:lang w:val="af-ZA"/>
        </w:rPr>
        <w:t xml:space="preserve">մասնակիցը որոշվում է </w:t>
      </w:r>
      <w:bookmarkStart w:id="1" w:name="_Hlk23167512"/>
      <w:r w:rsidR="00496E18" w:rsidRPr="00220F38">
        <w:rPr>
          <w:rFonts w:ascii="Sylfaen" w:hAnsi="Sylfaen"/>
          <w:i w:val="0"/>
          <w:lang w:val="af-ZA"/>
        </w:rPr>
        <w:t xml:space="preserve">ոչ գնային պայմաններով բավարար գնահատված </w:t>
      </w:r>
      <w:bookmarkEnd w:id="1"/>
      <w:r w:rsidR="00357D48" w:rsidRPr="00220F38">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220F38">
        <w:rPr>
          <w:rFonts w:ascii="Sylfaen" w:hAnsi="Sylfaen"/>
          <w:i w:val="0"/>
          <w:lang w:val="af-ZA"/>
        </w:rPr>
        <w:t>։</w:t>
      </w:r>
    </w:p>
    <w:p w:rsidR="0067579A" w:rsidRPr="00220F38" w:rsidRDefault="00357D48" w:rsidP="00EF3662">
      <w:pPr>
        <w:pStyle w:val="a3"/>
        <w:spacing w:line="240" w:lineRule="auto"/>
        <w:rPr>
          <w:rFonts w:ascii="Sylfaen" w:hAnsi="Sylfaen"/>
          <w:i w:val="0"/>
          <w:lang w:val="af-ZA"/>
        </w:rPr>
      </w:pPr>
      <w:r w:rsidRPr="00220F38">
        <w:rPr>
          <w:rFonts w:ascii="Sylfaen" w:hAnsi="Sylfaen"/>
          <w:i w:val="0"/>
          <w:lang w:val="af-ZA"/>
        </w:rPr>
        <w:t xml:space="preserve">Էլեկտրոնային ձևով հրավեր տրամադրելու պահանջի դեպքում պատվիրատուն </w:t>
      </w:r>
      <w:r w:rsidR="00E222A7" w:rsidRPr="00220F38">
        <w:rPr>
          <w:rFonts w:ascii="Sylfaen" w:hAnsi="Sylfaen"/>
          <w:i w:val="0"/>
          <w:lang w:val="af-ZA"/>
        </w:rPr>
        <w:t xml:space="preserve">անվճար </w:t>
      </w:r>
      <w:r w:rsidRPr="00220F38">
        <w:rPr>
          <w:rFonts w:ascii="Sylfaen" w:hAnsi="Sylfaen"/>
          <w:i w:val="0"/>
          <w:lang w:val="af-ZA"/>
        </w:rPr>
        <w:t>ապահովում է հրավերի` էլեկտրոնային ձևով տրամադրումը դիմում</w:t>
      </w:r>
      <w:r w:rsidR="0006311D" w:rsidRPr="00220F38">
        <w:rPr>
          <w:rFonts w:ascii="Sylfaen" w:hAnsi="Sylfaen"/>
          <w:i w:val="0"/>
          <w:lang w:val="af-ZA"/>
        </w:rPr>
        <w:t>ը</w:t>
      </w:r>
      <w:r w:rsidRPr="00220F38">
        <w:rPr>
          <w:rFonts w:ascii="Sylfaen" w:hAnsi="Sylfaen"/>
          <w:i w:val="0"/>
          <w:lang w:val="af-ZA"/>
        </w:rPr>
        <w:t xml:space="preserve"> ստանալու օրվան հաջորդող աշխատանքային օրվա ընթացքում</w:t>
      </w:r>
      <w:r w:rsidR="004D5671" w:rsidRPr="00220F38">
        <w:rPr>
          <w:rFonts w:ascii="Sylfaen" w:hAnsi="Sylfaen"/>
          <w:i w:val="0"/>
          <w:lang w:val="af-ZA"/>
        </w:rPr>
        <w:t>։</w:t>
      </w:r>
    </w:p>
    <w:p w:rsidR="003E7559" w:rsidRPr="00220F38" w:rsidRDefault="003E7559" w:rsidP="003E7559">
      <w:pPr>
        <w:pStyle w:val="a3"/>
        <w:spacing w:line="240" w:lineRule="auto"/>
        <w:rPr>
          <w:rFonts w:ascii="Sylfaen" w:hAnsi="Sylfaen"/>
          <w:i w:val="0"/>
          <w:lang w:val="af-ZA"/>
        </w:rPr>
      </w:pPr>
      <w:r w:rsidRPr="00220F38">
        <w:rPr>
          <w:rFonts w:ascii="Sylfaen" w:hAnsi="Sylfaen"/>
          <w:i w:val="0"/>
          <w:lang w:val="af-ZA"/>
        </w:rPr>
        <w:t>Մրցույթի հայտերն անհրաժեշտ է ներկայացնել</w:t>
      </w:r>
      <w:r w:rsidR="00332C74" w:rsidRPr="00220F38">
        <w:rPr>
          <w:rFonts w:ascii="Sylfaen" w:hAnsi="Sylfaen"/>
          <w:i w:val="0"/>
          <w:lang w:val="af-ZA"/>
        </w:rPr>
        <w:t xml:space="preserve">ՀՀ </w:t>
      </w:r>
      <w:r w:rsidR="0013142D" w:rsidRPr="00220F38">
        <w:rPr>
          <w:rFonts w:ascii="Sylfaen" w:hAnsi="Sylfaen"/>
          <w:i w:val="0"/>
          <w:lang w:val="af-ZA"/>
        </w:rPr>
        <w:t>Կոտայք</w:t>
      </w:r>
      <w:r w:rsidR="00332C74" w:rsidRPr="00220F38">
        <w:rPr>
          <w:rFonts w:ascii="Sylfaen" w:hAnsi="Sylfaen"/>
          <w:i w:val="0"/>
          <w:lang w:val="af-ZA"/>
        </w:rPr>
        <w:t xml:space="preserve">ի մարզ, </w:t>
      </w:r>
      <w:r w:rsidR="0013142D" w:rsidRPr="00220F38">
        <w:rPr>
          <w:rFonts w:ascii="Sylfaen" w:hAnsi="Sylfaen"/>
          <w:i w:val="0"/>
          <w:lang w:val="af-ZA"/>
        </w:rPr>
        <w:t>գ. Գառնի Շահումյան 4</w:t>
      </w:r>
      <w:r w:rsidRPr="00220F38">
        <w:rPr>
          <w:rFonts w:ascii="Sylfaen" w:hAnsi="Sylfaen"/>
          <w:i w:val="0"/>
          <w:lang w:val="af-ZA"/>
        </w:rPr>
        <w:t xml:space="preserve"> հասցեով, փաստաթղթային ձևովմինչև սույն հայտարարության հրապարակման օրվանից հաշված </w:t>
      </w:r>
      <w:r w:rsidR="00332C74" w:rsidRPr="00220F38">
        <w:rPr>
          <w:rFonts w:ascii="Sylfaen" w:hAnsi="Sylfaen"/>
          <w:i w:val="0"/>
          <w:u w:val="single"/>
          <w:lang w:val="af-ZA"/>
        </w:rPr>
        <w:t>7</w:t>
      </w:r>
      <w:r w:rsidRPr="00220F38">
        <w:rPr>
          <w:rFonts w:ascii="Sylfaen" w:hAnsi="Sylfaen"/>
          <w:i w:val="0"/>
          <w:lang w:val="af-ZA"/>
        </w:rPr>
        <w:t xml:space="preserve">-րդ օրվա ժամը </w:t>
      </w:r>
      <w:r w:rsidR="00220F38" w:rsidRPr="00220F38">
        <w:rPr>
          <w:rFonts w:ascii="Sylfaen" w:hAnsi="Sylfaen"/>
          <w:i w:val="0"/>
          <w:u w:val="single"/>
          <w:lang w:val="af-ZA"/>
        </w:rPr>
        <w:t>1</w:t>
      </w:r>
      <w:r w:rsidR="00220F38" w:rsidRPr="00220F38">
        <w:rPr>
          <w:rFonts w:ascii="Sylfaen" w:hAnsi="Sylfaen"/>
          <w:i w:val="0"/>
          <w:u w:val="single"/>
          <w:lang w:val="hy-AM"/>
        </w:rPr>
        <w:t>0</w:t>
      </w:r>
      <w:r w:rsidR="00527E49" w:rsidRPr="00220F38">
        <w:rPr>
          <w:rFonts w:ascii="Sylfaen" w:hAnsi="Sylfaen"/>
          <w:i w:val="0"/>
          <w:u w:val="single"/>
          <w:lang w:val="af-ZA"/>
        </w:rPr>
        <w:t>:00</w:t>
      </w:r>
      <w:r w:rsidRPr="00220F38">
        <w:rPr>
          <w:rFonts w:ascii="Sylfaen" w:hAnsi="Sylfaen"/>
          <w:i w:val="0"/>
          <w:lang w:val="af-ZA"/>
        </w:rPr>
        <w:t xml:space="preserve">-ը: Հայտերը, հայերենից բացի, կարող են ներկայացվել նաև անգլերեն կամ ռուսերեն: </w:t>
      </w:r>
    </w:p>
    <w:p w:rsidR="003E7559" w:rsidRPr="00220F38" w:rsidRDefault="003E7559" w:rsidP="003E7559">
      <w:pPr>
        <w:pStyle w:val="a3"/>
        <w:spacing w:line="240" w:lineRule="auto"/>
        <w:ind w:firstLine="708"/>
        <w:rPr>
          <w:rFonts w:ascii="Sylfaen" w:hAnsi="Sylfaen"/>
          <w:i w:val="0"/>
          <w:lang w:val="af-ZA"/>
        </w:rPr>
      </w:pPr>
      <w:r w:rsidRPr="00220F38">
        <w:rPr>
          <w:rFonts w:ascii="Sylfaen" w:hAnsi="Sylfaen"/>
          <w:i w:val="0"/>
          <w:lang w:val="af-ZA"/>
        </w:rPr>
        <w:t xml:space="preserve">Հայտերի բացումը տեղի կունենա </w:t>
      </w:r>
      <w:r w:rsidR="00332C74" w:rsidRPr="00220F38">
        <w:rPr>
          <w:rFonts w:ascii="Sylfaen" w:hAnsi="Sylfaen"/>
          <w:i w:val="0"/>
          <w:lang w:val="af-ZA"/>
        </w:rPr>
        <w:t xml:space="preserve">ՀՀ </w:t>
      </w:r>
      <w:r w:rsidR="0013142D" w:rsidRPr="00220F38">
        <w:rPr>
          <w:rFonts w:ascii="Sylfaen" w:hAnsi="Sylfaen"/>
          <w:i w:val="0"/>
          <w:lang w:val="af-ZA"/>
        </w:rPr>
        <w:t>Կոտայք</w:t>
      </w:r>
      <w:r w:rsidR="00332C74" w:rsidRPr="00220F38">
        <w:rPr>
          <w:rFonts w:ascii="Sylfaen" w:hAnsi="Sylfaen"/>
          <w:i w:val="0"/>
          <w:lang w:val="af-ZA"/>
        </w:rPr>
        <w:t xml:space="preserve">ի մարզ, </w:t>
      </w:r>
      <w:r w:rsidR="0013142D" w:rsidRPr="00220F38">
        <w:rPr>
          <w:rFonts w:ascii="Sylfaen" w:hAnsi="Sylfaen"/>
          <w:i w:val="0"/>
          <w:lang w:val="af-ZA"/>
        </w:rPr>
        <w:t>գ. Գառնի Շահումյան 4</w:t>
      </w:r>
      <w:r w:rsidRPr="00220F38">
        <w:rPr>
          <w:rFonts w:ascii="Sylfaen" w:hAnsi="Sylfaen"/>
          <w:i w:val="0"/>
          <w:lang w:val="af-ZA"/>
        </w:rPr>
        <w:t xml:space="preserve">հասցեում, </w:t>
      </w:r>
      <w:r w:rsidR="00220F38" w:rsidRPr="00220F38">
        <w:rPr>
          <w:rFonts w:ascii="Sylfaen" w:hAnsi="Sylfaen"/>
          <w:i w:val="0"/>
          <w:lang w:val="af-ZA"/>
        </w:rPr>
        <w:t>202</w:t>
      </w:r>
      <w:r w:rsidR="00220F38" w:rsidRPr="00220F38">
        <w:rPr>
          <w:rFonts w:ascii="Sylfaen" w:hAnsi="Sylfaen"/>
          <w:i w:val="0"/>
          <w:lang w:val="hy-AM"/>
        </w:rPr>
        <w:t>5</w:t>
      </w:r>
      <w:r w:rsidR="00321F85" w:rsidRPr="00220F38">
        <w:rPr>
          <w:rFonts w:ascii="Sylfaen" w:hAnsi="Sylfaen"/>
          <w:i w:val="0"/>
          <w:lang w:val="af-ZA"/>
        </w:rPr>
        <w:t xml:space="preserve">թ-ի </w:t>
      </w:r>
      <w:r w:rsidR="00220F38" w:rsidRPr="00220F38">
        <w:rPr>
          <w:rFonts w:ascii="Sylfaen" w:hAnsi="Sylfaen"/>
          <w:i w:val="0"/>
          <w:lang w:val="hy-AM"/>
        </w:rPr>
        <w:t xml:space="preserve">փետրվարի </w:t>
      </w:r>
      <w:r w:rsidR="00220F38" w:rsidRPr="00220F38">
        <w:rPr>
          <w:rFonts w:ascii="Sylfaen" w:hAnsi="Sylfaen"/>
          <w:i w:val="0"/>
          <w:lang w:val="af-ZA"/>
        </w:rPr>
        <w:t>1</w:t>
      </w:r>
      <w:r w:rsidR="00F752BD">
        <w:rPr>
          <w:rFonts w:ascii="Sylfaen" w:hAnsi="Sylfaen"/>
          <w:i w:val="0"/>
          <w:lang w:val="hy-AM"/>
        </w:rPr>
        <w:t>8</w:t>
      </w:r>
      <w:r w:rsidR="00BC13BD" w:rsidRPr="00220F38">
        <w:rPr>
          <w:rFonts w:ascii="Sylfaen" w:hAnsi="Sylfaen"/>
          <w:i w:val="0"/>
          <w:lang w:val="af-ZA"/>
        </w:rPr>
        <w:t>-ին ժամը</w:t>
      </w:r>
      <w:r w:rsidR="00220F38" w:rsidRPr="00220F38">
        <w:rPr>
          <w:rFonts w:ascii="Sylfaen" w:hAnsi="Sylfaen"/>
          <w:i w:val="0"/>
          <w:lang w:val="af-ZA"/>
        </w:rPr>
        <w:t>1</w:t>
      </w:r>
      <w:r w:rsidR="00220F38" w:rsidRPr="00220F38">
        <w:rPr>
          <w:rFonts w:ascii="Sylfaen" w:hAnsi="Sylfaen"/>
          <w:i w:val="0"/>
          <w:lang w:val="hy-AM"/>
        </w:rPr>
        <w:t>0</w:t>
      </w:r>
      <w:r w:rsidR="00527E49" w:rsidRPr="00220F38">
        <w:rPr>
          <w:rFonts w:ascii="Sylfaen" w:hAnsi="Sylfaen"/>
          <w:i w:val="0"/>
          <w:lang w:val="af-ZA"/>
        </w:rPr>
        <w:t>:00</w:t>
      </w:r>
      <w:r w:rsidRPr="00220F38">
        <w:rPr>
          <w:rFonts w:ascii="Sylfaen" w:hAnsi="Sylfaen"/>
          <w:i w:val="0"/>
          <w:lang w:val="af-ZA"/>
        </w:rPr>
        <w:t xml:space="preserve">-ին։   </w:t>
      </w:r>
    </w:p>
    <w:p w:rsidR="00906B82" w:rsidRPr="00220F38" w:rsidRDefault="00906B82" w:rsidP="00906B82">
      <w:pPr>
        <w:ind w:firstLine="720"/>
        <w:jc w:val="both"/>
        <w:rPr>
          <w:rFonts w:ascii="Sylfaen" w:hAnsi="Sylfaen"/>
          <w:sz w:val="20"/>
          <w:szCs w:val="20"/>
          <w:lang w:val="hy-AM"/>
        </w:rPr>
      </w:pPr>
      <w:r w:rsidRPr="00220F38">
        <w:rPr>
          <w:rFonts w:ascii="Sylfaen" w:hAnsi="Sylfaen"/>
          <w:sz w:val="20"/>
          <w:szCs w:val="20"/>
          <w:lang w:val="af-ZA"/>
        </w:rPr>
        <w:t>Սույն ընթացակարգի վերաբերյալ բողոք</w:t>
      </w:r>
      <w:r w:rsidRPr="00220F38">
        <w:rPr>
          <w:rFonts w:ascii="Sylfaen" w:hAnsi="Sylfaen"/>
          <w:sz w:val="20"/>
          <w:szCs w:val="20"/>
          <w:lang w:val="hy-AM"/>
        </w:rPr>
        <w:t xml:space="preserve">արկումն իրականացվում է </w:t>
      </w:r>
      <w:r w:rsidRPr="00220F38">
        <w:rPr>
          <w:rFonts w:ascii="Sylfaen" w:hAnsi="Sylfaen"/>
          <w:sz w:val="20"/>
          <w:szCs w:val="20"/>
          <w:lang w:val="af-ZA"/>
        </w:rPr>
        <w:t>«</w:t>
      </w:r>
      <w:r w:rsidRPr="00220F38">
        <w:rPr>
          <w:rFonts w:ascii="Sylfaen" w:hAnsi="Sylfaen"/>
          <w:sz w:val="20"/>
          <w:szCs w:val="20"/>
          <w:lang w:val="hy-AM"/>
        </w:rPr>
        <w:t>Գնումներիմասին</w:t>
      </w:r>
      <w:r w:rsidRPr="00220F38">
        <w:rPr>
          <w:rFonts w:ascii="Sylfaen" w:hAnsi="Sylfaen"/>
          <w:sz w:val="20"/>
          <w:szCs w:val="20"/>
          <w:lang w:val="af-ZA"/>
        </w:rPr>
        <w:t>»</w:t>
      </w:r>
      <w:r w:rsidRPr="00220F38">
        <w:rPr>
          <w:rFonts w:ascii="Sylfaen" w:hAnsi="Sylfaen"/>
          <w:sz w:val="20"/>
          <w:szCs w:val="20"/>
          <w:lang w:val="hy-AM"/>
        </w:rPr>
        <w:t xml:space="preserve"> ՀՀօրենքովևՀՀ քաղաքացիական դատավարության օրենսգրքով սահմանված կարգով։</w:t>
      </w:r>
    </w:p>
    <w:p w:rsidR="00906B82" w:rsidRPr="00220F38" w:rsidRDefault="00906B82" w:rsidP="00EF3662">
      <w:pPr>
        <w:pStyle w:val="a3"/>
        <w:spacing w:line="240" w:lineRule="auto"/>
        <w:rPr>
          <w:rFonts w:ascii="Sylfaen" w:hAnsi="Sylfaen"/>
          <w:i w:val="0"/>
          <w:lang w:val="hy-AM"/>
        </w:rPr>
      </w:pPr>
    </w:p>
    <w:p w:rsidR="00321F85" w:rsidRPr="00220F38" w:rsidRDefault="00754697" w:rsidP="00321F85">
      <w:pPr>
        <w:pStyle w:val="a3"/>
        <w:spacing w:line="240" w:lineRule="auto"/>
        <w:rPr>
          <w:rFonts w:ascii="Sylfaen" w:hAnsi="Sylfaen"/>
          <w:i w:val="0"/>
          <w:lang w:val="af-ZA"/>
        </w:rPr>
      </w:pPr>
      <w:r w:rsidRPr="00220F38">
        <w:rPr>
          <w:rFonts w:ascii="Sylfaen" w:hAnsi="Sylfaen"/>
          <w:i w:val="0"/>
          <w:lang w:val="af-ZA"/>
        </w:rPr>
        <w:t xml:space="preserve">Սույն հայտարարության հետ կապված լրացուցիչ տեղեկություններ ստանալու համար կարող եք դիմել </w:t>
      </w:r>
      <w:r w:rsidR="00F9448B" w:rsidRPr="00220F38">
        <w:rPr>
          <w:rFonts w:ascii="Sylfaen" w:hAnsi="Sylfaen"/>
          <w:i w:val="0"/>
          <w:lang w:val="af-ZA"/>
        </w:rPr>
        <w:t xml:space="preserve">գնահատող հանձնաժողովի քարտուղար </w:t>
      </w:r>
      <w:r w:rsidRPr="00220F38">
        <w:rPr>
          <w:rFonts w:ascii="Sylfaen" w:hAnsi="Sylfaen"/>
          <w:i w:val="0"/>
          <w:lang w:val="af-ZA"/>
        </w:rPr>
        <w:t>`</w:t>
      </w:r>
      <w:r w:rsidR="00220F38">
        <w:rPr>
          <w:rFonts w:ascii="Sylfaen" w:hAnsi="Sylfaen"/>
          <w:i w:val="0"/>
          <w:lang w:val="hy-AM"/>
        </w:rPr>
        <w:t>Քրիստինե Բաղդասարյան</w:t>
      </w:r>
      <w:r w:rsidR="00321F85" w:rsidRPr="00220F38">
        <w:rPr>
          <w:rFonts w:ascii="Sylfaen" w:hAnsi="Sylfaen"/>
          <w:i w:val="0"/>
          <w:lang w:val="af-ZA"/>
        </w:rPr>
        <w:t>ին:</w:t>
      </w:r>
    </w:p>
    <w:p w:rsidR="00220F38" w:rsidRDefault="00220F38" w:rsidP="00220F38">
      <w:pPr>
        <w:pStyle w:val="a3"/>
        <w:spacing w:line="240" w:lineRule="auto"/>
        <w:jc w:val="left"/>
        <w:rPr>
          <w:rFonts w:ascii="Sylfaen" w:hAnsi="Sylfaen"/>
          <w:i w:val="0"/>
          <w:lang w:val="af-ZA"/>
        </w:rPr>
      </w:pPr>
    </w:p>
    <w:p w:rsidR="00220F38" w:rsidRPr="00D244B9" w:rsidRDefault="00220F38" w:rsidP="00220F38">
      <w:pPr>
        <w:pStyle w:val="a3"/>
        <w:spacing w:line="240" w:lineRule="auto"/>
        <w:jc w:val="left"/>
        <w:rPr>
          <w:rFonts w:ascii="Sylfaen" w:hAnsi="Sylfaen"/>
          <w:b/>
          <w:i w:val="0"/>
          <w:lang w:val="hy-AM"/>
        </w:rPr>
      </w:pPr>
      <w:r w:rsidRPr="00D244B9">
        <w:rPr>
          <w:rFonts w:ascii="Sylfaen" w:hAnsi="Sylfaen"/>
          <w:i w:val="0"/>
          <w:lang w:val="af-ZA"/>
        </w:rPr>
        <w:t xml:space="preserve">  Հեռախոս</w:t>
      </w:r>
      <w:r w:rsidRPr="00D244B9">
        <w:rPr>
          <w:rFonts w:ascii="Sylfaen" w:hAnsi="Sylfaen"/>
          <w:i w:val="0"/>
          <w:lang w:val="hy-AM"/>
        </w:rPr>
        <w:t>՝ 095015557</w:t>
      </w:r>
    </w:p>
    <w:p w:rsidR="00220F38" w:rsidRPr="00D244B9" w:rsidRDefault="00220F38" w:rsidP="00220F38">
      <w:pPr>
        <w:pStyle w:val="a3"/>
        <w:spacing w:line="240" w:lineRule="auto"/>
        <w:jc w:val="left"/>
        <w:rPr>
          <w:rFonts w:ascii="Sylfaen" w:hAnsi="Sylfaen"/>
          <w:i w:val="0"/>
          <w:u w:val="single"/>
          <w:lang w:val="af-ZA"/>
        </w:rPr>
      </w:pPr>
    </w:p>
    <w:p w:rsidR="00220F38" w:rsidRPr="00D244B9" w:rsidRDefault="00220F38" w:rsidP="00220F38">
      <w:pPr>
        <w:pStyle w:val="a3"/>
        <w:spacing w:line="240" w:lineRule="auto"/>
        <w:jc w:val="left"/>
        <w:rPr>
          <w:rFonts w:ascii="Sylfaen" w:hAnsi="Sylfaen"/>
          <w:color w:val="1F1F1F"/>
          <w:sz w:val="21"/>
          <w:szCs w:val="21"/>
          <w:shd w:val="clear" w:color="auto" w:fill="E9EEF6"/>
          <w:lang w:val="af-ZA"/>
        </w:rPr>
      </w:pPr>
      <w:r w:rsidRPr="00D244B9">
        <w:rPr>
          <w:rFonts w:ascii="Sylfaen" w:hAnsi="Sylfaen"/>
          <w:i w:val="0"/>
          <w:lang w:val="af-ZA"/>
        </w:rPr>
        <w:t xml:space="preserve">    Էլ. Փոստ</w:t>
      </w:r>
      <w:r w:rsidRPr="00D244B9">
        <w:rPr>
          <w:rFonts w:ascii="Sylfaen" w:hAnsi="Sylfaen"/>
          <w:i w:val="0"/>
          <w:lang w:val="hy-AM"/>
        </w:rPr>
        <w:t xml:space="preserve">՝ </w:t>
      </w:r>
      <w:hyperlink r:id="rId8" w:history="1">
        <w:r w:rsidRPr="00D244B9">
          <w:rPr>
            <w:rStyle w:val="a9"/>
            <w:rFonts w:ascii="Sylfaen" w:hAnsi="Sylfaen"/>
            <w:sz w:val="21"/>
            <w:szCs w:val="21"/>
            <w:shd w:val="clear" w:color="auto" w:fill="E9EEF6"/>
            <w:lang w:val="af-ZA"/>
          </w:rPr>
          <w:t>gnumnerkomunaltntes@gmail.com</w:t>
        </w:r>
      </w:hyperlink>
    </w:p>
    <w:p w:rsidR="00220F38" w:rsidRPr="00D244B9" w:rsidRDefault="00220F38" w:rsidP="00220F38">
      <w:pPr>
        <w:pStyle w:val="a3"/>
        <w:spacing w:line="240" w:lineRule="auto"/>
        <w:jc w:val="left"/>
        <w:rPr>
          <w:rFonts w:ascii="Sylfaen" w:hAnsi="Sylfaen"/>
          <w:i w:val="0"/>
          <w:lang w:val="af-ZA"/>
        </w:rPr>
      </w:pPr>
    </w:p>
    <w:p w:rsidR="00220F38" w:rsidRPr="00D244B9" w:rsidRDefault="00220F38" w:rsidP="00220F38">
      <w:pPr>
        <w:pStyle w:val="a3"/>
        <w:spacing w:line="240" w:lineRule="auto"/>
        <w:rPr>
          <w:rFonts w:ascii="Sylfaen" w:hAnsi="Sylfaen"/>
          <w:i w:val="0"/>
          <w:lang w:val="af-ZA"/>
        </w:rPr>
      </w:pPr>
      <w:r w:rsidRPr="00D244B9">
        <w:rPr>
          <w:rFonts w:ascii="Sylfaen" w:hAnsi="Sylfaen"/>
          <w:i w:val="0"/>
          <w:lang w:val="af-ZA"/>
        </w:rPr>
        <w:t>Պատվիրատու` ՀՀ Կոտայքի մարզի «Գառնիի Կոմունալ Տնտեսություն» ՀՈԱԿ</w:t>
      </w:r>
    </w:p>
    <w:p w:rsidR="00220F38" w:rsidRPr="00D244B9" w:rsidRDefault="00220F38" w:rsidP="00220F38">
      <w:pPr>
        <w:pStyle w:val="a3"/>
        <w:spacing w:line="240" w:lineRule="auto"/>
        <w:ind w:left="1404"/>
        <w:rPr>
          <w:rFonts w:ascii="Sylfaen" w:hAnsi="Sylfaen"/>
          <w:i w:val="0"/>
          <w:lang w:val="af-ZA"/>
        </w:rPr>
      </w:pPr>
    </w:p>
    <w:p w:rsidR="00220F38" w:rsidRPr="00D244B9" w:rsidRDefault="00220F38" w:rsidP="00220F38">
      <w:pPr>
        <w:pStyle w:val="aa"/>
        <w:ind w:right="-7" w:firstLine="567"/>
        <w:jc w:val="right"/>
        <w:rPr>
          <w:rFonts w:ascii="Sylfaen" w:hAnsi="Sylfaen" w:cs="Sylfaen"/>
          <w:i/>
          <w:sz w:val="22"/>
          <w:lang w:val="af-ZA"/>
        </w:rPr>
      </w:pPr>
    </w:p>
    <w:p w:rsidR="00220F38" w:rsidRPr="00D244B9" w:rsidRDefault="00220F38" w:rsidP="00220F38">
      <w:pPr>
        <w:pStyle w:val="a3"/>
        <w:spacing w:line="240" w:lineRule="auto"/>
        <w:rPr>
          <w:rFonts w:ascii="Sylfaen" w:hAnsi="Sylfaen"/>
          <w:i w:val="0"/>
          <w:lang w:val="af-ZA"/>
        </w:rPr>
      </w:pPr>
    </w:p>
    <w:p w:rsidR="00754697" w:rsidRPr="00220F38" w:rsidRDefault="00754697" w:rsidP="00321F85">
      <w:pPr>
        <w:pStyle w:val="a3"/>
        <w:spacing w:line="240" w:lineRule="auto"/>
        <w:rPr>
          <w:rFonts w:ascii="Sylfaen" w:hAnsi="Sylfaen" w:cs="Sylfaen"/>
          <w:b/>
          <w:lang w:val="af-ZA"/>
        </w:rPr>
      </w:pPr>
    </w:p>
    <w:p w:rsidR="00754697" w:rsidRPr="00220F38" w:rsidRDefault="00754697" w:rsidP="00EF3662">
      <w:pPr>
        <w:pStyle w:val="a3"/>
        <w:spacing w:line="240" w:lineRule="auto"/>
        <w:ind w:left="1404"/>
        <w:rPr>
          <w:rFonts w:ascii="Sylfaen" w:hAnsi="Sylfaen"/>
          <w:i w:val="0"/>
          <w:lang w:val="af-ZA"/>
        </w:rPr>
      </w:pPr>
    </w:p>
    <w:p w:rsidR="00A12C95" w:rsidRPr="00220F38" w:rsidRDefault="00A12C95" w:rsidP="00EF3662">
      <w:pPr>
        <w:pStyle w:val="a3"/>
        <w:spacing w:line="240" w:lineRule="auto"/>
        <w:ind w:left="1404"/>
        <w:rPr>
          <w:rFonts w:ascii="Sylfaen" w:hAnsi="Sylfaen"/>
          <w:i w:val="0"/>
          <w:lang w:val="af-ZA"/>
        </w:rPr>
      </w:pPr>
    </w:p>
    <w:p w:rsidR="00055CC2" w:rsidRPr="00220F38" w:rsidRDefault="00055CC2" w:rsidP="00EF3662">
      <w:pPr>
        <w:pStyle w:val="aa"/>
        <w:ind w:right="-7" w:firstLine="567"/>
        <w:jc w:val="right"/>
        <w:rPr>
          <w:rFonts w:ascii="Sylfaen" w:hAnsi="Sylfaen" w:cs="Sylfaen"/>
          <w:i/>
          <w:sz w:val="22"/>
          <w:lang w:val="af-ZA"/>
        </w:rPr>
      </w:pPr>
    </w:p>
    <w:p w:rsidR="00055CC2" w:rsidRPr="00220F38" w:rsidRDefault="00055CC2" w:rsidP="00EF3662">
      <w:pPr>
        <w:pStyle w:val="aa"/>
        <w:ind w:right="-7" w:firstLine="567"/>
        <w:jc w:val="right"/>
        <w:rPr>
          <w:rFonts w:ascii="Sylfaen" w:hAnsi="Sylfaen" w:cs="Sylfaen"/>
          <w:i/>
          <w:sz w:val="22"/>
          <w:lang w:val="af-ZA"/>
        </w:rPr>
      </w:pPr>
    </w:p>
    <w:p w:rsidR="00055CC2" w:rsidRPr="00220F38" w:rsidRDefault="00055CC2" w:rsidP="00EF3662">
      <w:pPr>
        <w:pStyle w:val="aa"/>
        <w:ind w:right="-7" w:firstLine="567"/>
        <w:jc w:val="right"/>
        <w:rPr>
          <w:rFonts w:ascii="Sylfaen" w:hAnsi="Sylfaen" w:cs="Sylfaen"/>
          <w:i/>
          <w:sz w:val="22"/>
          <w:lang w:val="af-ZA"/>
        </w:rPr>
      </w:pPr>
    </w:p>
    <w:p w:rsidR="00037DDE" w:rsidRPr="00220F38" w:rsidRDefault="00037DDE" w:rsidP="00EF3662">
      <w:pPr>
        <w:pStyle w:val="aa"/>
        <w:ind w:right="-7" w:firstLine="567"/>
        <w:jc w:val="right"/>
        <w:rPr>
          <w:rFonts w:ascii="Sylfaen" w:hAnsi="Sylfaen" w:cs="Sylfaen"/>
          <w:i/>
          <w:sz w:val="22"/>
          <w:lang w:val="af-ZA"/>
        </w:rPr>
      </w:pPr>
    </w:p>
    <w:p w:rsidR="00037DDE" w:rsidRPr="00220F38" w:rsidRDefault="00037DDE" w:rsidP="00EF3662">
      <w:pPr>
        <w:pStyle w:val="aa"/>
        <w:ind w:right="-7" w:firstLine="567"/>
        <w:jc w:val="right"/>
        <w:rPr>
          <w:rFonts w:ascii="Sylfaen" w:hAnsi="Sylfaen" w:cs="Sylfaen"/>
          <w:i/>
          <w:sz w:val="22"/>
          <w:lang w:val="af-ZA"/>
        </w:rPr>
      </w:pPr>
    </w:p>
    <w:p w:rsidR="00037DDE" w:rsidRPr="00220F38" w:rsidRDefault="00037DDE" w:rsidP="00EF3662">
      <w:pPr>
        <w:pStyle w:val="aa"/>
        <w:ind w:right="-7" w:firstLine="567"/>
        <w:jc w:val="right"/>
        <w:rPr>
          <w:rFonts w:ascii="Sylfaen" w:hAnsi="Sylfaen" w:cs="Sylfaen"/>
          <w:i/>
          <w:sz w:val="22"/>
          <w:lang w:val="af-ZA"/>
        </w:rPr>
      </w:pPr>
    </w:p>
    <w:p w:rsidR="00C73D24" w:rsidRPr="00220F38" w:rsidRDefault="00C73D24">
      <w:pPr>
        <w:rPr>
          <w:rFonts w:ascii="Sylfaen" w:hAnsi="Sylfaen" w:cs="Sylfaen"/>
          <w:i/>
          <w:sz w:val="20"/>
          <w:szCs w:val="20"/>
          <w:lang w:val="af-ZA"/>
        </w:rPr>
      </w:pPr>
      <w:r w:rsidRPr="00220F38">
        <w:rPr>
          <w:rFonts w:ascii="Sylfaen" w:hAnsi="Sylfaen" w:cs="Sylfaen"/>
          <w:i/>
          <w:sz w:val="20"/>
          <w:szCs w:val="20"/>
          <w:lang w:val="af-ZA"/>
        </w:rPr>
        <w:br w:type="page"/>
      </w:r>
    </w:p>
    <w:p w:rsidR="00096865" w:rsidRPr="00220F38" w:rsidRDefault="00096865" w:rsidP="00EF3662">
      <w:pPr>
        <w:pStyle w:val="aa"/>
        <w:spacing w:after="0"/>
        <w:ind w:firstLine="567"/>
        <w:jc w:val="right"/>
        <w:rPr>
          <w:rFonts w:ascii="Sylfaen" w:hAnsi="Sylfaen" w:cs="Sylfaen"/>
          <w:i/>
          <w:sz w:val="20"/>
          <w:szCs w:val="20"/>
          <w:lang w:val="af-ZA"/>
        </w:rPr>
      </w:pPr>
      <w:r w:rsidRPr="00220F38">
        <w:rPr>
          <w:rFonts w:ascii="Sylfaen" w:hAnsi="Sylfaen" w:cs="Sylfaen"/>
          <w:i/>
          <w:sz w:val="20"/>
          <w:szCs w:val="20"/>
        </w:rPr>
        <w:lastRenderedPageBreak/>
        <w:t>Հաստատվածէ</w:t>
      </w:r>
    </w:p>
    <w:p w:rsidR="00096865" w:rsidRPr="00220F38" w:rsidRDefault="00220F38" w:rsidP="00F679A1">
      <w:pPr>
        <w:pStyle w:val="aa"/>
        <w:spacing w:after="0"/>
        <w:ind w:firstLine="567"/>
        <w:jc w:val="right"/>
        <w:rPr>
          <w:rFonts w:ascii="Sylfaen" w:hAnsi="Sylfaen" w:cs="Sylfaen"/>
          <w:i/>
          <w:sz w:val="20"/>
          <w:szCs w:val="20"/>
          <w:lang w:val="af-ZA"/>
        </w:rPr>
      </w:pPr>
      <w:r>
        <w:rPr>
          <w:rFonts w:ascii="Sylfaen" w:hAnsi="Sylfaen" w:cs="Sylfaen"/>
          <w:i/>
          <w:sz w:val="20"/>
          <w:szCs w:val="20"/>
        </w:rPr>
        <w:t>ԿՄԳԿՏ</w:t>
      </w:r>
      <w:r w:rsidRPr="00833124">
        <w:rPr>
          <w:rFonts w:ascii="Sylfaen" w:hAnsi="Sylfaen" w:cs="Sylfaen"/>
          <w:i/>
          <w:sz w:val="20"/>
          <w:szCs w:val="20"/>
          <w:lang w:val="af-ZA"/>
        </w:rPr>
        <w:t>-</w:t>
      </w:r>
      <w:r>
        <w:rPr>
          <w:rFonts w:ascii="Sylfaen" w:hAnsi="Sylfaen" w:cs="Sylfaen"/>
          <w:i/>
          <w:sz w:val="20"/>
          <w:szCs w:val="20"/>
        </w:rPr>
        <w:t>ԳՀԾՁԲ</w:t>
      </w:r>
      <w:r w:rsidRPr="00833124">
        <w:rPr>
          <w:rFonts w:ascii="Sylfaen" w:hAnsi="Sylfaen" w:cs="Sylfaen"/>
          <w:i/>
          <w:sz w:val="20"/>
          <w:szCs w:val="20"/>
          <w:lang w:val="af-ZA"/>
        </w:rPr>
        <w:t>-25/9</w:t>
      </w:r>
      <w:r w:rsidR="00096865" w:rsidRPr="00220F38">
        <w:rPr>
          <w:rFonts w:ascii="Sylfaen" w:hAnsi="Sylfaen" w:cs="Sylfaen"/>
          <w:i/>
          <w:sz w:val="20"/>
          <w:szCs w:val="20"/>
        </w:rPr>
        <w:t>ծածկա</w:t>
      </w:r>
      <w:r w:rsidR="00096865" w:rsidRPr="00220F38">
        <w:rPr>
          <w:rFonts w:ascii="Sylfaen" w:hAnsi="Sylfaen" w:cs="Times Armenian"/>
          <w:i/>
          <w:sz w:val="20"/>
          <w:szCs w:val="20"/>
        </w:rPr>
        <w:t>գ</w:t>
      </w:r>
      <w:r w:rsidR="00096865" w:rsidRPr="00220F38">
        <w:rPr>
          <w:rFonts w:ascii="Sylfaen" w:hAnsi="Sylfaen" w:cs="Sylfaen"/>
          <w:i/>
          <w:sz w:val="20"/>
          <w:szCs w:val="20"/>
        </w:rPr>
        <w:t>րով</w:t>
      </w:r>
    </w:p>
    <w:p w:rsidR="00096865" w:rsidRPr="00220F38" w:rsidRDefault="00123664" w:rsidP="00EF3662">
      <w:pPr>
        <w:pStyle w:val="aa"/>
        <w:spacing w:after="0"/>
        <w:ind w:firstLine="567"/>
        <w:jc w:val="right"/>
        <w:rPr>
          <w:rFonts w:ascii="Sylfaen" w:hAnsi="Sylfaen" w:cs="Times Armenian"/>
          <w:i/>
          <w:sz w:val="20"/>
          <w:szCs w:val="20"/>
          <w:lang w:val="af-ZA"/>
        </w:rPr>
      </w:pPr>
      <w:r w:rsidRPr="00220F38">
        <w:rPr>
          <w:rFonts w:ascii="Sylfaen" w:hAnsi="Sylfaen" w:cs="Sylfaen"/>
          <w:i/>
          <w:sz w:val="20"/>
          <w:szCs w:val="20"/>
        </w:rPr>
        <w:t>գնանշմանհարցման</w:t>
      </w:r>
      <w:r w:rsidR="00EE5855" w:rsidRPr="00220F38">
        <w:rPr>
          <w:rFonts w:ascii="Sylfaen" w:hAnsi="Sylfaen" w:cs="Times Armenian"/>
          <w:i/>
          <w:sz w:val="20"/>
          <w:szCs w:val="20"/>
          <w:lang w:val="af-ZA"/>
        </w:rPr>
        <w:t xml:space="preserve">գնահատող </w:t>
      </w:r>
      <w:r w:rsidR="00096865" w:rsidRPr="00220F38">
        <w:rPr>
          <w:rFonts w:ascii="Sylfaen" w:hAnsi="Sylfaen" w:cs="Sylfaen"/>
          <w:i/>
          <w:sz w:val="20"/>
          <w:szCs w:val="20"/>
        </w:rPr>
        <w:t>հանձնաժողովի</w:t>
      </w:r>
    </w:p>
    <w:p w:rsidR="00096865" w:rsidRPr="00220F38" w:rsidRDefault="006C617C" w:rsidP="00EF3662">
      <w:pPr>
        <w:pStyle w:val="aa"/>
        <w:spacing w:after="0"/>
        <w:ind w:firstLine="567"/>
        <w:jc w:val="right"/>
        <w:rPr>
          <w:rFonts w:ascii="Sylfaen" w:hAnsi="Sylfaen"/>
          <w:i/>
          <w:sz w:val="20"/>
          <w:szCs w:val="20"/>
          <w:lang w:val="af-ZA"/>
        </w:rPr>
      </w:pPr>
      <w:r w:rsidRPr="00220F38">
        <w:rPr>
          <w:rFonts w:ascii="Sylfaen" w:hAnsi="Sylfaen" w:cs="Sylfaen"/>
          <w:i/>
          <w:sz w:val="20"/>
          <w:szCs w:val="20"/>
          <w:lang w:val="af-ZA"/>
        </w:rPr>
        <w:t>2024</w:t>
      </w:r>
      <w:r w:rsidR="002143A7" w:rsidRPr="00220F38">
        <w:rPr>
          <w:rFonts w:ascii="Sylfaen" w:hAnsi="Sylfaen" w:cs="Sylfaen"/>
          <w:i/>
          <w:sz w:val="20"/>
          <w:szCs w:val="20"/>
        </w:rPr>
        <w:t>թ</w:t>
      </w:r>
      <w:r w:rsidR="002143A7" w:rsidRPr="00220F38">
        <w:rPr>
          <w:rFonts w:ascii="Sylfaen" w:hAnsi="Sylfaen" w:cs="Times Armenian"/>
          <w:i/>
          <w:sz w:val="20"/>
          <w:szCs w:val="20"/>
          <w:lang w:val="af-ZA"/>
        </w:rPr>
        <w:t xml:space="preserve">.  </w:t>
      </w:r>
      <w:r w:rsidR="00CA3F5D">
        <w:rPr>
          <w:rFonts w:ascii="Sylfaen" w:hAnsi="Sylfaen" w:cs="Times Armenian"/>
          <w:i/>
          <w:sz w:val="20"/>
          <w:szCs w:val="20"/>
          <w:u w:val="single"/>
          <w:lang w:val="hy-AM"/>
        </w:rPr>
        <w:t>փետրվարի10</w:t>
      </w:r>
      <w:r w:rsidR="002143A7" w:rsidRPr="00220F38">
        <w:rPr>
          <w:rFonts w:ascii="Sylfaen" w:hAnsi="Sylfaen" w:cs="Times Armenian"/>
          <w:i/>
          <w:sz w:val="20"/>
          <w:szCs w:val="20"/>
          <w:lang w:val="af-ZA"/>
        </w:rPr>
        <w:t xml:space="preserve">-ի N </w:t>
      </w:r>
      <w:r w:rsidR="002143A7" w:rsidRPr="00220F38">
        <w:rPr>
          <w:rFonts w:ascii="Sylfaen" w:hAnsi="Sylfaen" w:cs="Times Armenian"/>
          <w:i/>
          <w:sz w:val="20"/>
          <w:szCs w:val="20"/>
          <w:u w:val="single"/>
          <w:lang w:val="af-ZA"/>
        </w:rPr>
        <w:t xml:space="preserve">    1     </w:t>
      </w:r>
      <w:r w:rsidR="00096865" w:rsidRPr="00220F38">
        <w:rPr>
          <w:rFonts w:ascii="Sylfaen" w:hAnsi="Sylfaen" w:cs="Sylfaen"/>
          <w:i/>
          <w:sz w:val="20"/>
          <w:szCs w:val="20"/>
        </w:rPr>
        <w:t>որոշմամբ</w:t>
      </w:r>
    </w:p>
    <w:p w:rsidR="00096865" w:rsidRPr="00220F38" w:rsidRDefault="00096865" w:rsidP="00EF3662">
      <w:pPr>
        <w:pStyle w:val="aa"/>
        <w:ind w:right="-7" w:firstLine="567"/>
        <w:jc w:val="center"/>
        <w:rPr>
          <w:rFonts w:ascii="Sylfaen" w:hAnsi="Sylfaen"/>
          <w:lang w:val="af-ZA"/>
        </w:rPr>
      </w:pPr>
    </w:p>
    <w:p w:rsidR="00096865" w:rsidRPr="00220F38" w:rsidRDefault="00096865" w:rsidP="00EF3662">
      <w:pPr>
        <w:pStyle w:val="aa"/>
        <w:ind w:right="-7" w:firstLine="567"/>
        <w:jc w:val="center"/>
        <w:rPr>
          <w:rFonts w:ascii="Sylfaen" w:hAnsi="Sylfaen"/>
          <w:lang w:val="af-ZA"/>
        </w:rPr>
      </w:pPr>
    </w:p>
    <w:p w:rsidR="00096865" w:rsidRPr="00220F38" w:rsidRDefault="00096865" w:rsidP="00EF3662">
      <w:pPr>
        <w:pStyle w:val="aa"/>
        <w:ind w:right="-7" w:firstLine="567"/>
        <w:jc w:val="center"/>
        <w:rPr>
          <w:rFonts w:ascii="Sylfaen" w:hAnsi="Sylfaen"/>
          <w:lang w:val="af-ZA"/>
        </w:rPr>
      </w:pPr>
    </w:p>
    <w:p w:rsidR="00096865" w:rsidRPr="00220F38" w:rsidRDefault="00096865" w:rsidP="00EF3662">
      <w:pPr>
        <w:pStyle w:val="aa"/>
        <w:ind w:right="-7" w:firstLine="567"/>
        <w:jc w:val="center"/>
        <w:rPr>
          <w:rFonts w:ascii="Sylfaen" w:hAnsi="Sylfaen"/>
          <w:lang w:val="af-ZA"/>
        </w:rPr>
      </w:pPr>
    </w:p>
    <w:p w:rsidR="00096865" w:rsidRPr="00220F38" w:rsidRDefault="00096865" w:rsidP="00EF3662">
      <w:pPr>
        <w:pStyle w:val="aa"/>
        <w:ind w:right="-7" w:firstLine="567"/>
        <w:jc w:val="center"/>
        <w:rPr>
          <w:rFonts w:ascii="Sylfaen" w:hAnsi="Sylfaen"/>
          <w:lang w:val="af-ZA"/>
        </w:rPr>
      </w:pPr>
    </w:p>
    <w:p w:rsidR="00EA0969" w:rsidRPr="00220F38" w:rsidRDefault="00EA0969" w:rsidP="0010310E">
      <w:pPr>
        <w:jc w:val="center"/>
        <w:rPr>
          <w:rFonts w:ascii="Sylfaen" w:hAnsi="Sylfaen" w:cs="Calibri"/>
          <w:color w:val="000000"/>
          <w:lang w:val="af-ZA"/>
        </w:rPr>
      </w:pPr>
      <w:r w:rsidRPr="00220F38">
        <w:rPr>
          <w:rFonts w:ascii="Sylfaen" w:hAnsi="Sylfaen" w:cs="Calibri"/>
          <w:color w:val="000000"/>
        </w:rPr>
        <w:t>ՀՀ</w:t>
      </w:r>
      <w:r w:rsidR="0013142D" w:rsidRPr="00220F38">
        <w:rPr>
          <w:rFonts w:ascii="Sylfaen" w:hAnsi="Sylfaen" w:cs="Calibri"/>
          <w:color w:val="000000"/>
        </w:rPr>
        <w:t>Կոտայք</w:t>
      </w:r>
      <w:r w:rsidRPr="00220F38">
        <w:rPr>
          <w:rFonts w:ascii="Sylfaen" w:hAnsi="Sylfaen" w:cs="Calibri"/>
          <w:color w:val="000000"/>
        </w:rPr>
        <w:t>իմարզի</w:t>
      </w:r>
      <w:r w:rsidR="00B324F3" w:rsidRPr="00220F38">
        <w:rPr>
          <w:rFonts w:ascii="Sylfaen" w:hAnsi="Sylfaen" w:cs="Calibri"/>
          <w:color w:val="000000"/>
          <w:lang w:val="af-ZA"/>
        </w:rPr>
        <w:t xml:space="preserve"> «</w:t>
      </w:r>
      <w:r w:rsidR="00FC5FEE" w:rsidRPr="00220F38">
        <w:rPr>
          <w:rFonts w:ascii="Sylfaen" w:hAnsi="Sylfaen" w:cs="Calibri"/>
          <w:color w:val="000000"/>
        </w:rPr>
        <w:t>Գառնիիկոմունալտնտեսություն</w:t>
      </w:r>
      <w:r w:rsidR="00FC5FEE" w:rsidRPr="00220F38">
        <w:rPr>
          <w:rFonts w:ascii="Sylfaen" w:hAnsi="Sylfaen" w:cs="Calibri"/>
          <w:color w:val="000000"/>
          <w:lang w:val="af-ZA"/>
        </w:rPr>
        <w:t xml:space="preserve">» </w:t>
      </w:r>
      <w:r w:rsidR="00FC5FEE" w:rsidRPr="00220F38">
        <w:rPr>
          <w:rFonts w:ascii="Sylfaen" w:hAnsi="Sylfaen" w:cs="Calibri"/>
          <w:color w:val="000000"/>
        </w:rPr>
        <w:t>ՀՈԱԿ</w:t>
      </w:r>
    </w:p>
    <w:p w:rsidR="00EA0969" w:rsidRPr="00220F38" w:rsidRDefault="00EA0969" w:rsidP="00EA0969">
      <w:pPr>
        <w:pStyle w:val="aa"/>
        <w:tabs>
          <w:tab w:val="left" w:pos="5968"/>
        </w:tabs>
        <w:ind w:right="-7" w:firstLine="567"/>
        <w:rPr>
          <w:rFonts w:ascii="Sylfaen" w:hAnsi="Sylfaen"/>
          <w:lang w:val="af-ZA"/>
        </w:rPr>
      </w:pPr>
      <w:r w:rsidRPr="00220F38">
        <w:rPr>
          <w:rFonts w:ascii="Sylfaen" w:hAnsi="Sylfaen"/>
          <w:lang w:val="af-ZA"/>
        </w:rPr>
        <w:tab/>
      </w:r>
    </w:p>
    <w:p w:rsidR="00EA0969" w:rsidRPr="00220F38" w:rsidRDefault="00EA0969" w:rsidP="00EA0969">
      <w:pPr>
        <w:pStyle w:val="aa"/>
        <w:ind w:right="-7" w:firstLine="567"/>
        <w:jc w:val="center"/>
        <w:rPr>
          <w:rFonts w:ascii="Sylfaen" w:hAnsi="Sylfaen"/>
          <w:lang w:val="af-ZA"/>
        </w:rPr>
      </w:pPr>
    </w:p>
    <w:p w:rsidR="00EA0969" w:rsidRPr="00220F38" w:rsidRDefault="00EA0969" w:rsidP="00EA0969">
      <w:pPr>
        <w:pStyle w:val="aa"/>
        <w:ind w:right="-7" w:firstLine="567"/>
        <w:jc w:val="center"/>
        <w:rPr>
          <w:rFonts w:ascii="Sylfaen" w:hAnsi="Sylfaen"/>
          <w:lang w:val="af-ZA"/>
        </w:rPr>
      </w:pPr>
    </w:p>
    <w:p w:rsidR="00EA0969" w:rsidRPr="00220F38" w:rsidRDefault="00EA0969" w:rsidP="00EA0969">
      <w:pPr>
        <w:pStyle w:val="aa"/>
        <w:ind w:right="-7" w:firstLine="567"/>
        <w:jc w:val="center"/>
        <w:rPr>
          <w:rFonts w:ascii="Sylfaen" w:hAnsi="Sylfaen"/>
          <w:lang w:val="af-ZA"/>
        </w:rPr>
      </w:pPr>
    </w:p>
    <w:p w:rsidR="00EA0969" w:rsidRPr="00220F38" w:rsidRDefault="00EA0969" w:rsidP="00EA0969">
      <w:pPr>
        <w:pStyle w:val="aa"/>
        <w:ind w:right="-7" w:firstLine="567"/>
        <w:jc w:val="center"/>
        <w:rPr>
          <w:rFonts w:ascii="Sylfaen" w:hAnsi="Sylfaen"/>
          <w:lang w:val="af-ZA"/>
        </w:rPr>
      </w:pPr>
    </w:p>
    <w:p w:rsidR="00EA0969" w:rsidRPr="00220F38" w:rsidRDefault="00EA0969" w:rsidP="00EA0969">
      <w:pPr>
        <w:pStyle w:val="aa"/>
        <w:ind w:right="-7" w:firstLine="567"/>
        <w:jc w:val="center"/>
        <w:rPr>
          <w:rFonts w:ascii="Sylfaen" w:hAnsi="Sylfaen" w:cs="Sylfaen"/>
          <w:lang w:val="af-ZA"/>
        </w:rPr>
      </w:pPr>
      <w:r w:rsidRPr="00220F38">
        <w:rPr>
          <w:rFonts w:ascii="Sylfaen" w:hAnsi="Sylfaen" w:cs="Sylfaen"/>
        </w:rPr>
        <w:t>ՀՐԱՎԵՐ</w:t>
      </w:r>
    </w:p>
    <w:p w:rsidR="00EA0969" w:rsidRPr="00220F38" w:rsidRDefault="00EA0969" w:rsidP="00EA0969">
      <w:pPr>
        <w:pStyle w:val="aa"/>
        <w:ind w:right="-7" w:firstLine="567"/>
        <w:jc w:val="center"/>
        <w:rPr>
          <w:rFonts w:ascii="Sylfaen" w:hAnsi="Sylfaen" w:cs="Sylfaen"/>
          <w:lang w:val="af-ZA"/>
        </w:rPr>
      </w:pPr>
    </w:p>
    <w:p w:rsidR="00EA0969" w:rsidRPr="00220F38" w:rsidRDefault="00EA0969" w:rsidP="00EA0969">
      <w:pPr>
        <w:pStyle w:val="aa"/>
        <w:ind w:right="-7" w:firstLine="567"/>
        <w:jc w:val="center"/>
        <w:rPr>
          <w:rFonts w:ascii="Sylfaen" w:hAnsi="Sylfaen" w:cs="Sylfaen"/>
          <w:lang w:val="af-ZA"/>
        </w:rPr>
      </w:pPr>
    </w:p>
    <w:p w:rsidR="00EA0969" w:rsidRPr="00220F38" w:rsidRDefault="00EA0969" w:rsidP="00EA0969">
      <w:pPr>
        <w:jc w:val="center"/>
        <w:rPr>
          <w:rFonts w:ascii="Sylfaen" w:hAnsi="Sylfaen" w:cs="Calibri"/>
          <w:color w:val="000000"/>
          <w:lang w:val="af-ZA"/>
        </w:rPr>
      </w:pPr>
      <w:r w:rsidRPr="00220F38">
        <w:rPr>
          <w:rFonts w:ascii="Sylfaen" w:hAnsi="Sylfaen" w:cs="Calibri"/>
          <w:color w:val="000000"/>
        </w:rPr>
        <w:t>ՀՀ</w:t>
      </w:r>
      <w:r w:rsidR="0013142D" w:rsidRPr="00220F38">
        <w:rPr>
          <w:rFonts w:ascii="Sylfaen" w:hAnsi="Sylfaen" w:cs="Calibri"/>
          <w:color w:val="000000"/>
        </w:rPr>
        <w:t>ԿՈՏԱՅՔ</w:t>
      </w:r>
      <w:r w:rsidRPr="00220F38">
        <w:rPr>
          <w:rFonts w:ascii="Sylfaen" w:hAnsi="Sylfaen" w:cs="Calibri"/>
          <w:color w:val="000000"/>
        </w:rPr>
        <w:t>Ի</w:t>
      </w:r>
      <w:r w:rsidR="0010310E" w:rsidRPr="00220F38">
        <w:rPr>
          <w:rFonts w:ascii="Sylfaen" w:hAnsi="Sylfaen" w:cs="Calibri"/>
          <w:color w:val="000000"/>
        </w:rPr>
        <w:t>ՄԱՐԶԻ</w:t>
      </w:r>
      <w:r w:rsidR="0010310E" w:rsidRPr="00220F38">
        <w:rPr>
          <w:rFonts w:ascii="Sylfaen" w:hAnsi="Sylfaen" w:cs="Calibri"/>
          <w:color w:val="000000"/>
          <w:lang w:val="af-ZA"/>
        </w:rPr>
        <w:t xml:space="preserve"> «</w:t>
      </w:r>
      <w:r w:rsidR="00FC5FEE" w:rsidRPr="00220F38">
        <w:rPr>
          <w:rFonts w:ascii="Sylfaen" w:hAnsi="Sylfaen" w:cs="Calibri"/>
          <w:color w:val="000000"/>
        </w:rPr>
        <w:t>ԳԱՌՆԻԻԿՈՄՈՒՆԱԼՏՆՏԵՍՈՒԹՅՈՒՆ</w:t>
      </w:r>
      <w:r w:rsidR="00FC5FEE" w:rsidRPr="00220F38">
        <w:rPr>
          <w:rFonts w:ascii="Sylfaen" w:hAnsi="Sylfaen" w:cs="Calibri"/>
          <w:color w:val="000000"/>
          <w:lang w:val="af-ZA"/>
        </w:rPr>
        <w:t xml:space="preserve">» </w:t>
      </w:r>
      <w:r w:rsidR="00FC5FEE" w:rsidRPr="00220F38">
        <w:rPr>
          <w:rFonts w:ascii="Sylfaen" w:hAnsi="Sylfaen" w:cs="Calibri"/>
          <w:color w:val="000000"/>
        </w:rPr>
        <w:t>ՀՈԱԿ</w:t>
      </w:r>
      <w:r w:rsidR="00FC5FEE" w:rsidRPr="00220F38">
        <w:rPr>
          <w:rFonts w:ascii="Sylfaen" w:hAnsi="Sylfaen" w:cs="Calibri"/>
          <w:color w:val="000000"/>
          <w:lang w:val="af-ZA"/>
        </w:rPr>
        <w:t>-</w:t>
      </w:r>
      <w:r w:rsidR="00FC5FEE" w:rsidRPr="00220F38">
        <w:rPr>
          <w:rFonts w:ascii="Sylfaen" w:hAnsi="Sylfaen" w:cs="Calibri"/>
          <w:color w:val="000000"/>
        </w:rPr>
        <w:t>Ն</w:t>
      </w:r>
      <w:r w:rsidR="0010310E" w:rsidRPr="00220F38">
        <w:rPr>
          <w:rFonts w:ascii="Sylfaen" w:hAnsi="Sylfaen" w:cs="Calibri"/>
          <w:color w:val="000000"/>
        </w:rPr>
        <w:t>ԿԱՐԻՔՆԵՐԻՀԱՄԱՐ</w:t>
      </w:r>
      <w:r w:rsidR="0010310E" w:rsidRPr="00220F38">
        <w:rPr>
          <w:rFonts w:ascii="Sylfaen" w:hAnsi="Sylfaen" w:cs="Calibri"/>
          <w:color w:val="000000"/>
          <w:lang w:val="af-ZA"/>
        </w:rPr>
        <w:t xml:space="preserve">` </w:t>
      </w:r>
      <w:r w:rsidR="0013142D" w:rsidRPr="00220F38">
        <w:rPr>
          <w:rFonts w:ascii="Sylfaen" w:hAnsi="Sylfaen" w:cs="Calibri"/>
          <w:color w:val="000000"/>
        </w:rPr>
        <w:t>ՄԵՔԵՆԱՆԵՐ</w:t>
      </w:r>
      <w:r w:rsidR="00413068" w:rsidRPr="00220F38">
        <w:rPr>
          <w:rFonts w:ascii="Sylfaen" w:hAnsi="Sylfaen" w:cs="Calibri"/>
          <w:color w:val="000000"/>
        </w:rPr>
        <w:t>Ի</w:t>
      </w:r>
      <w:r w:rsidR="00BD068B" w:rsidRPr="00220F38">
        <w:rPr>
          <w:rFonts w:ascii="Sylfaen" w:hAnsi="Sylfaen" w:cs="Calibri"/>
          <w:color w:val="000000"/>
        </w:rPr>
        <w:t>ՎԵՐԱՆՈՐՈԳՄԱՆ</w:t>
      </w:r>
      <w:r w:rsidR="00BD068B" w:rsidRPr="00220F38">
        <w:rPr>
          <w:rFonts w:ascii="Sylfaen" w:hAnsi="Sylfaen" w:cs="Calibri"/>
          <w:color w:val="000000"/>
          <w:lang w:val="af-ZA"/>
        </w:rPr>
        <w:t xml:space="preserve">, </w:t>
      </w:r>
      <w:r w:rsidR="00BD068B" w:rsidRPr="00220F38">
        <w:rPr>
          <w:rFonts w:ascii="Sylfaen" w:hAnsi="Sylfaen" w:cs="Calibri"/>
          <w:color w:val="000000"/>
        </w:rPr>
        <w:t>ՍՊԱՍԱՐԿՄԱՆ</w:t>
      </w:r>
      <w:r w:rsidR="0010310E" w:rsidRPr="00220F38">
        <w:rPr>
          <w:rFonts w:ascii="Sylfaen" w:hAnsi="Sylfaen" w:cs="Calibri"/>
          <w:color w:val="000000"/>
        </w:rPr>
        <w:t>ԾԱՌԱՅՈՒԹՅՈՒՆՆԵՐԻ</w:t>
      </w:r>
      <w:r w:rsidRPr="00220F38">
        <w:rPr>
          <w:rFonts w:ascii="Sylfaen" w:hAnsi="Sylfaen" w:cs="Calibri"/>
          <w:color w:val="000000"/>
        </w:rPr>
        <w:t>ՁԵՌՔԲԵՐՄԱՆՆՊԱՏԱԿՈՎՀԱՅՏԱՐԱՐՎԱԾԳՆԱՆՇՄԱՆ</w:t>
      </w:r>
      <w:r w:rsidRPr="00220F38">
        <w:rPr>
          <w:rFonts w:ascii="Sylfaen" w:hAnsi="Sylfaen" w:cs="Sylfaen"/>
        </w:rPr>
        <w:t>ՀԱՐՑՄԱՆ</w:t>
      </w:r>
    </w:p>
    <w:p w:rsidR="00EA0969" w:rsidRPr="00220F38" w:rsidRDefault="00EA0969" w:rsidP="00EA0969">
      <w:pPr>
        <w:pStyle w:val="aa"/>
        <w:ind w:right="-7"/>
        <w:jc w:val="center"/>
        <w:rPr>
          <w:rFonts w:ascii="Sylfaen" w:hAnsi="Sylfaen"/>
          <w:szCs w:val="22"/>
          <w:lang w:val="af-ZA"/>
        </w:rPr>
      </w:pPr>
    </w:p>
    <w:p w:rsidR="00EA0969" w:rsidRPr="00220F38" w:rsidRDefault="00EA0969" w:rsidP="00EA0969">
      <w:pPr>
        <w:pStyle w:val="aa"/>
        <w:ind w:right="-7" w:firstLine="567"/>
        <w:jc w:val="center"/>
        <w:rPr>
          <w:rFonts w:ascii="Sylfaen" w:hAnsi="Sylfaen"/>
          <w:lang w:val="af-ZA"/>
        </w:rPr>
      </w:pPr>
    </w:p>
    <w:p w:rsidR="00EA0969" w:rsidRPr="00220F38" w:rsidRDefault="00EA0969" w:rsidP="00EA0969">
      <w:pPr>
        <w:pStyle w:val="aa"/>
        <w:ind w:right="-7" w:firstLine="567"/>
        <w:jc w:val="center"/>
        <w:rPr>
          <w:rFonts w:ascii="Sylfaen" w:hAnsi="Sylfaen"/>
          <w:lang w:val="af-ZA"/>
        </w:rPr>
      </w:pPr>
    </w:p>
    <w:p w:rsidR="00EA0969" w:rsidRPr="00220F38" w:rsidRDefault="00EA0969" w:rsidP="00EA0969">
      <w:pPr>
        <w:pStyle w:val="aa"/>
        <w:ind w:right="-7" w:firstLine="567"/>
        <w:jc w:val="center"/>
        <w:rPr>
          <w:rFonts w:ascii="Sylfaen" w:hAnsi="Sylfaen"/>
          <w:lang w:val="af-ZA"/>
        </w:rPr>
      </w:pPr>
    </w:p>
    <w:p w:rsidR="00EA0969" w:rsidRPr="00220F38" w:rsidRDefault="00EA0969" w:rsidP="00EA0969">
      <w:pPr>
        <w:pStyle w:val="aa"/>
        <w:ind w:right="-7" w:firstLine="567"/>
        <w:jc w:val="center"/>
        <w:rPr>
          <w:rFonts w:ascii="Sylfaen" w:hAnsi="Sylfaen"/>
          <w:lang w:val="af-ZA"/>
        </w:rPr>
      </w:pPr>
    </w:p>
    <w:p w:rsidR="00EA0969" w:rsidRPr="00220F38" w:rsidRDefault="00EA0969" w:rsidP="00EA0969">
      <w:pPr>
        <w:pStyle w:val="aa"/>
        <w:ind w:right="-7" w:firstLine="567"/>
        <w:jc w:val="center"/>
        <w:rPr>
          <w:rFonts w:ascii="Sylfaen" w:hAnsi="Sylfaen"/>
          <w:lang w:val="af-ZA"/>
        </w:rPr>
      </w:pPr>
    </w:p>
    <w:p w:rsidR="00EA0969" w:rsidRPr="00220F38" w:rsidRDefault="00EA0969" w:rsidP="00EA0969">
      <w:pPr>
        <w:pStyle w:val="aa"/>
        <w:ind w:right="-7" w:firstLine="567"/>
        <w:jc w:val="center"/>
        <w:rPr>
          <w:rFonts w:ascii="Sylfaen" w:hAnsi="Sylfaen"/>
          <w:lang w:val="af-ZA"/>
        </w:rPr>
      </w:pPr>
    </w:p>
    <w:p w:rsidR="00EA0969" w:rsidRPr="00220F38" w:rsidRDefault="00EA0969" w:rsidP="00EA0969">
      <w:pPr>
        <w:pStyle w:val="aa"/>
        <w:ind w:right="-7" w:firstLine="567"/>
        <w:jc w:val="center"/>
        <w:rPr>
          <w:rFonts w:ascii="Sylfaen" w:hAnsi="Sylfaen"/>
          <w:lang w:val="af-ZA"/>
        </w:rPr>
      </w:pPr>
    </w:p>
    <w:p w:rsidR="00EA0969" w:rsidRPr="00220F38" w:rsidRDefault="00EA0969" w:rsidP="00EA0969">
      <w:pPr>
        <w:pStyle w:val="aa"/>
        <w:ind w:right="-7" w:firstLine="567"/>
        <w:jc w:val="center"/>
        <w:rPr>
          <w:rFonts w:ascii="Sylfaen" w:hAnsi="Sylfaen"/>
          <w:lang w:val="af-ZA"/>
        </w:rPr>
      </w:pPr>
    </w:p>
    <w:p w:rsidR="00EA0969" w:rsidRPr="00220F38" w:rsidRDefault="00EA0969" w:rsidP="00EA0969">
      <w:pPr>
        <w:pStyle w:val="aa"/>
        <w:ind w:right="-7" w:firstLine="567"/>
        <w:jc w:val="center"/>
        <w:rPr>
          <w:rFonts w:ascii="Sylfaen" w:hAnsi="Sylfaen"/>
          <w:lang w:val="af-ZA"/>
        </w:rPr>
      </w:pPr>
    </w:p>
    <w:p w:rsidR="00EA0969" w:rsidRPr="00220F38" w:rsidRDefault="00EA0969" w:rsidP="00EA0969">
      <w:pPr>
        <w:pStyle w:val="aa"/>
        <w:ind w:right="-7" w:firstLine="567"/>
        <w:jc w:val="center"/>
        <w:rPr>
          <w:rFonts w:ascii="Sylfaen" w:hAnsi="Sylfaen"/>
          <w:lang w:val="af-ZA"/>
        </w:rPr>
      </w:pPr>
    </w:p>
    <w:p w:rsidR="00EA0969" w:rsidRPr="00220F38" w:rsidRDefault="00EA0969" w:rsidP="00EA0969">
      <w:pPr>
        <w:pStyle w:val="aa"/>
        <w:ind w:right="-7" w:firstLine="567"/>
        <w:jc w:val="center"/>
        <w:rPr>
          <w:rFonts w:ascii="Sylfaen" w:hAnsi="Sylfaen"/>
          <w:lang w:val="af-ZA"/>
        </w:rPr>
      </w:pPr>
    </w:p>
    <w:p w:rsidR="00EA0969" w:rsidRPr="00220F38" w:rsidRDefault="00EA0969" w:rsidP="00EA0969">
      <w:pPr>
        <w:pStyle w:val="aa"/>
        <w:ind w:right="-7" w:firstLine="567"/>
        <w:jc w:val="center"/>
        <w:rPr>
          <w:rFonts w:ascii="Sylfaen" w:hAnsi="Sylfaen"/>
          <w:lang w:val="af-ZA"/>
        </w:rPr>
      </w:pPr>
    </w:p>
    <w:p w:rsidR="00EA0969" w:rsidRPr="00220F38" w:rsidRDefault="00EA0969" w:rsidP="00EA0969">
      <w:pPr>
        <w:pStyle w:val="aa"/>
        <w:ind w:right="-7" w:firstLine="567"/>
        <w:jc w:val="center"/>
        <w:rPr>
          <w:rFonts w:ascii="Sylfaen" w:hAnsi="Sylfaen"/>
          <w:lang w:val="af-ZA"/>
        </w:rPr>
      </w:pPr>
    </w:p>
    <w:p w:rsidR="00EA0969" w:rsidRPr="00220F38" w:rsidRDefault="00EA0969" w:rsidP="00EA0969">
      <w:pPr>
        <w:pStyle w:val="aa"/>
        <w:ind w:right="-7" w:firstLine="567"/>
        <w:jc w:val="center"/>
        <w:rPr>
          <w:rFonts w:ascii="Sylfaen" w:hAnsi="Sylfaen"/>
          <w:lang w:val="af-ZA"/>
        </w:rPr>
      </w:pPr>
    </w:p>
    <w:p w:rsidR="00EA0969" w:rsidRPr="00220F38" w:rsidRDefault="00EA0969" w:rsidP="00EA0969">
      <w:pPr>
        <w:ind w:firstLine="567"/>
        <w:jc w:val="both"/>
        <w:rPr>
          <w:rFonts w:ascii="Sylfaen" w:hAnsi="Sylfaen" w:cs="Sylfaen"/>
          <w:i/>
          <w:sz w:val="22"/>
          <w:szCs w:val="22"/>
          <w:lang w:val="af-ZA"/>
        </w:rPr>
      </w:pPr>
      <w:r w:rsidRPr="00220F38">
        <w:rPr>
          <w:rFonts w:ascii="Sylfaen" w:hAnsi="Sylfaen" w:cs="Sylfaen"/>
          <w:i/>
          <w:sz w:val="22"/>
          <w:szCs w:val="22"/>
          <w:lang w:val="af-ZA"/>
        </w:rPr>
        <w:br w:type="page"/>
      </w:r>
      <w:r w:rsidRPr="00220F38">
        <w:rPr>
          <w:rFonts w:ascii="Sylfaen" w:hAnsi="Sylfaen" w:cs="Sylfaen"/>
          <w:i/>
          <w:sz w:val="22"/>
          <w:szCs w:val="22"/>
        </w:rPr>
        <w:lastRenderedPageBreak/>
        <w:t>Հարգելիմասնակիցնախքանհայտկազմելըևներկայացնելըխնդրումենքմանրամասնորենուսումնասիրելսույնհրավերը</w:t>
      </w:r>
      <w:r w:rsidRPr="00220F38">
        <w:rPr>
          <w:rFonts w:ascii="Sylfaen" w:hAnsi="Sylfaen" w:cs="Times Armenian"/>
          <w:i/>
          <w:sz w:val="22"/>
          <w:szCs w:val="22"/>
          <w:lang w:val="af-ZA"/>
        </w:rPr>
        <w:t xml:space="preserve">, </w:t>
      </w:r>
      <w:r w:rsidRPr="00220F38">
        <w:rPr>
          <w:rFonts w:ascii="Sylfaen" w:hAnsi="Sylfaen" w:cs="Sylfaen"/>
          <w:i/>
          <w:sz w:val="22"/>
          <w:szCs w:val="22"/>
        </w:rPr>
        <w:t>քանիորհրավերինչհամապատասխանողհայտերըենթակաենմերժման</w:t>
      </w:r>
      <w:r w:rsidRPr="00220F38">
        <w:rPr>
          <w:rFonts w:ascii="Sylfaen" w:hAnsi="Sylfaen" w:cs="Sylfaen"/>
          <w:i/>
          <w:sz w:val="22"/>
          <w:szCs w:val="22"/>
          <w:lang w:val="af-ZA"/>
        </w:rPr>
        <w:t xml:space="preserve">: </w:t>
      </w:r>
    </w:p>
    <w:p w:rsidR="00EA0969" w:rsidRPr="00220F38" w:rsidRDefault="00EA0969" w:rsidP="00EA0969">
      <w:pPr>
        <w:ind w:firstLine="567"/>
        <w:jc w:val="both"/>
        <w:rPr>
          <w:rFonts w:ascii="Sylfaen" w:hAnsi="Sylfaen"/>
          <w:i/>
          <w:sz w:val="20"/>
          <w:lang w:val="af-ZA"/>
        </w:rPr>
      </w:pPr>
    </w:p>
    <w:p w:rsidR="00EA0969" w:rsidRPr="00220F38" w:rsidRDefault="00EA0969" w:rsidP="00EA0969">
      <w:pPr>
        <w:ind w:firstLine="567"/>
        <w:jc w:val="center"/>
        <w:rPr>
          <w:rFonts w:ascii="Sylfaen" w:hAnsi="Sylfaen"/>
          <w:b/>
          <w:sz w:val="20"/>
          <w:szCs w:val="22"/>
          <w:lang w:val="af-ZA"/>
        </w:rPr>
      </w:pPr>
    </w:p>
    <w:p w:rsidR="00EA0969" w:rsidRPr="00220F38" w:rsidRDefault="00EA0969" w:rsidP="00EA0969">
      <w:pPr>
        <w:ind w:firstLine="567"/>
        <w:jc w:val="center"/>
        <w:rPr>
          <w:rFonts w:ascii="Sylfaen" w:hAnsi="Sylfaen" w:cs="Sylfaen"/>
          <w:b/>
          <w:sz w:val="22"/>
          <w:szCs w:val="22"/>
          <w:lang w:val="af-ZA"/>
        </w:rPr>
      </w:pPr>
    </w:p>
    <w:p w:rsidR="00EA0969" w:rsidRPr="00220F38" w:rsidRDefault="00EA0969" w:rsidP="00EA0969">
      <w:pPr>
        <w:ind w:firstLine="567"/>
        <w:jc w:val="center"/>
        <w:rPr>
          <w:rFonts w:ascii="Sylfaen" w:hAnsi="Sylfaen"/>
          <w:b/>
          <w:sz w:val="20"/>
          <w:szCs w:val="20"/>
          <w:lang w:val="af-ZA"/>
        </w:rPr>
      </w:pPr>
      <w:r w:rsidRPr="00220F38">
        <w:rPr>
          <w:rFonts w:ascii="Sylfaen" w:hAnsi="Sylfaen" w:cs="Sylfaen"/>
          <w:b/>
          <w:sz w:val="20"/>
          <w:szCs w:val="20"/>
        </w:rPr>
        <w:t>ԲՈՎԱՆԴԱԿՈւԹՅՈւՆ</w:t>
      </w:r>
    </w:p>
    <w:p w:rsidR="00EA0969" w:rsidRPr="00220F38" w:rsidRDefault="00EA0969" w:rsidP="00EA0969">
      <w:pPr>
        <w:ind w:firstLine="567"/>
        <w:jc w:val="center"/>
        <w:rPr>
          <w:rFonts w:ascii="Sylfaen" w:hAnsi="Sylfaen"/>
          <w:i/>
          <w:sz w:val="20"/>
          <w:lang w:val="af-ZA"/>
        </w:rPr>
      </w:pPr>
    </w:p>
    <w:p w:rsidR="00EA0969" w:rsidRPr="00220F38" w:rsidRDefault="00EA0969" w:rsidP="00EA0969">
      <w:pPr>
        <w:jc w:val="center"/>
        <w:rPr>
          <w:rFonts w:ascii="Sylfaen" w:hAnsi="Sylfaen"/>
          <w:i/>
          <w:sz w:val="20"/>
          <w:lang w:val="af-ZA"/>
        </w:rPr>
      </w:pPr>
      <w:r w:rsidRPr="00220F38">
        <w:rPr>
          <w:rFonts w:ascii="Sylfaen" w:hAnsi="Sylfaen"/>
          <w:b/>
          <w:sz w:val="20"/>
          <w:lang w:val="af-ZA"/>
        </w:rPr>
        <w:t xml:space="preserve">ՀՀ </w:t>
      </w:r>
      <w:r w:rsidR="0013142D" w:rsidRPr="00220F38">
        <w:rPr>
          <w:rFonts w:ascii="Sylfaen" w:hAnsi="Sylfaen"/>
          <w:b/>
          <w:sz w:val="20"/>
          <w:lang w:val="af-ZA"/>
        </w:rPr>
        <w:t>ԿՈՏԱՅՔ</w:t>
      </w:r>
      <w:r w:rsidRPr="00220F38">
        <w:rPr>
          <w:rFonts w:ascii="Sylfaen" w:hAnsi="Sylfaen"/>
          <w:b/>
          <w:sz w:val="20"/>
          <w:lang w:val="af-ZA"/>
        </w:rPr>
        <w:t xml:space="preserve">Ի </w:t>
      </w:r>
      <w:r w:rsidR="0010310E" w:rsidRPr="00220F38">
        <w:rPr>
          <w:rFonts w:ascii="Sylfaen" w:hAnsi="Sylfaen"/>
          <w:b/>
          <w:sz w:val="20"/>
          <w:lang w:val="af-ZA"/>
        </w:rPr>
        <w:t>ՄԱՐԶ</w:t>
      </w:r>
      <w:r w:rsidR="00DA7DF2" w:rsidRPr="00220F38">
        <w:rPr>
          <w:rFonts w:ascii="Sylfaen" w:hAnsi="Sylfaen"/>
          <w:b/>
          <w:sz w:val="20"/>
          <w:lang w:val="af-ZA"/>
        </w:rPr>
        <w:t>Ի «</w:t>
      </w:r>
      <w:r w:rsidR="00FC5FEE" w:rsidRPr="00220F38">
        <w:rPr>
          <w:rFonts w:ascii="Sylfaen" w:hAnsi="Sylfaen"/>
          <w:b/>
          <w:sz w:val="20"/>
          <w:lang w:val="af-ZA"/>
        </w:rPr>
        <w:t>ԳԱՌՆԻԻ ԿՈՄՈՒՆԱԼ ՏՆՏԵՍՈՒԹՅՈՒՆ» ՀՈԱԿ-Ն</w:t>
      </w:r>
      <w:r w:rsidR="0010310E" w:rsidRPr="00220F38">
        <w:rPr>
          <w:rFonts w:ascii="Sylfaen" w:hAnsi="Sylfaen"/>
          <w:b/>
          <w:sz w:val="20"/>
          <w:lang w:val="af-ZA"/>
        </w:rPr>
        <w:t xml:space="preserve"> ԿԱՐԻՔՆԵՐԻ ՀԱՄԱՐ  </w:t>
      </w:r>
      <w:r w:rsidR="0013142D" w:rsidRPr="00220F38">
        <w:rPr>
          <w:rFonts w:ascii="Sylfaen" w:hAnsi="Sylfaen"/>
          <w:b/>
          <w:sz w:val="20"/>
          <w:lang w:val="af-ZA"/>
        </w:rPr>
        <w:t>ՄԵՔԵՆԱՆԵՐ</w:t>
      </w:r>
      <w:r w:rsidR="00413068" w:rsidRPr="00220F38">
        <w:rPr>
          <w:rFonts w:ascii="Sylfaen" w:hAnsi="Sylfaen"/>
          <w:b/>
          <w:sz w:val="20"/>
          <w:lang w:val="af-ZA"/>
        </w:rPr>
        <w:t xml:space="preserve">Ի </w:t>
      </w:r>
      <w:r w:rsidR="00BD068B" w:rsidRPr="00220F38">
        <w:rPr>
          <w:rFonts w:ascii="Sylfaen" w:hAnsi="Sylfaen"/>
          <w:b/>
          <w:sz w:val="20"/>
          <w:lang w:val="af-ZA"/>
        </w:rPr>
        <w:t>ՎԵՐԱՆՈՐՈԳՄԱՆ, ՍՊԱՍԱՐԿՄԱՆ</w:t>
      </w:r>
      <w:r w:rsidRPr="00220F38">
        <w:rPr>
          <w:rFonts w:ascii="Sylfaen" w:hAnsi="Sylfaen"/>
          <w:b/>
          <w:sz w:val="20"/>
          <w:lang w:val="af-ZA"/>
        </w:rPr>
        <w:t xml:space="preserve"> ԾԱՌԱՅՈՒԹՅՈՒՆՆԵՐԻ ՁԵՌՔԲԵՐՄԱՆ ՆՊԱՏԱԿՈՎ ՀԱՅՏԱՐԱՐՎԱԾ ԳՆԱՆՇՄԱՆ ՀԱՐՑՄԱՆ ՀՐԱՎԵՐԻ</w:t>
      </w:r>
    </w:p>
    <w:p w:rsidR="00C67E80" w:rsidRPr="00220F38" w:rsidRDefault="00C67E80" w:rsidP="00EF3662">
      <w:pPr>
        <w:ind w:firstLine="567"/>
        <w:jc w:val="center"/>
        <w:rPr>
          <w:rFonts w:ascii="Sylfaen" w:hAnsi="Sylfaen" w:cs="Sylfaen"/>
          <w:b/>
          <w:sz w:val="20"/>
          <w:szCs w:val="22"/>
          <w:lang w:val="af-ZA"/>
        </w:rPr>
      </w:pPr>
    </w:p>
    <w:p w:rsidR="009F5D9B" w:rsidRPr="00220F38" w:rsidRDefault="009F5D9B" w:rsidP="00EF3662">
      <w:pPr>
        <w:ind w:firstLine="567"/>
        <w:jc w:val="center"/>
        <w:rPr>
          <w:rFonts w:ascii="Sylfaen" w:hAnsi="Sylfaen" w:cs="Sylfaen"/>
          <w:b/>
          <w:sz w:val="20"/>
          <w:szCs w:val="22"/>
          <w:lang w:val="af-ZA"/>
        </w:rPr>
      </w:pPr>
    </w:p>
    <w:p w:rsidR="00096865" w:rsidRPr="00220F38" w:rsidRDefault="00096865" w:rsidP="00EF3662">
      <w:pPr>
        <w:ind w:firstLine="567"/>
        <w:jc w:val="center"/>
        <w:rPr>
          <w:rFonts w:ascii="Sylfaen" w:hAnsi="Sylfaen"/>
          <w:sz w:val="20"/>
          <w:lang w:val="af-ZA"/>
        </w:rPr>
      </w:pPr>
      <w:r w:rsidRPr="00220F38">
        <w:rPr>
          <w:rFonts w:ascii="Sylfaen" w:hAnsi="Sylfaen" w:cs="Sylfaen"/>
          <w:b/>
          <w:sz w:val="20"/>
          <w:szCs w:val="22"/>
        </w:rPr>
        <w:t>ՄԱՍ</w:t>
      </w:r>
      <w:r w:rsidRPr="00220F38">
        <w:rPr>
          <w:rFonts w:ascii="Sylfaen" w:hAnsi="Sylfaen" w:cs="Times Armenian"/>
          <w:b/>
          <w:sz w:val="20"/>
          <w:szCs w:val="22"/>
          <w:lang w:val="af-ZA"/>
        </w:rPr>
        <w:t xml:space="preserve">  I.</w:t>
      </w:r>
    </w:p>
    <w:p w:rsidR="00096865" w:rsidRPr="00220F38" w:rsidRDefault="00096865" w:rsidP="00EF3662">
      <w:pPr>
        <w:ind w:firstLine="567"/>
        <w:jc w:val="both"/>
        <w:rPr>
          <w:rFonts w:ascii="Sylfaen" w:hAnsi="Sylfaen"/>
          <w:sz w:val="20"/>
          <w:lang w:val="af-ZA"/>
        </w:rPr>
      </w:pPr>
    </w:p>
    <w:p w:rsidR="00096865" w:rsidRPr="00220F38" w:rsidRDefault="00096865" w:rsidP="00EF3662">
      <w:pPr>
        <w:ind w:firstLine="1134"/>
        <w:jc w:val="both"/>
        <w:rPr>
          <w:rFonts w:ascii="Sylfaen" w:hAnsi="Sylfaen"/>
          <w:sz w:val="20"/>
          <w:lang w:val="af-ZA"/>
        </w:rPr>
      </w:pPr>
      <w:r w:rsidRPr="00220F38">
        <w:rPr>
          <w:rFonts w:ascii="Sylfaen" w:hAnsi="Sylfaen"/>
          <w:sz w:val="20"/>
          <w:lang w:val="af-ZA"/>
        </w:rPr>
        <w:t xml:space="preserve">1.  </w:t>
      </w:r>
      <w:r w:rsidRPr="00220F38">
        <w:rPr>
          <w:rFonts w:ascii="Sylfaen" w:hAnsi="Sylfaen" w:cs="Sylfaen"/>
          <w:sz w:val="20"/>
        </w:rPr>
        <w:t>Գնմանառարկայիբնութա</w:t>
      </w:r>
      <w:r w:rsidRPr="00220F38">
        <w:rPr>
          <w:rFonts w:ascii="Sylfaen" w:hAnsi="Sylfaen" w:cs="Times Armenian"/>
          <w:sz w:val="20"/>
        </w:rPr>
        <w:t>գ</w:t>
      </w:r>
      <w:r w:rsidRPr="00220F38">
        <w:rPr>
          <w:rFonts w:ascii="Sylfaen" w:hAnsi="Sylfaen" w:cs="Sylfaen"/>
          <w:sz w:val="20"/>
        </w:rPr>
        <w:t>իրը</w:t>
      </w:r>
      <w:r w:rsidRPr="00220F38">
        <w:rPr>
          <w:rFonts w:ascii="Sylfaen" w:hAnsi="Sylfaen" w:cs="Times Armenian"/>
          <w:sz w:val="20"/>
          <w:lang w:val="af-ZA"/>
        </w:rPr>
        <w:tab/>
      </w:r>
    </w:p>
    <w:p w:rsidR="00096865" w:rsidRPr="00220F38" w:rsidRDefault="00096865" w:rsidP="00EF3662">
      <w:pPr>
        <w:ind w:firstLine="1134"/>
        <w:jc w:val="both"/>
        <w:rPr>
          <w:rFonts w:ascii="Sylfaen" w:hAnsi="Sylfaen"/>
          <w:sz w:val="20"/>
          <w:lang w:val="af-ZA"/>
        </w:rPr>
      </w:pPr>
      <w:r w:rsidRPr="00220F38">
        <w:rPr>
          <w:rFonts w:ascii="Sylfaen" w:hAnsi="Sylfaen"/>
          <w:sz w:val="20"/>
          <w:lang w:val="af-ZA"/>
        </w:rPr>
        <w:t xml:space="preserve">2. </w:t>
      </w:r>
      <w:r w:rsidRPr="00220F38">
        <w:rPr>
          <w:rFonts w:ascii="Sylfaen" w:hAnsi="Sylfaen" w:cs="Sylfaen"/>
          <w:sz w:val="20"/>
        </w:rPr>
        <w:t>Մասնակցիմասնակցությանիրավունքիպահանջները</w:t>
      </w:r>
      <w:r w:rsidR="000206DA" w:rsidRPr="00220F38">
        <w:rPr>
          <w:rFonts w:ascii="Sylfaen" w:hAnsi="Sylfaen" w:cs="Sylfaen"/>
          <w:sz w:val="20"/>
        </w:rPr>
        <w:t>ևդրանցգնահատմանկարգը</w:t>
      </w:r>
      <w:r w:rsidRPr="00220F38">
        <w:rPr>
          <w:rFonts w:ascii="Sylfaen" w:hAnsi="Sylfaen" w:cs="Times Armenian"/>
          <w:sz w:val="20"/>
          <w:lang w:val="af-ZA"/>
        </w:rPr>
        <w:t xml:space="preserve">, </w:t>
      </w:r>
      <w:r w:rsidR="000206DA" w:rsidRPr="00220F38">
        <w:rPr>
          <w:rFonts w:ascii="Sylfaen" w:hAnsi="Sylfaen" w:cs="Times Armenian"/>
          <w:sz w:val="20"/>
          <w:lang w:val="af-ZA"/>
        </w:rPr>
        <w:t xml:space="preserve">ընտրված մասնակից ճանաչվելու դեպքում </w:t>
      </w:r>
      <w:r w:rsidRPr="00220F38">
        <w:rPr>
          <w:rFonts w:ascii="Sylfaen" w:hAnsi="Sylfaen" w:cs="Sylfaen"/>
          <w:sz w:val="20"/>
        </w:rPr>
        <w:t>որակավորման</w:t>
      </w:r>
      <w:r w:rsidR="000206DA" w:rsidRPr="00220F38">
        <w:rPr>
          <w:rFonts w:ascii="Sylfaen" w:hAnsi="Sylfaen" w:cs="Times Armenian"/>
          <w:sz w:val="20"/>
          <w:lang w:val="af-ZA"/>
        </w:rPr>
        <w:t>ապահովում ներկայացնելու պայմանները</w:t>
      </w:r>
    </w:p>
    <w:p w:rsidR="00096865" w:rsidRPr="00220F38" w:rsidRDefault="00096865" w:rsidP="00EF3662">
      <w:pPr>
        <w:ind w:firstLine="1134"/>
        <w:jc w:val="both"/>
        <w:rPr>
          <w:rFonts w:ascii="Sylfaen" w:hAnsi="Sylfaen"/>
          <w:sz w:val="20"/>
          <w:lang w:val="af-ZA"/>
        </w:rPr>
      </w:pPr>
      <w:r w:rsidRPr="00220F38">
        <w:rPr>
          <w:rFonts w:ascii="Sylfaen" w:hAnsi="Sylfaen"/>
          <w:sz w:val="20"/>
          <w:lang w:val="af-ZA"/>
        </w:rPr>
        <w:t xml:space="preserve">3. </w:t>
      </w:r>
      <w:r w:rsidRPr="00220F38">
        <w:rPr>
          <w:rFonts w:ascii="Sylfaen" w:hAnsi="Sylfaen" w:cs="Sylfaen"/>
          <w:sz w:val="20"/>
        </w:rPr>
        <w:t>Հրավերիպարզաբանումըևհրավերումփոփոխությունկատարելուկար</w:t>
      </w:r>
      <w:r w:rsidRPr="00220F38">
        <w:rPr>
          <w:rFonts w:ascii="Sylfaen" w:hAnsi="Sylfaen" w:cs="Times Armenian"/>
          <w:sz w:val="20"/>
        </w:rPr>
        <w:t>գ</w:t>
      </w:r>
      <w:r w:rsidRPr="00220F38">
        <w:rPr>
          <w:rFonts w:ascii="Sylfaen" w:hAnsi="Sylfaen" w:cs="Sylfaen"/>
          <w:sz w:val="20"/>
        </w:rPr>
        <w:t>ը</w:t>
      </w:r>
      <w:r w:rsidRPr="00220F38">
        <w:rPr>
          <w:rFonts w:ascii="Sylfaen" w:hAnsi="Sylfaen" w:cs="Times Armenian"/>
          <w:sz w:val="20"/>
          <w:lang w:val="af-ZA"/>
        </w:rPr>
        <w:tab/>
      </w:r>
    </w:p>
    <w:p w:rsidR="00087A30" w:rsidRPr="00220F38" w:rsidRDefault="00096865" w:rsidP="00EF3662">
      <w:pPr>
        <w:ind w:firstLine="1134"/>
        <w:jc w:val="both"/>
        <w:rPr>
          <w:rFonts w:ascii="Sylfaen" w:hAnsi="Sylfaen" w:cs="Sylfaen"/>
          <w:sz w:val="20"/>
          <w:lang w:val="af-ZA"/>
        </w:rPr>
      </w:pPr>
      <w:r w:rsidRPr="00220F38">
        <w:rPr>
          <w:rFonts w:ascii="Sylfaen" w:hAnsi="Sylfaen"/>
          <w:sz w:val="20"/>
          <w:lang w:val="af-ZA"/>
        </w:rPr>
        <w:t xml:space="preserve">4. </w:t>
      </w:r>
      <w:r w:rsidRPr="00220F38">
        <w:rPr>
          <w:rFonts w:ascii="Sylfaen" w:hAnsi="Sylfaen" w:cs="Sylfaen"/>
          <w:sz w:val="20"/>
        </w:rPr>
        <w:t>Հայտըներկայացնելուկար</w:t>
      </w:r>
      <w:r w:rsidRPr="00220F38">
        <w:rPr>
          <w:rFonts w:ascii="Sylfaen" w:hAnsi="Sylfaen" w:cs="Times Armenian"/>
          <w:sz w:val="20"/>
        </w:rPr>
        <w:t>գ</w:t>
      </w:r>
      <w:r w:rsidRPr="00220F38">
        <w:rPr>
          <w:rFonts w:ascii="Sylfaen" w:hAnsi="Sylfaen" w:cs="Sylfaen"/>
          <w:sz w:val="20"/>
        </w:rPr>
        <w:t>ը</w:t>
      </w:r>
    </w:p>
    <w:p w:rsidR="00096865" w:rsidRPr="00220F38" w:rsidRDefault="00087A30" w:rsidP="00EF3662">
      <w:pPr>
        <w:ind w:firstLine="1134"/>
        <w:jc w:val="both"/>
        <w:rPr>
          <w:rFonts w:ascii="Sylfaen" w:hAnsi="Sylfaen"/>
          <w:sz w:val="20"/>
          <w:lang w:val="af-ZA"/>
        </w:rPr>
      </w:pPr>
      <w:r w:rsidRPr="00220F38">
        <w:rPr>
          <w:rFonts w:ascii="Sylfaen" w:hAnsi="Sylfaen"/>
          <w:sz w:val="20"/>
          <w:lang w:val="af-ZA"/>
        </w:rPr>
        <w:t>5.</w:t>
      </w:r>
      <w:r w:rsidRPr="00220F38">
        <w:rPr>
          <w:rFonts w:ascii="Sylfaen" w:hAnsi="Sylfaen"/>
          <w:sz w:val="20"/>
          <w:lang w:val="af-ZA"/>
        </w:rPr>
        <w:tab/>
      </w:r>
      <w:r w:rsidRPr="00220F38">
        <w:rPr>
          <w:rFonts w:ascii="Sylfaen" w:hAnsi="Sylfaen" w:cs="Sylfaen"/>
          <w:sz w:val="20"/>
        </w:rPr>
        <w:t>Հայտի</w:t>
      </w:r>
      <w:r w:rsidRPr="00220F38">
        <w:rPr>
          <w:rFonts w:ascii="Sylfaen" w:hAnsi="Sylfaen" w:cs="Times Armenian"/>
          <w:sz w:val="20"/>
        </w:rPr>
        <w:t>գ</w:t>
      </w:r>
      <w:r w:rsidRPr="00220F38">
        <w:rPr>
          <w:rFonts w:ascii="Sylfaen" w:hAnsi="Sylfaen" w:cs="Sylfaen"/>
          <w:sz w:val="20"/>
        </w:rPr>
        <w:t>նայինառաջարկը</w:t>
      </w:r>
      <w:r w:rsidR="00096865" w:rsidRPr="00220F38">
        <w:rPr>
          <w:rFonts w:ascii="Sylfaen" w:hAnsi="Sylfaen" w:cs="Times Armenian"/>
          <w:sz w:val="20"/>
          <w:lang w:val="af-ZA"/>
        </w:rPr>
        <w:tab/>
      </w:r>
    </w:p>
    <w:p w:rsidR="00096865" w:rsidRPr="00220F38" w:rsidRDefault="00087A30" w:rsidP="00EF3662">
      <w:pPr>
        <w:ind w:firstLine="1134"/>
        <w:jc w:val="both"/>
        <w:rPr>
          <w:rFonts w:ascii="Sylfaen" w:hAnsi="Sylfaen"/>
          <w:sz w:val="20"/>
          <w:lang w:val="af-ZA"/>
        </w:rPr>
      </w:pPr>
      <w:r w:rsidRPr="00220F38">
        <w:rPr>
          <w:rFonts w:ascii="Sylfaen" w:hAnsi="Sylfaen"/>
          <w:sz w:val="20"/>
          <w:lang w:val="af-ZA"/>
        </w:rPr>
        <w:t>6</w:t>
      </w:r>
      <w:r w:rsidR="00096865" w:rsidRPr="00220F38">
        <w:rPr>
          <w:rFonts w:ascii="Sylfaen" w:hAnsi="Sylfaen"/>
          <w:sz w:val="20"/>
          <w:lang w:val="af-ZA"/>
        </w:rPr>
        <w:t xml:space="preserve">. </w:t>
      </w:r>
      <w:r w:rsidR="00096865" w:rsidRPr="00220F38">
        <w:rPr>
          <w:rFonts w:ascii="Sylfaen" w:hAnsi="Sylfaen" w:cs="Sylfaen"/>
          <w:sz w:val="20"/>
        </w:rPr>
        <w:t>Հայտի</w:t>
      </w:r>
      <w:r w:rsidR="00096865" w:rsidRPr="00220F38">
        <w:rPr>
          <w:rFonts w:ascii="Sylfaen" w:hAnsi="Sylfaen" w:cs="Times Armenian"/>
          <w:sz w:val="20"/>
        </w:rPr>
        <w:t>գ</w:t>
      </w:r>
      <w:r w:rsidR="00096865" w:rsidRPr="00220F38">
        <w:rPr>
          <w:rFonts w:ascii="Sylfaen" w:hAnsi="Sylfaen" w:cs="Sylfaen"/>
          <w:sz w:val="20"/>
        </w:rPr>
        <w:t>ործողությանժամկետը</w:t>
      </w:r>
      <w:r w:rsidR="00096865" w:rsidRPr="00220F38">
        <w:rPr>
          <w:rFonts w:ascii="Sylfaen" w:hAnsi="Sylfaen" w:cs="Times Armenian"/>
          <w:sz w:val="20"/>
          <w:lang w:val="af-ZA"/>
        </w:rPr>
        <w:t xml:space="preserve">, </w:t>
      </w:r>
      <w:r w:rsidR="00096865" w:rsidRPr="00220F38">
        <w:rPr>
          <w:rFonts w:ascii="Sylfaen" w:hAnsi="Sylfaen" w:cs="Sylfaen"/>
          <w:sz w:val="20"/>
        </w:rPr>
        <w:t>հայտերումփոփոխությունկատարելուևդրանքհետվերցնելուկար</w:t>
      </w:r>
      <w:r w:rsidR="00096865" w:rsidRPr="00220F38">
        <w:rPr>
          <w:rFonts w:ascii="Sylfaen" w:hAnsi="Sylfaen" w:cs="Times Armenian"/>
          <w:sz w:val="20"/>
        </w:rPr>
        <w:t>գ</w:t>
      </w:r>
      <w:r w:rsidR="00096865" w:rsidRPr="00220F38">
        <w:rPr>
          <w:rFonts w:ascii="Sylfaen" w:hAnsi="Sylfaen" w:cs="Sylfaen"/>
          <w:sz w:val="20"/>
        </w:rPr>
        <w:t>ը</w:t>
      </w:r>
      <w:r w:rsidR="00096865" w:rsidRPr="00220F38">
        <w:rPr>
          <w:rFonts w:ascii="Sylfaen" w:hAnsi="Sylfaen" w:cs="Times Armenian"/>
          <w:sz w:val="20"/>
          <w:lang w:val="af-ZA"/>
        </w:rPr>
        <w:tab/>
      </w:r>
    </w:p>
    <w:p w:rsidR="00096865" w:rsidRPr="00220F38" w:rsidRDefault="00087A30" w:rsidP="00EF3662">
      <w:pPr>
        <w:ind w:firstLine="1134"/>
        <w:jc w:val="both"/>
        <w:rPr>
          <w:rFonts w:ascii="Sylfaen" w:hAnsi="Sylfaen" w:cs="Sylfaen"/>
          <w:sz w:val="20"/>
          <w:lang w:val="af-ZA"/>
        </w:rPr>
      </w:pPr>
      <w:r w:rsidRPr="00220F38">
        <w:rPr>
          <w:rFonts w:ascii="Sylfaen" w:hAnsi="Sylfaen"/>
          <w:sz w:val="20"/>
          <w:lang w:val="af-ZA"/>
        </w:rPr>
        <w:t>8</w:t>
      </w:r>
      <w:r w:rsidR="00096865" w:rsidRPr="00220F38">
        <w:rPr>
          <w:rFonts w:ascii="Sylfaen" w:hAnsi="Sylfaen"/>
          <w:sz w:val="20"/>
          <w:lang w:val="af-ZA"/>
        </w:rPr>
        <w:t xml:space="preserve">. </w:t>
      </w:r>
      <w:r w:rsidR="00AF7BE8" w:rsidRPr="00220F38">
        <w:rPr>
          <w:rFonts w:ascii="Sylfaen" w:hAnsi="Sylfaen"/>
          <w:sz w:val="20"/>
          <w:lang w:val="af-ZA"/>
        </w:rPr>
        <w:t>Հ</w:t>
      </w:r>
      <w:r w:rsidR="00AF7BE8" w:rsidRPr="00220F38">
        <w:rPr>
          <w:rFonts w:ascii="Sylfaen" w:hAnsi="Sylfaen" w:cs="Sylfaen"/>
          <w:sz w:val="20"/>
        </w:rPr>
        <w:t>այտերիբացումը</w:t>
      </w:r>
      <w:r w:rsidR="00AF7BE8" w:rsidRPr="00220F38">
        <w:rPr>
          <w:rFonts w:ascii="Sylfaen" w:hAnsi="Sylfaen" w:cs="Sylfaen"/>
          <w:sz w:val="20"/>
          <w:lang w:val="af-ZA"/>
        </w:rPr>
        <w:t xml:space="preserve">, </w:t>
      </w:r>
      <w:r w:rsidR="00AF7BE8" w:rsidRPr="00220F38">
        <w:rPr>
          <w:rFonts w:ascii="Sylfaen" w:hAnsi="Sylfaen" w:cs="Sylfaen"/>
          <w:sz w:val="20"/>
        </w:rPr>
        <w:t>գնահատումըևարդյունքներիամփոփումը</w:t>
      </w:r>
      <w:r w:rsidR="00096865" w:rsidRPr="00220F38">
        <w:rPr>
          <w:rFonts w:ascii="Sylfaen" w:hAnsi="Sylfaen" w:cs="Sylfaen"/>
          <w:sz w:val="20"/>
          <w:lang w:val="af-ZA"/>
        </w:rPr>
        <w:tab/>
      </w:r>
    </w:p>
    <w:p w:rsidR="00096865" w:rsidRPr="00220F38" w:rsidRDefault="00087A30" w:rsidP="00EF3662">
      <w:pPr>
        <w:ind w:firstLine="1134"/>
        <w:jc w:val="both"/>
        <w:rPr>
          <w:rFonts w:ascii="Sylfaen" w:hAnsi="Sylfaen"/>
          <w:sz w:val="20"/>
          <w:lang w:val="af-ZA"/>
        </w:rPr>
      </w:pPr>
      <w:r w:rsidRPr="00220F38">
        <w:rPr>
          <w:rFonts w:ascii="Sylfaen" w:hAnsi="Sylfaen"/>
          <w:sz w:val="20"/>
          <w:lang w:val="af-ZA"/>
        </w:rPr>
        <w:t>9</w:t>
      </w:r>
      <w:r w:rsidR="00096865" w:rsidRPr="00220F38">
        <w:rPr>
          <w:rFonts w:ascii="Sylfaen" w:hAnsi="Sylfaen"/>
          <w:sz w:val="20"/>
          <w:lang w:val="af-ZA"/>
        </w:rPr>
        <w:t xml:space="preserve">. </w:t>
      </w:r>
      <w:r w:rsidR="00096865" w:rsidRPr="00220F38">
        <w:rPr>
          <w:rFonts w:ascii="Sylfaen" w:hAnsi="Sylfaen" w:cs="Sylfaen"/>
          <w:sz w:val="20"/>
        </w:rPr>
        <w:t>Պայմանա</w:t>
      </w:r>
      <w:r w:rsidR="00096865" w:rsidRPr="00220F38">
        <w:rPr>
          <w:rFonts w:ascii="Sylfaen" w:hAnsi="Sylfaen" w:cs="Times Armenian"/>
          <w:sz w:val="20"/>
        </w:rPr>
        <w:t>գ</w:t>
      </w:r>
      <w:r w:rsidR="00096865" w:rsidRPr="00220F38">
        <w:rPr>
          <w:rFonts w:ascii="Sylfaen" w:hAnsi="Sylfaen" w:cs="Sylfaen"/>
          <w:sz w:val="20"/>
        </w:rPr>
        <w:t>րիկնքումը</w:t>
      </w:r>
      <w:r w:rsidR="00096865" w:rsidRPr="00220F38">
        <w:rPr>
          <w:rFonts w:ascii="Sylfaen" w:hAnsi="Sylfaen" w:cs="Times Armenian"/>
          <w:sz w:val="20"/>
          <w:lang w:val="af-ZA"/>
        </w:rPr>
        <w:tab/>
      </w:r>
    </w:p>
    <w:p w:rsidR="00096865" w:rsidRPr="00220F38" w:rsidRDefault="00087A30" w:rsidP="00EF3662">
      <w:pPr>
        <w:ind w:firstLine="1134"/>
        <w:jc w:val="both"/>
        <w:rPr>
          <w:rFonts w:ascii="Sylfaen" w:hAnsi="Sylfaen"/>
          <w:sz w:val="20"/>
          <w:lang w:val="af-ZA"/>
        </w:rPr>
      </w:pPr>
      <w:r w:rsidRPr="00220F38">
        <w:rPr>
          <w:rFonts w:ascii="Sylfaen" w:hAnsi="Sylfaen"/>
          <w:sz w:val="20"/>
          <w:lang w:val="af-ZA"/>
        </w:rPr>
        <w:t>10</w:t>
      </w:r>
      <w:r w:rsidR="00096865" w:rsidRPr="00220F38">
        <w:rPr>
          <w:rFonts w:ascii="Sylfaen" w:hAnsi="Sylfaen"/>
          <w:sz w:val="20"/>
          <w:lang w:val="af-ZA"/>
        </w:rPr>
        <w:t xml:space="preserve">. </w:t>
      </w:r>
      <w:r w:rsidR="000206DA" w:rsidRPr="00220F38">
        <w:rPr>
          <w:rFonts w:ascii="Sylfaen" w:hAnsi="Sylfaen"/>
          <w:sz w:val="20"/>
          <w:lang w:val="af-ZA"/>
        </w:rPr>
        <w:t xml:space="preserve">Որակավորման և </w:t>
      </w:r>
      <w:r w:rsidR="000206DA" w:rsidRPr="00220F38">
        <w:rPr>
          <w:rFonts w:ascii="Sylfaen" w:hAnsi="Sylfaen" w:cs="Sylfaen"/>
          <w:sz w:val="20"/>
        </w:rPr>
        <w:t>պ</w:t>
      </w:r>
      <w:r w:rsidR="00096865" w:rsidRPr="00220F38">
        <w:rPr>
          <w:rFonts w:ascii="Sylfaen" w:hAnsi="Sylfaen" w:cs="Sylfaen"/>
          <w:sz w:val="20"/>
        </w:rPr>
        <w:t>այմանա</w:t>
      </w:r>
      <w:r w:rsidR="00096865" w:rsidRPr="00220F38">
        <w:rPr>
          <w:rFonts w:ascii="Sylfaen" w:hAnsi="Sylfaen" w:cs="Times Armenian"/>
          <w:sz w:val="20"/>
        </w:rPr>
        <w:t>գ</w:t>
      </w:r>
      <w:r w:rsidR="00096865" w:rsidRPr="00220F38">
        <w:rPr>
          <w:rFonts w:ascii="Sylfaen" w:hAnsi="Sylfaen" w:cs="Sylfaen"/>
          <w:sz w:val="20"/>
        </w:rPr>
        <w:t>րիապահովում</w:t>
      </w:r>
      <w:r w:rsidR="000206DA" w:rsidRPr="00220F38">
        <w:rPr>
          <w:rFonts w:ascii="Sylfaen" w:hAnsi="Sylfaen" w:cs="Sylfaen"/>
          <w:sz w:val="20"/>
        </w:rPr>
        <w:t>ներ</w:t>
      </w:r>
      <w:r w:rsidR="00096865" w:rsidRPr="00220F38">
        <w:rPr>
          <w:rFonts w:ascii="Sylfaen" w:hAnsi="Sylfaen" w:cs="Sylfaen"/>
          <w:sz w:val="20"/>
        </w:rPr>
        <w:t>ը</w:t>
      </w:r>
      <w:r w:rsidR="00096865" w:rsidRPr="00220F38">
        <w:rPr>
          <w:rFonts w:ascii="Sylfaen" w:hAnsi="Sylfaen" w:cs="Times Armenian"/>
          <w:sz w:val="20"/>
          <w:lang w:val="af-ZA"/>
        </w:rPr>
        <w:tab/>
      </w:r>
    </w:p>
    <w:p w:rsidR="00096865" w:rsidRPr="00220F38" w:rsidRDefault="00096865" w:rsidP="00EF3662">
      <w:pPr>
        <w:ind w:firstLine="1134"/>
        <w:jc w:val="both"/>
        <w:rPr>
          <w:rFonts w:ascii="Sylfaen" w:hAnsi="Sylfaen"/>
          <w:sz w:val="20"/>
          <w:lang w:val="af-ZA"/>
        </w:rPr>
      </w:pPr>
      <w:r w:rsidRPr="00220F38">
        <w:rPr>
          <w:rFonts w:ascii="Sylfaen" w:hAnsi="Sylfaen"/>
          <w:sz w:val="20"/>
          <w:lang w:val="af-ZA"/>
        </w:rPr>
        <w:t>1</w:t>
      </w:r>
      <w:r w:rsidR="00087A30" w:rsidRPr="00220F38">
        <w:rPr>
          <w:rFonts w:ascii="Sylfaen" w:hAnsi="Sylfaen"/>
          <w:sz w:val="20"/>
          <w:lang w:val="af-ZA"/>
        </w:rPr>
        <w:t>1</w:t>
      </w:r>
      <w:r w:rsidRPr="00220F38">
        <w:rPr>
          <w:rFonts w:ascii="Sylfaen" w:hAnsi="Sylfaen"/>
          <w:sz w:val="20"/>
          <w:lang w:val="af-ZA"/>
        </w:rPr>
        <w:t xml:space="preserve">. </w:t>
      </w:r>
      <w:r w:rsidRPr="00220F38">
        <w:rPr>
          <w:rFonts w:ascii="Sylfaen" w:hAnsi="Sylfaen" w:cs="Sylfaen"/>
          <w:sz w:val="20"/>
        </w:rPr>
        <w:t>Ընթացակար</w:t>
      </w:r>
      <w:r w:rsidRPr="00220F38">
        <w:rPr>
          <w:rFonts w:ascii="Sylfaen" w:hAnsi="Sylfaen" w:cs="Times Armenian"/>
          <w:sz w:val="20"/>
        </w:rPr>
        <w:t>գ</w:t>
      </w:r>
      <w:r w:rsidRPr="00220F38">
        <w:rPr>
          <w:rFonts w:ascii="Sylfaen" w:hAnsi="Sylfaen" w:cs="Sylfaen"/>
          <w:sz w:val="20"/>
        </w:rPr>
        <w:t>ըչկայացածհայտարարելը</w:t>
      </w:r>
      <w:r w:rsidRPr="00220F38">
        <w:rPr>
          <w:rFonts w:ascii="Sylfaen" w:hAnsi="Sylfaen" w:cs="Times Armenian"/>
          <w:sz w:val="20"/>
          <w:lang w:val="af-ZA"/>
        </w:rPr>
        <w:tab/>
      </w:r>
    </w:p>
    <w:p w:rsidR="00096865" w:rsidRPr="00220F38" w:rsidRDefault="00096865" w:rsidP="00EF3662">
      <w:pPr>
        <w:ind w:firstLine="1134"/>
        <w:jc w:val="both"/>
        <w:rPr>
          <w:rFonts w:ascii="Sylfaen" w:hAnsi="Sylfaen"/>
          <w:sz w:val="20"/>
          <w:lang w:val="af-ZA"/>
        </w:rPr>
      </w:pPr>
      <w:r w:rsidRPr="00220F38">
        <w:rPr>
          <w:rFonts w:ascii="Sylfaen" w:hAnsi="Sylfaen"/>
          <w:sz w:val="20"/>
          <w:lang w:val="af-ZA"/>
        </w:rPr>
        <w:t>1</w:t>
      </w:r>
      <w:r w:rsidR="00087A30" w:rsidRPr="00220F38">
        <w:rPr>
          <w:rFonts w:ascii="Sylfaen" w:hAnsi="Sylfaen"/>
          <w:sz w:val="20"/>
          <w:lang w:val="af-ZA"/>
        </w:rPr>
        <w:t>2</w:t>
      </w:r>
      <w:r w:rsidRPr="00220F38">
        <w:rPr>
          <w:rFonts w:ascii="Sylfaen" w:hAnsi="Sylfaen"/>
          <w:sz w:val="20"/>
          <w:lang w:val="af-ZA"/>
        </w:rPr>
        <w:t xml:space="preserve">. </w:t>
      </w:r>
      <w:r w:rsidRPr="00220F38">
        <w:rPr>
          <w:rFonts w:ascii="Sylfaen" w:hAnsi="Sylfaen" w:cs="Sylfaen"/>
          <w:sz w:val="20"/>
        </w:rPr>
        <w:t>Գնման</w:t>
      </w:r>
      <w:r w:rsidRPr="00220F38">
        <w:rPr>
          <w:rFonts w:ascii="Sylfaen" w:hAnsi="Sylfaen" w:cs="Times Armenian"/>
          <w:sz w:val="20"/>
        </w:rPr>
        <w:t>գ</w:t>
      </w:r>
      <w:r w:rsidRPr="00220F38">
        <w:rPr>
          <w:rFonts w:ascii="Sylfaen" w:hAnsi="Sylfaen" w:cs="Sylfaen"/>
          <w:sz w:val="20"/>
        </w:rPr>
        <w:t>ործընթացիհետկապված</w:t>
      </w:r>
      <w:r w:rsidRPr="00220F38">
        <w:rPr>
          <w:rFonts w:ascii="Sylfaen" w:hAnsi="Sylfaen" w:cs="Times Armenian"/>
          <w:sz w:val="20"/>
        </w:rPr>
        <w:t>գ</w:t>
      </w:r>
      <w:r w:rsidRPr="00220F38">
        <w:rPr>
          <w:rFonts w:ascii="Sylfaen" w:hAnsi="Sylfaen" w:cs="Sylfaen"/>
          <w:sz w:val="20"/>
        </w:rPr>
        <w:t>ործողություններըև</w:t>
      </w:r>
      <w:r w:rsidRPr="00220F38">
        <w:rPr>
          <w:rFonts w:ascii="Sylfaen" w:hAnsi="Sylfaen" w:cs="Times Armenian"/>
          <w:sz w:val="20"/>
          <w:lang w:val="af-ZA"/>
        </w:rPr>
        <w:t xml:space="preserve"> (</w:t>
      </w:r>
      <w:r w:rsidRPr="00220F38">
        <w:rPr>
          <w:rFonts w:ascii="Sylfaen" w:hAnsi="Sylfaen" w:cs="Sylfaen"/>
          <w:sz w:val="20"/>
        </w:rPr>
        <w:t>կամ</w:t>
      </w:r>
      <w:r w:rsidRPr="00220F38">
        <w:rPr>
          <w:rFonts w:ascii="Sylfaen" w:hAnsi="Sylfaen" w:cs="Times Armenian"/>
          <w:sz w:val="20"/>
          <w:lang w:val="af-ZA"/>
        </w:rPr>
        <w:t xml:space="preserve">) </w:t>
      </w:r>
      <w:r w:rsidRPr="00220F38">
        <w:rPr>
          <w:rFonts w:ascii="Sylfaen" w:hAnsi="Sylfaen" w:cs="Sylfaen"/>
          <w:sz w:val="20"/>
        </w:rPr>
        <w:t>ընդունվածորոշումներըբողոքարկելումասնակցիիրավունքըևկար</w:t>
      </w:r>
      <w:r w:rsidRPr="00220F38">
        <w:rPr>
          <w:rFonts w:ascii="Sylfaen" w:hAnsi="Sylfaen" w:cs="Times Armenian"/>
          <w:sz w:val="20"/>
        </w:rPr>
        <w:t>գ</w:t>
      </w:r>
      <w:r w:rsidRPr="00220F38">
        <w:rPr>
          <w:rFonts w:ascii="Sylfaen" w:hAnsi="Sylfaen" w:cs="Sylfaen"/>
          <w:sz w:val="20"/>
        </w:rPr>
        <w:t>ը</w:t>
      </w:r>
      <w:r w:rsidRPr="00220F38">
        <w:rPr>
          <w:rFonts w:ascii="Sylfaen" w:hAnsi="Sylfaen" w:cs="Times Armenian"/>
          <w:sz w:val="20"/>
          <w:lang w:val="af-ZA"/>
        </w:rPr>
        <w:tab/>
      </w:r>
    </w:p>
    <w:p w:rsidR="00096865" w:rsidRPr="00220F38" w:rsidRDefault="00096865" w:rsidP="00EF3662">
      <w:pPr>
        <w:ind w:firstLine="567"/>
        <w:jc w:val="both"/>
        <w:rPr>
          <w:rFonts w:ascii="Sylfaen" w:hAnsi="Sylfaen"/>
          <w:sz w:val="20"/>
          <w:lang w:val="af-ZA"/>
        </w:rPr>
      </w:pPr>
    </w:p>
    <w:p w:rsidR="00096865" w:rsidRPr="00220F38" w:rsidRDefault="00096865" w:rsidP="00EF3662">
      <w:pPr>
        <w:ind w:firstLine="567"/>
        <w:jc w:val="both"/>
        <w:rPr>
          <w:rFonts w:ascii="Sylfaen" w:hAnsi="Sylfaen"/>
          <w:sz w:val="20"/>
          <w:lang w:val="af-ZA"/>
        </w:rPr>
      </w:pPr>
    </w:p>
    <w:p w:rsidR="00096865" w:rsidRPr="00220F38" w:rsidRDefault="00096865" w:rsidP="00EF3662">
      <w:pPr>
        <w:ind w:firstLine="567"/>
        <w:jc w:val="center"/>
        <w:rPr>
          <w:rFonts w:ascii="Sylfaen" w:hAnsi="Sylfaen"/>
          <w:b/>
          <w:sz w:val="20"/>
          <w:lang w:val="af-ZA"/>
        </w:rPr>
      </w:pPr>
      <w:r w:rsidRPr="00220F38">
        <w:rPr>
          <w:rFonts w:ascii="Sylfaen" w:hAnsi="Sylfaen" w:cs="Sylfaen"/>
          <w:b/>
          <w:sz w:val="20"/>
        </w:rPr>
        <w:t>ՄԱՍ</w:t>
      </w:r>
      <w:r w:rsidRPr="00220F38">
        <w:rPr>
          <w:rFonts w:ascii="Sylfaen" w:hAnsi="Sylfaen" w:cs="Times Armenian"/>
          <w:b/>
          <w:sz w:val="20"/>
          <w:lang w:val="af-ZA"/>
        </w:rPr>
        <w:t xml:space="preserve">  II.</w:t>
      </w:r>
      <w:r w:rsidR="00123664" w:rsidRPr="00220F38">
        <w:rPr>
          <w:rFonts w:ascii="Sylfaen" w:hAnsi="Sylfaen" w:cs="Sylfaen"/>
          <w:b/>
          <w:sz w:val="20"/>
        </w:rPr>
        <w:t>ԳՆԱՆՇՄԱՆՀԱՐՑՄԱՆ</w:t>
      </w:r>
      <w:r w:rsidRPr="00220F38">
        <w:rPr>
          <w:rFonts w:ascii="Sylfaen" w:hAnsi="Sylfaen" w:cs="Sylfaen"/>
          <w:b/>
          <w:sz w:val="20"/>
        </w:rPr>
        <w:t>ՀԱՅՏԸՊԱՏՐԱՍՏԵԼՈՒՀՐԱՀԱՆԳ</w:t>
      </w:r>
    </w:p>
    <w:p w:rsidR="00096865" w:rsidRPr="00220F38" w:rsidRDefault="00096865" w:rsidP="00EF3662">
      <w:pPr>
        <w:ind w:firstLine="567"/>
        <w:jc w:val="both"/>
        <w:rPr>
          <w:rFonts w:ascii="Sylfaen" w:hAnsi="Sylfaen"/>
          <w:sz w:val="20"/>
          <w:lang w:val="af-ZA"/>
        </w:rPr>
      </w:pPr>
    </w:p>
    <w:p w:rsidR="00096865" w:rsidRPr="00220F38" w:rsidRDefault="00096865" w:rsidP="00EF3662">
      <w:pPr>
        <w:ind w:firstLine="1134"/>
        <w:jc w:val="both"/>
        <w:rPr>
          <w:rFonts w:ascii="Sylfaen" w:hAnsi="Sylfaen"/>
          <w:sz w:val="20"/>
          <w:lang w:val="af-ZA"/>
        </w:rPr>
      </w:pPr>
      <w:r w:rsidRPr="00220F38">
        <w:rPr>
          <w:rFonts w:ascii="Sylfaen" w:hAnsi="Sylfaen"/>
          <w:sz w:val="20"/>
          <w:lang w:val="af-ZA"/>
        </w:rPr>
        <w:t>1.</w:t>
      </w:r>
      <w:r w:rsidRPr="00220F38">
        <w:rPr>
          <w:rFonts w:ascii="Sylfaen" w:hAnsi="Sylfaen"/>
          <w:sz w:val="20"/>
          <w:lang w:val="af-ZA"/>
        </w:rPr>
        <w:tab/>
      </w:r>
      <w:r w:rsidRPr="00220F38">
        <w:rPr>
          <w:rFonts w:ascii="Sylfaen" w:hAnsi="Sylfaen" w:cs="Sylfaen"/>
          <w:sz w:val="20"/>
        </w:rPr>
        <w:t>Ընդհանուրդրույթներ</w:t>
      </w:r>
      <w:r w:rsidRPr="00220F38">
        <w:rPr>
          <w:rFonts w:ascii="Sylfaen" w:hAnsi="Sylfaen" w:cs="Times Armenian"/>
          <w:sz w:val="20"/>
          <w:lang w:val="af-ZA"/>
        </w:rPr>
        <w:tab/>
      </w:r>
    </w:p>
    <w:p w:rsidR="00096865" w:rsidRPr="00220F38" w:rsidRDefault="00096865" w:rsidP="00EF3662">
      <w:pPr>
        <w:ind w:firstLine="1134"/>
        <w:jc w:val="both"/>
        <w:rPr>
          <w:rFonts w:ascii="Sylfaen" w:hAnsi="Sylfaen"/>
          <w:sz w:val="20"/>
          <w:lang w:val="af-ZA"/>
        </w:rPr>
      </w:pPr>
      <w:r w:rsidRPr="00220F38">
        <w:rPr>
          <w:rFonts w:ascii="Sylfaen" w:hAnsi="Sylfaen"/>
          <w:sz w:val="20"/>
          <w:lang w:val="af-ZA"/>
        </w:rPr>
        <w:t>2.</w:t>
      </w:r>
      <w:r w:rsidRPr="00220F38">
        <w:rPr>
          <w:rFonts w:ascii="Sylfaen" w:hAnsi="Sylfaen"/>
          <w:sz w:val="20"/>
          <w:lang w:val="af-ZA"/>
        </w:rPr>
        <w:tab/>
      </w:r>
      <w:r w:rsidRPr="00220F38">
        <w:rPr>
          <w:rFonts w:ascii="Sylfaen" w:hAnsi="Sylfaen" w:cs="Sylfaen"/>
          <w:sz w:val="20"/>
        </w:rPr>
        <w:t>Ընթացակար</w:t>
      </w:r>
      <w:r w:rsidRPr="00220F38">
        <w:rPr>
          <w:rFonts w:ascii="Sylfaen" w:hAnsi="Sylfaen" w:cs="Times Armenian"/>
          <w:sz w:val="20"/>
        </w:rPr>
        <w:t>գ</w:t>
      </w:r>
      <w:r w:rsidRPr="00220F38">
        <w:rPr>
          <w:rFonts w:ascii="Sylfaen" w:hAnsi="Sylfaen" w:cs="Sylfaen"/>
          <w:sz w:val="20"/>
        </w:rPr>
        <w:t>իհայտը</w:t>
      </w:r>
      <w:r w:rsidRPr="00220F38">
        <w:rPr>
          <w:rFonts w:ascii="Sylfaen" w:hAnsi="Sylfaen" w:cs="Times Armenian"/>
          <w:sz w:val="20"/>
          <w:lang w:val="af-ZA"/>
        </w:rPr>
        <w:tab/>
      </w:r>
    </w:p>
    <w:p w:rsidR="00037DDE" w:rsidRPr="00220F38" w:rsidRDefault="006F0D3F" w:rsidP="00EF3662">
      <w:pPr>
        <w:ind w:firstLine="1134"/>
        <w:jc w:val="both"/>
        <w:rPr>
          <w:rFonts w:ascii="Sylfaen" w:hAnsi="Sylfaen" w:cs="Times Armenian"/>
          <w:sz w:val="20"/>
          <w:lang w:val="af-ZA"/>
        </w:rPr>
      </w:pPr>
      <w:r w:rsidRPr="00220F38">
        <w:rPr>
          <w:rFonts w:ascii="Sylfaen" w:hAnsi="Sylfaen"/>
          <w:sz w:val="20"/>
          <w:lang w:val="af-ZA"/>
        </w:rPr>
        <w:t>3</w:t>
      </w:r>
      <w:r w:rsidR="00096865" w:rsidRPr="00220F38">
        <w:rPr>
          <w:rFonts w:ascii="Sylfaen" w:hAnsi="Sylfaen"/>
          <w:sz w:val="20"/>
          <w:lang w:val="af-ZA"/>
        </w:rPr>
        <w:t>.</w:t>
      </w:r>
      <w:r w:rsidR="00096865" w:rsidRPr="00220F38">
        <w:rPr>
          <w:rFonts w:ascii="Sylfaen" w:hAnsi="Sylfaen"/>
          <w:sz w:val="20"/>
          <w:lang w:val="af-ZA"/>
        </w:rPr>
        <w:tab/>
      </w:r>
      <w:r w:rsidR="00096865" w:rsidRPr="00220F38">
        <w:rPr>
          <w:rFonts w:ascii="Sylfaen" w:hAnsi="Sylfaen" w:cs="Sylfaen"/>
          <w:sz w:val="20"/>
        </w:rPr>
        <w:t>Հավելվածներ</w:t>
      </w:r>
      <w:r w:rsidR="00BE01AE" w:rsidRPr="00220F38">
        <w:rPr>
          <w:rFonts w:ascii="Sylfaen" w:hAnsi="Sylfaen" w:cs="Times Armenian"/>
          <w:sz w:val="20"/>
          <w:lang w:val="af-ZA"/>
        </w:rPr>
        <w:t xml:space="preserve"> 1-</w:t>
      </w:r>
      <w:r w:rsidR="00712340" w:rsidRPr="00220F38">
        <w:rPr>
          <w:rFonts w:ascii="Sylfaen" w:hAnsi="Sylfaen" w:cs="Times Armenian"/>
          <w:sz w:val="20"/>
          <w:lang w:val="af-ZA"/>
        </w:rPr>
        <w:t>6</w:t>
      </w:r>
      <w:r w:rsidR="00096865" w:rsidRPr="00220F38">
        <w:rPr>
          <w:rFonts w:ascii="Sylfaen" w:hAnsi="Sylfaen" w:cs="Times Armenian"/>
          <w:sz w:val="20"/>
          <w:lang w:val="af-ZA"/>
        </w:rPr>
        <w:tab/>
      </w:r>
    </w:p>
    <w:p w:rsidR="00037DDE" w:rsidRPr="00220F38" w:rsidRDefault="00037DDE" w:rsidP="00EF3662">
      <w:pPr>
        <w:ind w:firstLine="1134"/>
        <w:jc w:val="both"/>
        <w:rPr>
          <w:rFonts w:ascii="Sylfaen" w:hAnsi="Sylfaen" w:cs="Times Armenian"/>
          <w:sz w:val="20"/>
          <w:lang w:val="af-ZA"/>
        </w:rPr>
      </w:pPr>
    </w:p>
    <w:p w:rsidR="00037DDE" w:rsidRPr="00220F38" w:rsidRDefault="00037DDE" w:rsidP="00EF3662">
      <w:pPr>
        <w:ind w:firstLine="1134"/>
        <w:jc w:val="both"/>
        <w:rPr>
          <w:rFonts w:ascii="Sylfaen" w:hAnsi="Sylfaen" w:cs="Times Armenian"/>
          <w:sz w:val="20"/>
          <w:lang w:val="af-ZA"/>
        </w:rPr>
      </w:pPr>
    </w:p>
    <w:p w:rsidR="00037DDE" w:rsidRPr="00220F38" w:rsidRDefault="00037DDE" w:rsidP="00EF3662">
      <w:pPr>
        <w:ind w:firstLine="1134"/>
        <w:jc w:val="both"/>
        <w:rPr>
          <w:rFonts w:ascii="Sylfaen" w:hAnsi="Sylfaen" w:cs="Times Armenian"/>
          <w:sz w:val="20"/>
          <w:lang w:val="af-ZA"/>
        </w:rPr>
      </w:pPr>
    </w:p>
    <w:p w:rsidR="00096865" w:rsidRPr="00220F38" w:rsidRDefault="00096865" w:rsidP="00EF3662">
      <w:pPr>
        <w:ind w:firstLine="1134"/>
        <w:jc w:val="both"/>
        <w:rPr>
          <w:rFonts w:ascii="Sylfaen" w:hAnsi="Sylfaen" w:cs="Times Armenian"/>
          <w:sz w:val="20"/>
          <w:lang w:val="af-ZA"/>
        </w:rPr>
      </w:pPr>
    </w:p>
    <w:p w:rsidR="00096865" w:rsidRPr="00220F38" w:rsidRDefault="00096865" w:rsidP="00EF3662">
      <w:pPr>
        <w:jc w:val="both"/>
        <w:rPr>
          <w:rFonts w:ascii="Sylfaen" w:hAnsi="Sylfaen"/>
          <w:sz w:val="20"/>
          <w:lang w:val="af-ZA"/>
        </w:rPr>
      </w:pPr>
      <w:r w:rsidRPr="00220F38">
        <w:rPr>
          <w:rFonts w:ascii="Sylfaen" w:hAnsi="Sylfaen" w:cs="Sylfaen"/>
          <w:sz w:val="20"/>
        </w:rPr>
        <w:t>Սույնհրավերըտրամադրվումէիլրումն</w:t>
      </w:r>
      <w:r w:rsidR="00220F38">
        <w:rPr>
          <w:rFonts w:ascii="Sylfaen" w:hAnsi="Sylfaen" w:cs="Sylfaen"/>
          <w:sz w:val="20"/>
        </w:rPr>
        <w:t>ԿՄԳԿՏ</w:t>
      </w:r>
      <w:r w:rsidR="00220F38" w:rsidRPr="00CA3F5D">
        <w:rPr>
          <w:rFonts w:ascii="Sylfaen" w:hAnsi="Sylfaen" w:cs="Sylfaen"/>
          <w:sz w:val="20"/>
          <w:lang w:val="af-ZA"/>
        </w:rPr>
        <w:t>-</w:t>
      </w:r>
      <w:r w:rsidR="00220F38">
        <w:rPr>
          <w:rFonts w:ascii="Sylfaen" w:hAnsi="Sylfaen" w:cs="Sylfaen"/>
          <w:sz w:val="20"/>
        </w:rPr>
        <w:t>ԳՀԾՁԲ</w:t>
      </w:r>
      <w:r w:rsidR="00220F38" w:rsidRPr="00CA3F5D">
        <w:rPr>
          <w:rFonts w:ascii="Sylfaen" w:hAnsi="Sylfaen" w:cs="Sylfaen"/>
          <w:sz w:val="20"/>
          <w:lang w:val="af-ZA"/>
        </w:rPr>
        <w:t>-25/9</w:t>
      </w:r>
      <w:r w:rsidRPr="00220F38">
        <w:rPr>
          <w:rFonts w:ascii="Sylfaen" w:hAnsi="Sylfaen" w:cs="Sylfaen"/>
          <w:sz w:val="20"/>
        </w:rPr>
        <w:t>ծածկա</w:t>
      </w:r>
      <w:r w:rsidRPr="00220F38">
        <w:rPr>
          <w:rFonts w:ascii="Sylfaen" w:hAnsi="Sylfaen" w:cs="Times Armenian"/>
          <w:sz w:val="20"/>
        </w:rPr>
        <w:t>գ</w:t>
      </w:r>
      <w:r w:rsidRPr="00220F38">
        <w:rPr>
          <w:rFonts w:ascii="Sylfaen" w:hAnsi="Sylfaen" w:cs="Sylfaen"/>
          <w:sz w:val="20"/>
        </w:rPr>
        <w:t>րովանցկացվող</w:t>
      </w:r>
      <w:r w:rsidR="00123664" w:rsidRPr="00220F38">
        <w:rPr>
          <w:rFonts w:ascii="Sylfaen" w:hAnsi="Sylfaen" w:cs="Sylfaen"/>
          <w:sz w:val="20"/>
        </w:rPr>
        <w:t>գնանշմանհարցման</w:t>
      </w:r>
      <w:r w:rsidRPr="00220F38">
        <w:rPr>
          <w:rFonts w:ascii="Sylfaen" w:hAnsi="Sylfaen" w:cs="Times Armenian"/>
          <w:sz w:val="20"/>
          <w:lang w:val="af-ZA"/>
        </w:rPr>
        <w:t xml:space="preserve"> (</w:t>
      </w:r>
      <w:r w:rsidRPr="00220F38">
        <w:rPr>
          <w:rFonts w:ascii="Sylfaen" w:hAnsi="Sylfaen" w:cs="Sylfaen"/>
          <w:sz w:val="20"/>
        </w:rPr>
        <w:t>այսուհետև</w:t>
      </w:r>
      <w:r w:rsidRPr="00220F38">
        <w:rPr>
          <w:rFonts w:ascii="Sylfaen" w:hAnsi="Sylfaen" w:cs="Times Armenian"/>
          <w:sz w:val="20"/>
          <w:lang w:val="af-ZA"/>
        </w:rPr>
        <w:t xml:space="preserve">` </w:t>
      </w:r>
      <w:r w:rsidRPr="00220F38">
        <w:rPr>
          <w:rFonts w:ascii="Sylfaen" w:hAnsi="Sylfaen" w:cs="Sylfaen"/>
          <w:sz w:val="20"/>
        </w:rPr>
        <w:t>ընթացակար</w:t>
      </w:r>
      <w:r w:rsidRPr="00220F38">
        <w:rPr>
          <w:rFonts w:ascii="Sylfaen" w:hAnsi="Sylfaen" w:cs="Times Armenian"/>
          <w:sz w:val="20"/>
        </w:rPr>
        <w:t>գ</w:t>
      </w:r>
      <w:r w:rsidRPr="00220F38">
        <w:rPr>
          <w:rFonts w:ascii="Sylfaen" w:hAnsi="Sylfaen" w:cs="Times Armenian"/>
          <w:sz w:val="20"/>
          <w:lang w:val="af-ZA"/>
        </w:rPr>
        <w:t xml:space="preserve">) </w:t>
      </w:r>
      <w:r w:rsidRPr="00220F38">
        <w:rPr>
          <w:rFonts w:ascii="Sylfaen" w:hAnsi="Sylfaen" w:cs="Sylfaen"/>
          <w:sz w:val="20"/>
        </w:rPr>
        <w:t>հայտարարության</w:t>
      </w:r>
      <w:r w:rsidR="004D5671" w:rsidRPr="00220F38">
        <w:rPr>
          <w:rFonts w:ascii="Sylfaen" w:hAnsi="Sylfaen" w:cs="Times Armenian"/>
          <w:sz w:val="20"/>
          <w:lang w:val="af-ZA"/>
        </w:rPr>
        <w:t>։</w:t>
      </w:r>
    </w:p>
    <w:p w:rsidR="00096865" w:rsidRPr="00220F38" w:rsidRDefault="00096865" w:rsidP="00EF3662">
      <w:pPr>
        <w:ind w:firstLine="567"/>
        <w:jc w:val="both"/>
        <w:rPr>
          <w:rFonts w:ascii="Sylfaen" w:hAnsi="Sylfaen"/>
          <w:sz w:val="20"/>
          <w:lang w:val="af-ZA"/>
        </w:rPr>
      </w:pPr>
      <w:r w:rsidRPr="00220F38">
        <w:rPr>
          <w:rFonts w:ascii="Sylfaen" w:hAnsi="Sylfaen" w:cs="Sylfaen"/>
          <w:sz w:val="20"/>
        </w:rPr>
        <w:t>Սույնհրավերըկազմվելէ</w:t>
      </w:r>
      <w:r w:rsidRPr="00220F38">
        <w:rPr>
          <w:rFonts w:ascii="Sylfaen" w:hAnsi="Sylfaen" w:cs="Times Armenian"/>
          <w:sz w:val="20"/>
        </w:rPr>
        <w:t>գ</w:t>
      </w:r>
      <w:r w:rsidRPr="00220F38">
        <w:rPr>
          <w:rFonts w:ascii="Sylfaen" w:hAnsi="Sylfaen" w:cs="Sylfaen"/>
          <w:sz w:val="20"/>
        </w:rPr>
        <w:t>նումներիմասինՀՀօրենսդրության</w:t>
      </w:r>
      <w:r w:rsidRPr="00220F38">
        <w:rPr>
          <w:rFonts w:ascii="Sylfaen" w:hAnsi="Sylfaen" w:cs="Times Armenian"/>
          <w:sz w:val="20"/>
          <w:lang w:val="af-ZA"/>
        </w:rPr>
        <w:t xml:space="preserve">, </w:t>
      </w:r>
      <w:r w:rsidRPr="00220F38">
        <w:rPr>
          <w:rFonts w:ascii="Sylfaen" w:hAnsi="Sylfaen" w:cs="Sylfaen"/>
          <w:sz w:val="20"/>
        </w:rPr>
        <w:t>այդթվում</w:t>
      </w:r>
      <w:r w:rsidRPr="00220F38">
        <w:rPr>
          <w:rFonts w:ascii="Sylfaen" w:hAnsi="Sylfaen" w:cs="Times Armenian"/>
          <w:sz w:val="20"/>
          <w:lang w:val="af-ZA"/>
        </w:rPr>
        <w:t>`</w:t>
      </w:r>
      <w:r w:rsidR="00A76C15" w:rsidRPr="00220F38">
        <w:rPr>
          <w:rFonts w:ascii="Sylfaen" w:hAnsi="Sylfaen"/>
          <w:sz w:val="20"/>
          <w:lang w:val="af-ZA"/>
        </w:rPr>
        <w:t>«</w:t>
      </w:r>
      <w:r w:rsidRPr="00220F38">
        <w:rPr>
          <w:rFonts w:ascii="Sylfaen" w:hAnsi="Sylfaen" w:cs="Sylfaen"/>
          <w:sz w:val="20"/>
        </w:rPr>
        <w:t>Գնումներիմասին</w:t>
      </w:r>
      <w:r w:rsidR="00A76C15" w:rsidRPr="00220F38">
        <w:rPr>
          <w:rFonts w:ascii="Sylfaen" w:hAnsi="Sylfaen"/>
          <w:sz w:val="20"/>
          <w:lang w:val="af-ZA"/>
        </w:rPr>
        <w:t>»</w:t>
      </w:r>
      <w:r w:rsidRPr="00220F38">
        <w:rPr>
          <w:rFonts w:ascii="Sylfaen" w:hAnsi="Sylfaen" w:cs="Sylfaen"/>
          <w:sz w:val="20"/>
        </w:rPr>
        <w:t>ՀՀօրենքի</w:t>
      </w:r>
      <w:r w:rsidRPr="00220F38">
        <w:rPr>
          <w:rFonts w:ascii="Sylfaen" w:hAnsi="Sylfaen" w:cs="Times Armenian"/>
          <w:sz w:val="20"/>
          <w:lang w:val="af-ZA"/>
        </w:rPr>
        <w:t xml:space="preserve"> (</w:t>
      </w:r>
      <w:r w:rsidRPr="00220F38">
        <w:rPr>
          <w:rFonts w:ascii="Sylfaen" w:hAnsi="Sylfaen" w:cs="Sylfaen"/>
          <w:sz w:val="20"/>
        </w:rPr>
        <w:t>այսուհետ</w:t>
      </w:r>
      <w:r w:rsidRPr="00220F38">
        <w:rPr>
          <w:rFonts w:ascii="Sylfaen" w:hAnsi="Sylfaen" w:cs="Times Armenian"/>
          <w:sz w:val="20"/>
          <w:lang w:val="af-ZA"/>
        </w:rPr>
        <w:t xml:space="preserve">` </w:t>
      </w:r>
      <w:r w:rsidRPr="00220F38">
        <w:rPr>
          <w:rFonts w:ascii="Sylfaen" w:hAnsi="Sylfaen" w:cs="Sylfaen"/>
          <w:sz w:val="20"/>
        </w:rPr>
        <w:t>Օրենք</w:t>
      </w:r>
      <w:r w:rsidRPr="00220F38">
        <w:rPr>
          <w:rFonts w:ascii="Sylfaen" w:hAnsi="Sylfaen" w:cs="Times Armenian"/>
          <w:sz w:val="20"/>
          <w:lang w:val="af-ZA"/>
        </w:rPr>
        <w:t>)</w:t>
      </w:r>
      <w:r w:rsidR="00C43524" w:rsidRPr="00220F38">
        <w:rPr>
          <w:rFonts w:ascii="Sylfaen" w:hAnsi="Sylfaen" w:cs="Times Armenian"/>
          <w:sz w:val="20"/>
          <w:lang w:val="af-ZA"/>
        </w:rPr>
        <w:t>,</w:t>
      </w:r>
      <w:r w:rsidRPr="00220F38">
        <w:rPr>
          <w:rFonts w:ascii="Sylfaen" w:hAnsi="Sylfaen" w:cs="Sylfaen"/>
          <w:sz w:val="20"/>
        </w:rPr>
        <w:t>ՀՀկառավարության</w:t>
      </w:r>
      <w:r w:rsidRPr="00220F38">
        <w:rPr>
          <w:rFonts w:ascii="Sylfaen" w:hAnsi="Sylfaen" w:cs="Times Armenian"/>
          <w:sz w:val="20"/>
          <w:lang w:val="af-ZA"/>
        </w:rPr>
        <w:t xml:space="preserve"> 201</w:t>
      </w:r>
      <w:r w:rsidR="00955E87" w:rsidRPr="00220F38">
        <w:rPr>
          <w:rFonts w:ascii="Sylfaen" w:hAnsi="Sylfaen" w:cs="Times Armenian"/>
          <w:sz w:val="20"/>
          <w:lang w:val="af-ZA"/>
        </w:rPr>
        <w:t>7</w:t>
      </w:r>
      <w:r w:rsidRPr="00220F38">
        <w:rPr>
          <w:rFonts w:ascii="Sylfaen" w:hAnsi="Sylfaen" w:cs="Sylfaen"/>
          <w:sz w:val="20"/>
        </w:rPr>
        <w:t>թ</w:t>
      </w:r>
      <w:r w:rsidRPr="00220F38">
        <w:rPr>
          <w:rFonts w:ascii="Sylfaen" w:hAnsi="Sylfaen" w:cs="Times Armenian"/>
          <w:sz w:val="20"/>
          <w:lang w:val="af-ZA"/>
        </w:rPr>
        <w:t>.</w:t>
      </w:r>
      <w:r w:rsidR="009F18D0" w:rsidRPr="00220F38">
        <w:rPr>
          <w:rFonts w:ascii="Sylfaen" w:hAnsi="Sylfaen" w:cs="Times Armenian"/>
          <w:sz w:val="20"/>
          <w:lang w:val="af-ZA"/>
        </w:rPr>
        <w:t xml:space="preserve"> մայիսի 4-ի </w:t>
      </w:r>
      <w:r w:rsidRPr="00220F38">
        <w:rPr>
          <w:rFonts w:ascii="Sylfaen" w:hAnsi="Sylfaen" w:cs="Times Armenian"/>
          <w:sz w:val="20"/>
          <w:lang w:val="af-ZA"/>
        </w:rPr>
        <w:t xml:space="preserve">N </w:t>
      </w:r>
      <w:r w:rsidR="009F18D0" w:rsidRPr="00220F38">
        <w:rPr>
          <w:rFonts w:ascii="Sylfaen" w:hAnsi="Sylfaen" w:cs="Times Armenian"/>
          <w:sz w:val="20"/>
          <w:lang w:val="af-ZA"/>
        </w:rPr>
        <w:t>526-</w:t>
      </w:r>
      <w:r w:rsidRPr="00220F38">
        <w:rPr>
          <w:rFonts w:ascii="Sylfaen" w:hAnsi="Sylfaen" w:cs="Sylfaen"/>
          <w:sz w:val="20"/>
        </w:rPr>
        <w:t>Նորոշմամբհաստատված</w:t>
      </w:r>
      <w:r w:rsidR="00A76C15" w:rsidRPr="00220F38">
        <w:rPr>
          <w:rFonts w:ascii="Sylfaen" w:hAnsi="Sylfaen" w:cs="Times Armenian"/>
          <w:sz w:val="20"/>
          <w:lang w:val="af-ZA"/>
        </w:rPr>
        <w:t>«</w:t>
      </w:r>
      <w:r w:rsidRPr="00220F38">
        <w:rPr>
          <w:rFonts w:ascii="Sylfaen" w:hAnsi="Sylfaen" w:cs="Sylfaen"/>
          <w:sz w:val="20"/>
        </w:rPr>
        <w:t>Գնումների</w:t>
      </w:r>
      <w:r w:rsidRPr="00220F38">
        <w:rPr>
          <w:rFonts w:ascii="Sylfaen" w:hAnsi="Sylfaen" w:cs="Times Armenian"/>
          <w:sz w:val="20"/>
        </w:rPr>
        <w:t>գ</w:t>
      </w:r>
      <w:r w:rsidRPr="00220F38">
        <w:rPr>
          <w:rFonts w:ascii="Sylfaen" w:hAnsi="Sylfaen" w:cs="Sylfaen"/>
          <w:sz w:val="20"/>
        </w:rPr>
        <w:t>ործընթացիկազմակերպման</w:t>
      </w:r>
      <w:r w:rsidR="003C53D4" w:rsidRPr="00220F38">
        <w:rPr>
          <w:rFonts w:ascii="Sylfaen" w:hAnsi="Sylfaen"/>
          <w:sz w:val="20"/>
          <w:lang w:val="af-ZA"/>
        </w:rPr>
        <w:t>»</w:t>
      </w:r>
      <w:r w:rsidRPr="00220F38">
        <w:rPr>
          <w:rFonts w:ascii="Sylfaen" w:hAnsi="Sylfaen" w:cs="Sylfaen"/>
          <w:sz w:val="20"/>
        </w:rPr>
        <w:t>կար</w:t>
      </w:r>
      <w:r w:rsidRPr="00220F38">
        <w:rPr>
          <w:rFonts w:ascii="Sylfaen" w:hAnsi="Sylfaen" w:cs="Times Armenian"/>
          <w:sz w:val="20"/>
        </w:rPr>
        <w:t>գ</w:t>
      </w:r>
      <w:r w:rsidRPr="00220F38">
        <w:rPr>
          <w:rFonts w:ascii="Sylfaen" w:hAnsi="Sylfaen" w:cs="Sylfaen"/>
          <w:sz w:val="20"/>
        </w:rPr>
        <w:t>ի</w:t>
      </w:r>
      <w:r w:rsidRPr="00220F38">
        <w:rPr>
          <w:rFonts w:ascii="Sylfaen" w:hAnsi="Sylfaen" w:cs="Times Armenian"/>
          <w:sz w:val="20"/>
          <w:lang w:val="af-ZA"/>
        </w:rPr>
        <w:t xml:space="preserve"> (</w:t>
      </w:r>
      <w:r w:rsidRPr="00220F38">
        <w:rPr>
          <w:rFonts w:ascii="Sylfaen" w:hAnsi="Sylfaen" w:cs="Sylfaen"/>
          <w:sz w:val="20"/>
        </w:rPr>
        <w:t>այսուհետ</w:t>
      </w:r>
      <w:r w:rsidRPr="00220F38">
        <w:rPr>
          <w:rFonts w:ascii="Sylfaen" w:hAnsi="Sylfaen" w:cs="Times Armenian"/>
          <w:sz w:val="20"/>
          <w:lang w:val="af-ZA"/>
        </w:rPr>
        <w:t xml:space="preserve">` </w:t>
      </w:r>
      <w:r w:rsidRPr="00220F38">
        <w:rPr>
          <w:rFonts w:ascii="Sylfaen" w:hAnsi="Sylfaen" w:cs="Sylfaen"/>
          <w:sz w:val="20"/>
        </w:rPr>
        <w:t>Կար</w:t>
      </w:r>
      <w:r w:rsidRPr="00220F38">
        <w:rPr>
          <w:rFonts w:ascii="Sylfaen" w:hAnsi="Sylfaen" w:cs="Times Armenian"/>
          <w:sz w:val="20"/>
        </w:rPr>
        <w:t>գ</w:t>
      </w:r>
      <w:r w:rsidRPr="00220F38">
        <w:rPr>
          <w:rFonts w:ascii="Sylfaen" w:hAnsi="Sylfaen" w:cs="Times Armenian"/>
          <w:sz w:val="20"/>
          <w:lang w:val="af-ZA"/>
        </w:rPr>
        <w:t>)</w:t>
      </w:r>
      <w:r w:rsidRPr="00220F38">
        <w:rPr>
          <w:rFonts w:ascii="Sylfaen" w:hAnsi="Sylfaen" w:cs="Sylfaen"/>
          <w:sz w:val="20"/>
        </w:rPr>
        <w:t>ևայլիրավականակտերիպահանջներինհամապատասխանևնպատակունի</w:t>
      </w:r>
      <w:r w:rsidR="00FE59D5" w:rsidRPr="00220F38">
        <w:rPr>
          <w:rFonts w:ascii="Sylfaen" w:hAnsi="Sylfaen" w:cs="Sylfaen"/>
          <w:sz w:val="20"/>
        </w:rPr>
        <w:t>ՀՀ</w:t>
      </w:r>
      <w:r w:rsidR="0013142D" w:rsidRPr="00220F38">
        <w:rPr>
          <w:rFonts w:ascii="Sylfaen" w:hAnsi="Sylfaen" w:cs="Sylfaen"/>
          <w:sz w:val="20"/>
        </w:rPr>
        <w:t>Կոտայք</w:t>
      </w:r>
      <w:r w:rsidR="00FE59D5" w:rsidRPr="00220F38">
        <w:rPr>
          <w:rFonts w:ascii="Sylfaen" w:hAnsi="Sylfaen" w:cs="Sylfaen"/>
          <w:sz w:val="20"/>
        </w:rPr>
        <w:t>իմարզի</w:t>
      </w:r>
      <w:r w:rsidR="00B324F3" w:rsidRPr="00220F38">
        <w:rPr>
          <w:rFonts w:ascii="Sylfaen" w:hAnsi="Sylfaen" w:cs="Sylfaen"/>
          <w:sz w:val="20"/>
          <w:lang w:val="af-ZA"/>
        </w:rPr>
        <w:t xml:space="preserve"> «</w:t>
      </w:r>
      <w:r w:rsidR="00FC5FEE" w:rsidRPr="00220F38">
        <w:rPr>
          <w:rFonts w:ascii="Sylfaen" w:hAnsi="Sylfaen" w:cs="Sylfaen"/>
          <w:sz w:val="20"/>
        </w:rPr>
        <w:t>Գառնիիկոմունալտնտեսություն</w:t>
      </w:r>
      <w:r w:rsidR="00FC5FEE" w:rsidRPr="00220F38">
        <w:rPr>
          <w:rFonts w:ascii="Sylfaen" w:hAnsi="Sylfaen" w:cs="Sylfaen"/>
          <w:sz w:val="20"/>
          <w:lang w:val="af-ZA"/>
        </w:rPr>
        <w:t xml:space="preserve">» </w:t>
      </w:r>
      <w:r w:rsidR="00FC5FEE" w:rsidRPr="00220F38">
        <w:rPr>
          <w:rFonts w:ascii="Sylfaen" w:hAnsi="Sylfaen" w:cs="Sylfaen"/>
          <w:sz w:val="20"/>
        </w:rPr>
        <w:t>ՀՈԱԿ</w:t>
      </w:r>
      <w:r w:rsidR="00FC5FEE" w:rsidRPr="00220F38">
        <w:rPr>
          <w:rFonts w:ascii="Sylfaen" w:hAnsi="Sylfaen" w:cs="Sylfaen"/>
          <w:sz w:val="20"/>
          <w:lang w:val="af-ZA"/>
        </w:rPr>
        <w:t>-</w:t>
      </w:r>
      <w:r w:rsidR="00FC5FEE" w:rsidRPr="00220F38">
        <w:rPr>
          <w:rFonts w:ascii="Sylfaen" w:hAnsi="Sylfaen" w:cs="Sylfaen"/>
          <w:sz w:val="20"/>
        </w:rPr>
        <w:t>ն</w:t>
      </w:r>
      <w:r w:rsidR="00A00E74" w:rsidRPr="00220F38">
        <w:rPr>
          <w:rFonts w:ascii="Sylfaen" w:hAnsi="Sylfaen" w:cs="Times Armenian"/>
          <w:sz w:val="20"/>
          <w:lang w:val="af-ZA"/>
        </w:rPr>
        <w:t>(</w:t>
      </w:r>
      <w:r w:rsidR="00A00E74" w:rsidRPr="00220F38">
        <w:rPr>
          <w:rFonts w:ascii="Sylfaen" w:hAnsi="Sylfaen" w:cs="Sylfaen"/>
          <w:sz w:val="20"/>
        </w:rPr>
        <w:t>այսուհետ</w:t>
      </w:r>
      <w:r w:rsidR="00A00E74" w:rsidRPr="00220F38">
        <w:rPr>
          <w:rFonts w:ascii="Sylfaen" w:hAnsi="Sylfaen" w:cs="Times Armenian"/>
          <w:sz w:val="20"/>
          <w:lang w:val="af-ZA"/>
        </w:rPr>
        <w:t xml:space="preserve">` </w:t>
      </w:r>
      <w:r w:rsidR="00A00E74" w:rsidRPr="00220F38">
        <w:rPr>
          <w:rFonts w:ascii="Sylfaen" w:hAnsi="Sylfaen" w:cs="Sylfaen"/>
          <w:sz w:val="20"/>
        </w:rPr>
        <w:t>պատվիրատու</w:t>
      </w:r>
      <w:r w:rsidR="00A00E74" w:rsidRPr="00220F38">
        <w:rPr>
          <w:rFonts w:ascii="Sylfaen" w:hAnsi="Sylfaen" w:cs="Times Armenian"/>
          <w:sz w:val="20"/>
          <w:lang w:val="af-ZA"/>
        </w:rPr>
        <w:t>)</w:t>
      </w:r>
      <w:r w:rsidRPr="00220F38">
        <w:rPr>
          <w:rFonts w:ascii="Sylfaen" w:hAnsi="Sylfaen" w:cs="Sylfaen"/>
          <w:sz w:val="20"/>
        </w:rPr>
        <w:t>կողմիցհայտարարվածընթացակար</w:t>
      </w:r>
      <w:r w:rsidRPr="00220F38">
        <w:rPr>
          <w:rFonts w:ascii="Sylfaen" w:hAnsi="Sylfaen" w:cs="Times Armenian"/>
          <w:sz w:val="20"/>
        </w:rPr>
        <w:t>գ</w:t>
      </w:r>
      <w:r w:rsidRPr="00220F38">
        <w:rPr>
          <w:rFonts w:ascii="Sylfaen" w:hAnsi="Sylfaen" w:cs="Sylfaen"/>
          <w:sz w:val="20"/>
        </w:rPr>
        <w:t>ինմասնակցելումտադրությունունեցողանձանց</w:t>
      </w:r>
      <w:r w:rsidRPr="00220F38">
        <w:rPr>
          <w:rFonts w:ascii="Sylfaen" w:hAnsi="Sylfaen" w:cs="Times Armenian"/>
          <w:sz w:val="20"/>
          <w:lang w:val="af-ZA"/>
        </w:rPr>
        <w:t xml:space="preserve"> (</w:t>
      </w:r>
      <w:r w:rsidRPr="00220F38">
        <w:rPr>
          <w:rFonts w:ascii="Sylfaen" w:hAnsi="Sylfaen" w:cs="Sylfaen"/>
          <w:sz w:val="20"/>
        </w:rPr>
        <w:t>այսուհետ</w:t>
      </w:r>
      <w:r w:rsidRPr="00220F38">
        <w:rPr>
          <w:rFonts w:ascii="Sylfaen" w:hAnsi="Sylfaen" w:cs="Times Armenian"/>
          <w:sz w:val="20"/>
          <w:lang w:val="af-ZA"/>
        </w:rPr>
        <w:t xml:space="preserve">`  </w:t>
      </w:r>
      <w:r w:rsidR="003D0075" w:rsidRPr="00220F38">
        <w:rPr>
          <w:rFonts w:ascii="Sylfaen" w:hAnsi="Sylfaen" w:cs="Sylfaen"/>
          <w:sz w:val="20"/>
        </w:rPr>
        <w:t>մ</w:t>
      </w:r>
      <w:r w:rsidRPr="00220F38">
        <w:rPr>
          <w:rFonts w:ascii="Sylfaen" w:hAnsi="Sylfaen" w:cs="Sylfaen"/>
          <w:sz w:val="20"/>
        </w:rPr>
        <w:t>ասնակից</w:t>
      </w:r>
      <w:r w:rsidRPr="00220F38">
        <w:rPr>
          <w:rFonts w:ascii="Sylfaen" w:hAnsi="Sylfaen" w:cs="Times Armenian"/>
          <w:sz w:val="20"/>
          <w:lang w:val="af-ZA"/>
        </w:rPr>
        <w:t xml:space="preserve">) </w:t>
      </w:r>
      <w:r w:rsidRPr="00220F38">
        <w:rPr>
          <w:rFonts w:ascii="Sylfaen" w:hAnsi="Sylfaen" w:cs="Sylfaen"/>
          <w:sz w:val="20"/>
        </w:rPr>
        <w:t>տեղեկացնելուընթացակար</w:t>
      </w:r>
      <w:r w:rsidRPr="00220F38">
        <w:rPr>
          <w:rFonts w:ascii="Sylfaen" w:hAnsi="Sylfaen" w:cs="Times Armenian"/>
          <w:sz w:val="20"/>
        </w:rPr>
        <w:t>գ</w:t>
      </w:r>
      <w:r w:rsidRPr="00220F38">
        <w:rPr>
          <w:rFonts w:ascii="Sylfaen" w:hAnsi="Sylfaen" w:cs="Sylfaen"/>
          <w:sz w:val="20"/>
        </w:rPr>
        <w:t>իպայմանների</w:t>
      </w:r>
      <w:r w:rsidRPr="00220F38">
        <w:rPr>
          <w:rFonts w:ascii="Sylfaen" w:hAnsi="Sylfaen" w:cs="Times Armenian"/>
          <w:sz w:val="20"/>
          <w:lang w:val="af-ZA"/>
        </w:rPr>
        <w:t xml:space="preserve">` </w:t>
      </w:r>
      <w:r w:rsidRPr="00220F38">
        <w:rPr>
          <w:rFonts w:ascii="Sylfaen" w:hAnsi="Sylfaen" w:cs="Times Armenian"/>
          <w:sz w:val="20"/>
        </w:rPr>
        <w:t>գ</w:t>
      </w:r>
      <w:r w:rsidRPr="00220F38">
        <w:rPr>
          <w:rFonts w:ascii="Sylfaen" w:hAnsi="Sylfaen" w:cs="Sylfaen"/>
          <w:sz w:val="20"/>
        </w:rPr>
        <w:t>նմանառարկայի</w:t>
      </w:r>
      <w:r w:rsidRPr="00220F38">
        <w:rPr>
          <w:rFonts w:ascii="Sylfaen" w:hAnsi="Sylfaen" w:cs="Times Armenian"/>
          <w:sz w:val="20"/>
          <w:lang w:val="af-ZA"/>
        </w:rPr>
        <w:t xml:space="preserve">, </w:t>
      </w:r>
      <w:r w:rsidRPr="00220F38">
        <w:rPr>
          <w:rFonts w:ascii="Sylfaen" w:hAnsi="Sylfaen" w:cs="Sylfaen"/>
          <w:sz w:val="20"/>
        </w:rPr>
        <w:t>ընթացակար</w:t>
      </w:r>
      <w:r w:rsidRPr="00220F38">
        <w:rPr>
          <w:rFonts w:ascii="Sylfaen" w:hAnsi="Sylfaen" w:cs="Times Armenian"/>
          <w:sz w:val="20"/>
        </w:rPr>
        <w:t>գ</w:t>
      </w:r>
      <w:r w:rsidRPr="00220F38">
        <w:rPr>
          <w:rFonts w:ascii="Sylfaen" w:hAnsi="Sylfaen" w:cs="Sylfaen"/>
          <w:sz w:val="20"/>
        </w:rPr>
        <w:t>իանցկացման</w:t>
      </w:r>
      <w:r w:rsidRPr="00220F38">
        <w:rPr>
          <w:rFonts w:ascii="Sylfaen" w:hAnsi="Sylfaen" w:cs="Times Armenian"/>
          <w:sz w:val="20"/>
          <w:lang w:val="af-ZA"/>
        </w:rPr>
        <w:t xml:space="preserve">, </w:t>
      </w:r>
      <w:r w:rsidR="002E7EE1" w:rsidRPr="00220F38">
        <w:rPr>
          <w:rFonts w:ascii="Sylfaen" w:hAnsi="Sylfaen" w:cs="Sylfaen"/>
          <w:sz w:val="20"/>
          <w:lang w:val="hy-AM"/>
        </w:rPr>
        <w:t>ընտրված մասնակցին</w:t>
      </w:r>
      <w:r w:rsidRPr="00220F38">
        <w:rPr>
          <w:rFonts w:ascii="Sylfaen" w:hAnsi="Sylfaen" w:cs="Sylfaen"/>
          <w:sz w:val="20"/>
        </w:rPr>
        <w:t>որոշելուևնրահետպայմանա</w:t>
      </w:r>
      <w:r w:rsidRPr="00220F38">
        <w:rPr>
          <w:rFonts w:ascii="Sylfaen" w:hAnsi="Sylfaen" w:cs="Times Armenian"/>
          <w:sz w:val="20"/>
        </w:rPr>
        <w:t>գ</w:t>
      </w:r>
      <w:r w:rsidRPr="00220F38">
        <w:rPr>
          <w:rFonts w:ascii="Sylfaen" w:hAnsi="Sylfaen" w:cs="Sylfaen"/>
          <w:sz w:val="20"/>
        </w:rPr>
        <w:t>իրկնքելումասին</w:t>
      </w:r>
      <w:r w:rsidRPr="00220F38">
        <w:rPr>
          <w:rFonts w:ascii="Sylfaen" w:hAnsi="Sylfaen" w:cs="Times Armenian"/>
          <w:sz w:val="20"/>
          <w:lang w:val="af-ZA"/>
        </w:rPr>
        <w:t xml:space="preserve">, </w:t>
      </w:r>
      <w:r w:rsidRPr="00220F38">
        <w:rPr>
          <w:rFonts w:ascii="Sylfaen" w:hAnsi="Sylfaen" w:cs="Sylfaen"/>
          <w:sz w:val="20"/>
        </w:rPr>
        <w:t>ինչպեսնաևօժանդակելուընթացակար</w:t>
      </w:r>
      <w:r w:rsidRPr="00220F38">
        <w:rPr>
          <w:rFonts w:ascii="Sylfaen" w:hAnsi="Sylfaen" w:cs="Times Armenian"/>
          <w:sz w:val="20"/>
        </w:rPr>
        <w:t>գ</w:t>
      </w:r>
      <w:r w:rsidRPr="00220F38">
        <w:rPr>
          <w:rFonts w:ascii="Sylfaen" w:hAnsi="Sylfaen" w:cs="Sylfaen"/>
          <w:sz w:val="20"/>
        </w:rPr>
        <w:t>իհայտըպատրաստելիս</w:t>
      </w:r>
      <w:r w:rsidR="004D5671" w:rsidRPr="00220F38">
        <w:rPr>
          <w:rFonts w:ascii="Sylfaen" w:hAnsi="Sylfaen" w:cs="Times Armenian"/>
          <w:sz w:val="20"/>
          <w:lang w:val="af-ZA"/>
        </w:rPr>
        <w:t>։</w:t>
      </w:r>
    </w:p>
    <w:p w:rsidR="00096865" w:rsidRPr="00220F38" w:rsidRDefault="00096865" w:rsidP="00EF3662">
      <w:pPr>
        <w:ind w:firstLine="567"/>
        <w:jc w:val="both"/>
        <w:rPr>
          <w:rFonts w:ascii="Sylfaen" w:hAnsi="Sylfaen"/>
          <w:sz w:val="20"/>
          <w:lang w:val="af-ZA"/>
        </w:rPr>
      </w:pPr>
      <w:r w:rsidRPr="00220F38">
        <w:rPr>
          <w:rFonts w:ascii="Sylfaen" w:hAnsi="Sylfaen" w:cs="Sylfaen"/>
          <w:sz w:val="20"/>
        </w:rPr>
        <w:t>Հայտերկարողեններկայացնելբոլորանձիք</w:t>
      </w:r>
      <w:r w:rsidRPr="00220F38">
        <w:rPr>
          <w:rFonts w:ascii="Sylfaen" w:hAnsi="Sylfaen" w:cs="Times Armenian"/>
          <w:sz w:val="20"/>
          <w:lang w:val="af-ZA"/>
        </w:rPr>
        <w:t xml:space="preserve">, </w:t>
      </w:r>
      <w:r w:rsidRPr="00220F38">
        <w:rPr>
          <w:rFonts w:ascii="Sylfaen" w:hAnsi="Sylfaen" w:cs="Sylfaen"/>
          <w:sz w:val="20"/>
        </w:rPr>
        <w:t>անկախնրանց</w:t>
      </w:r>
      <w:r w:rsidRPr="00220F38">
        <w:rPr>
          <w:rFonts w:ascii="Sylfaen" w:hAnsi="Sylfaen" w:cs="Times Armenian"/>
          <w:sz w:val="20"/>
          <w:lang w:val="af-ZA"/>
        </w:rPr>
        <w:t xml:space="preserve">` </w:t>
      </w:r>
      <w:r w:rsidRPr="00220F38">
        <w:rPr>
          <w:rFonts w:ascii="Sylfaen" w:hAnsi="Sylfaen" w:cs="Sylfaen"/>
          <w:sz w:val="20"/>
        </w:rPr>
        <w:t>օտարերկրյաֆիզիկականանձ</w:t>
      </w:r>
      <w:r w:rsidRPr="00220F38">
        <w:rPr>
          <w:rFonts w:ascii="Sylfaen" w:hAnsi="Sylfaen" w:cs="Times Armenian"/>
          <w:sz w:val="20"/>
          <w:lang w:val="af-ZA"/>
        </w:rPr>
        <w:t xml:space="preserve">, </w:t>
      </w:r>
      <w:r w:rsidRPr="00220F38">
        <w:rPr>
          <w:rFonts w:ascii="Sylfaen" w:hAnsi="Sylfaen" w:cs="Sylfaen"/>
          <w:sz w:val="20"/>
        </w:rPr>
        <w:t>կազմակերպություն</w:t>
      </w:r>
      <w:r w:rsidRPr="00220F38">
        <w:rPr>
          <w:rFonts w:ascii="Sylfaen" w:hAnsi="Sylfaen" w:cs="Times Armenian"/>
          <w:sz w:val="20"/>
          <w:lang w:val="af-ZA"/>
        </w:rPr>
        <w:t xml:space="preserve">, </w:t>
      </w:r>
      <w:r w:rsidRPr="00220F38">
        <w:rPr>
          <w:rFonts w:ascii="Sylfaen" w:hAnsi="Sylfaen" w:cs="Sylfaen"/>
          <w:sz w:val="20"/>
        </w:rPr>
        <w:t>քաղաքացիությունչունեցողանձլինելուհան</w:t>
      </w:r>
      <w:r w:rsidRPr="00220F38">
        <w:rPr>
          <w:rFonts w:ascii="Sylfaen" w:hAnsi="Sylfaen" w:cs="Times Armenian"/>
          <w:sz w:val="20"/>
        </w:rPr>
        <w:t>գ</w:t>
      </w:r>
      <w:r w:rsidRPr="00220F38">
        <w:rPr>
          <w:rFonts w:ascii="Sylfaen" w:hAnsi="Sylfaen" w:cs="Sylfaen"/>
          <w:sz w:val="20"/>
        </w:rPr>
        <w:t>ամանքից</w:t>
      </w:r>
      <w:r w:rsidR="004D5671" w:rsidRPr="00220F38">
        <w:rPr>
          <w:rFonts w:ascii="Sylfaen" w:hAnsi="Sylfaen" w:cs="Times Armenian"/>
          <w:sz w:val="20"/>
          <w:lang w:val="af-ZA"/>
        </w:rPr>
        <w:t>։</w:t>
      </w:r>
    </w:p>
    <w:p w:rsidR="00096865" w:rsidRPr="00220F38" w:rsidRDefault="00096865" w:rsidP="00EF3662">
      <w:pPr>
        <w:ind w:firstLine="567"/>
        <w:jc w:val="both"/>
        <w:rPr>
          <w:rFonts w:ascii="Sylfaen" w:hAnsi="Sylfaen" w:cs="Times Armenian"/>
          <w:sz w:val="20"/>
          <w:lang w:val="af-ZA"/>
        </w:rPr>
      </w:pPr>
      <w:r w:rsidRPr="00220F38">
        <w:rPr>
          <w:rFonts w:ascii="Sylfaen" w:hAnsi="Sylfaen" w:cs="Sylfaen"/>
          <w:sz w:val="20"/>
        </w:rPr>
        <w:t>Սույնընթացակար</w:t>
      </w:r>
      <w:r w:rsidRPr="00220F38">
        <w:rPr>
          <w:rFonts w:ascii="Sylfaen" w:hAnsi="Sylfaen" w:cs="Times Armenian"/>
          <w:sz w:val="20"/>
        </w:rPr>
        <w:t>գ</w:t>
      </w:r>
      <w:r w:rsidRPr="00220F38">
        <w:rPr>
          <w:rFonts w:ascii="Sylfaen" w:hAnsi="Sylfaen" w:cs="Sylfaen"/>
          <w:sz w:val="20"/>
        </w:rPr>
        <w:t>իհետկապվածհարաբերություններինկատմամբկիրառվումէՀայաստանիՀանրապետությանիրավունքը</w:t>
      </w:r>
      <w:r w:rsidR="004D5671" w:rsidRPr="00220F38">
        <w:rPr>
          <w:rFonts w:ascii="Sylfaen" w:hAnsi="Sylfaen" w:cs="Times Armenian"/>
          <w:sz w:val="20"/>
          <w:lang w:val="af-ZA"/>
        </w:rPr>
        <w:t>։</w:t>
      </w:r>
      <w:r w:rsidRPr="00220F38">
        <w:rPr>
          <w:rFonts w:ascii="Sylfaen" w:hAnsi="Sylfaen" w:cs="Sylfaen"/>
          <w:sz w:val="20"/>
        </w:rPr>
        <w:t>Սույնընթացակար</w:t>
      </w:r>
      <w:r w:rsidRPr="00220F38">
        <w:rPr>
          <w:rFonts w:ascii="Sylfaen" w:hAnsi="Sylfaen" w:cs="Times Armenian"/>
          <w:sz w:val="20"/>
        </w:rPr>
        <w:t>գ</w:t>
      </w:r>
      <w:r w:rsidRPr="00220F38">
        <w:rPr>
          <w:rFonts w:ascii="Sylfaen" w:hAnsi="Sylfaen" w:cs="Sylfaen"/>
          <w:sz w:val="20"/>
        </w:rPr>
        <w:t>իհետկապվածվեճերըենթակաենքննությանՀայաստանիՀանրապետությանդատարաններում</w:t>
      </w:r>
      <w:r w:rsidR="004D5671" w:rsidRPr="00220F38">
        <w:rPr>
          <w:rFonts w:ascii="Sylfaen" w:hAnsi="Sylfaen" w:cs="Times Armenian"/>
          <w:sz w:val="20"/>
          <w:lang w:val="af-ZA"/>
        </w:rPr>
        <w:t>։</w:t>
      </w:r>
    </w:p>
    <w:p w:rsidR="00096865" w:rsidRPr="00220F38" w:rsidRDefault="00A81DD5" w:rsidP="00220F38">
      <w:pPr>
        <w:pStyle w:val="23"/>
        <w:spacing w:line="240" w:lineRule="auto"/>
        <w:ind w:firstLine="567"/>
        <w:rPr>
          <w:rFonts w:ascii="Sylfaen" w:hAnsi="Sylfaen"/>
          <w:szCs w:val="22"/>
        </w:rPr>
      </w:pPr>
      <w:r w:rsidRPr="00220F38">
        <w:rPr>
          <w:rFonts w:ascii="Sylfaen" w:hAnsi="Sylfaen"/>
        </w:rPr>
        <w:t xml:space="preserve">Գնահատող հանձնաժողովի քարտուղարի </w:t>
      </w:r>
      <w:r w:rsidR="003E1421" w:rsidRPr="00220F38">
        <w:rPr>
          <w:rFonts w:ascii="Sylfaen" w:hAnsi="Sylfaen"/>
        </w:rPr>
        <w:t>էլեկտրոնային փոստի հասցեն է`</w:t>
      </w:r>
      <w:hyperlink r:id="rId9" w:history="1">
        <w:r w:rsidR="00220F38" w:rsidRPr="00D244B9">
          <w:rPr>
            <w:rStyle w:val="a9"/>
            <w:rFonts w:ascii="Sylfaen" w:hAnsi="Sylfaen"/>
            <w:sz w:val="21"/>
            <w:szCs w:val="21"/>
            <w:shd w:val="clear" w:color="auto" w:fill="E9EEF6"/>
          </w:rPr>
          <w:t>gnumnerkomunaltntes@gmail.com</w:t>
        </w:r>
      </w:hyperlink>
      <w:r w:rsidR="00F5653D" w:rsidRPr="00220F38">
        <w:rPr>
          <w:rFonts w:ascii="Sylfaen" w:hAnsi="Sylfaen"/>
          <w:sz w:val="16"/>
          <w:szCs w:val="16"/>
        </w:rPr>
        <w:br w:type="page"/>
      </w:r>
      <w:r w:rsidR="00096865" w:rsidRPr="00220F38">
        <w:rPr>
          <w:rFonts w:ascii="Sylfaen" w:hAnsi="Sylfaen" w:cs="Sylfaen"/>
          <w:szCs w:val="22"/>
        </w:rPr>
        <w:lastRenderedPageBreak/>
        <w:t>ՄԱՍ</w:t>
      </w:r>
      <w:r w:rsidR="00096865" w:rsidRPr="00220F38">
        <w:rPr>
          <w:rFonts w:ascii="Sylfaen" w:hAnsi="Sylfaen" w:cs="Times Armenian"/>
          <w:szCs w:val="22"/>
        </w:rPr>
        <w:t xml:space="preserve">  I</w:t>
      </w:r>
    </w:p>
    <w:p w:rsidR="00096865" w:rsidRPr="00220F38" w:rsidRDefault="00096865" w:rsidP="00EF3662">
      <w:pPr>
        <w:pStyle w:val="3"/>
        <w:spacing w:line="240" w:lineRule="auto"/>
        <w:ind w:firstLine="567"/>
        <w:rPr>
          <w:rFonts w:ascii="Sylfaen" w:hAnsi="Sylfaen"/>
          <w:sz w:val="24"/>
          <w:szCs w:val="22"/>
          <w:lang w:val="af-ZA"/>
        </w:rPr>
      </w:pPr>
    </w:p>
    <w:p w:rsidR="00096865" w:rsidRPr="00220F38" w:rsidRDefault="002B32D6" w:rsidP="00EF3662">
      <w:pPr>
        <w:numPr>
          <w:ilvl w:val="0"/>
          <w:numId w:val="3"/>
        </w:numPr>
        <w:jc w:val="center"/>
        <w:rPr>
          <w:rFonts w:ascii="Sylfaen" w:hAnsi="Sylfaen" w:cs="Sylfaen"/>
          <w:b/>
          <w:sz w:val="20"/>
        </w:rPr>
      </w:pPr>
      <w:r w:rsidRPr="00220F38">
        <w:rPr>
          <w:rFonts w:ascii="Sylfaen" w:hAnsi="Sylfaen" w:cs="Sylfaen"/>
          <w:b/>
          <w:sz w:val="20"/>
        </w:rPr>
        <w:t>ԳՆՄԱՆ  ԱՌԱՐԿԱՅԻ  ԲՆՈՒԹԱԳԻՐԸ</w:t>
      </w:r>
    </w:p>
    <w:p w:rsidR="00CE5EDC" w:rsidRPr="00220F38" w:rsidRDefault="00CE5EDC" w:rsidP="00F450C8">
      <w:pPr>
        <w:pStyle w:val="aff3"/>
        <w:numPr>
          <w:ilvl w:val="1"/>
          <w:numId w:val="32"/>
        </w:numPr>
        <w:jc w:val="both"/>
        <w:rPr>
          <w:rFonts w:ascii="Sylfaen" w:hAnsi="Sylfaen"/>
          <w:sz w:val="20"/>
          <w:szCs w:val="20"/>
        </w:rPr>
      </w:pPr>
      <w:r w:rsidRPr="00220F38">
        <w:rPr>
          <w:rFonts w:ascii="Sylfaen" w:hAnsi="Sylfaen"/>
          <w:sz w:val="20"/>
          <w:szCs w:val="20"/>
        </w:rPr>
        <w:t xml:space="preserve">Գնման առարկա է հանդիսանում  ՀՀ </w:t>
      </w:r>
      <w:r w:rsidR="0013142D" w:rsidRPr="00220F38">
        <w:rPr>
          <w:rFonts w:ascii="Sylfaen" w:hAnsi="Sylfaen"/>
          <w:sz w:val="20"/>
          <w:szCs w:val="20"/>
        </w:rPr>
        <w:t>Կոտայք</w:t>
      </w:r>
      <w:r w:rsidRPr="00220F38">
        <w:rPr>
          <w:rFonts w:ascii="Sylfaen" w:hAnsi="Sylfaen"/>
          <w:sz w:val="20"/>
          <w:szCs w:val="20"/>
        </w:rPr>
        <w:t>ի մարզի</w:t>
      </w:r>
      <w:r w:rsidR="00B324F3" w:rsidRPr="00220F38">
        <w:rPr>
          <w:rFonts w:ascii="Sylfaen" w:hAnsi="Sylfaen"/>
          <w:sz w:val="20"/>
          <w:szCs w:val="20"/>
        </w:rPr>
        <w:t xml:space="preserve"> «</w:t>
      </w:r>
      <w:r w:rsidR="00FC5FEE" w:rsidRPr="00220F38">
        <w:rPr>
          <w:rFonts w:ascii="Sylfaen" w:hAnsi="Sylfaen"/>
          <w:sz w:val="20"/>
          <w:szCs w:val="20"/>
        </w:rPr>
        <w:t>Գառնիի կոմունալ տնտեսություն» ՀՈԱԿ</w:t>
      </w:r>
      <w:r w:rsidR="00FC5FEE" w:rsidRPr="00220F38">
        <w:rPr>
          <w:rFonts w:ascii="Sylfaen" w:hAnsi="Sylfaen"/>
          <w:sz w:val="20"/>
          <w:szCs w:val="20"/>
          <w:lang w:val="en-US"/>
        </w:rPr>
        <w:t>-ն</w:t>
      </w:r>
      <w:r w:rsidRPr="00220F38">
        <w:rPr>
          <w:rFonts w:ascii="Sylfaen" w:hAnsi="Sylfaen"/>
          <w:sz w:val="20"/>
          <w:szCs w:val="20"/>
        </w:rPr>
        <w:t xml:space="preserve"> կարիքների համար` </w:t>
      </w:r>
      <w:r w:rsidR="0013142D" w:rsidRPr="00220F38">
        <w:rPr>
          <w:rFonts w:ascii="Sylfaen" w:hAnsi="Sylfaen"/>
          <w:sz w:val="20"/>
          <w:szCs w:val="20"/>
        </w:rPr>
        <w:t>Մեքենաներ</w:t>
      </w:r>
      <w:r w:rsidR="00413068" w:rsidRPr="00220F38">
        <w:rPr>
          <w:rFonts w:ascii="Sylfaen" w:hAnsi="Sylfaen"/>
          <w:sz w:val="20"/>
          <w:szCs w:val="20"/>
        </w:rPr>
        <w:t xml:space="preserve">ի </w:t>
      </w:r>
      <w:r w:rsidR="00BD068B" w:rsidRPr="00220F38">
        <w:rPr>
          <w:rFonts w:ascii="Sylfaen" w:hAnsi="Sylfaen"/>
          <w:sz w:val="20"/>
          <w:szCs w:val="20"/>
        </w:rPr>
        <w:t>վերանորոգման, սպասարկման</w:t>
      </w:r>
      <w:r w:rsidRPr="00220F38">
        <w:rPr>
          <w:rFonts w:ascii="Sylfaen" w:hAnsi="Sylfaen"/>
          <w:sz w:val="20"/>
          <w:szCs w:val="20"/>
        </w:rPr>
        <w:t xml:space="preserve"> ծառայությունների ձեռքբերումը (այսուհետ` նաև ծառայ</w:t>
      </w:r>
      <w:r w:rsidR="005F16DA" w:rsidRPr="00220F38">
        <w:rPr>
          <w:rFonts w:ascii="Sylfaen" w:hAnsi="Sylfaen"/>
          <w:sz w:val="20"/>
          <w:szCs w:val="20"/>
        </w:rPr>
        <w:t xml:space="preserve">ություն), որոնք խմբավորված  են </w:t>
      </w:r>
      <w:r w:rsidR="00FC5FEE" w:rsidRPr="00220F38">
        <w:rPr>
          <w:rFonts w:ascii="Sylfaen" w:hAnsi="Sylfaen"/>
          <w:sz w:val="20"/>
          <w:szCs w:val="20"/>
          <w:lang w:val="en-US"/>
        </w:rPr>
        <w:t>1</w:t>
      </w:r>
      <w:r w:rsidRPr="00220F38">
        <w:rPr>
          <w:rFonts w:ascii="Sylfaen" w:hAnsi="Sylfaen"/>
          <w:sz w:val="20"/>
          <w:szCs w:val="20"/>
        </w:rPr>
        <w:t xml:space="preserve"> չափաբաժնում`</w:t>
      </w: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72"/>
        <w:gridCol w:w="8647"/>
      </w:tblGrid>
      <w:tr w:rsidR="00CE5EDC" w:rsidRPr="00220F38" w:rsidTr="00220F38">
        <w:trPr>
          <w:trHeight w:val="315"/>
        </w:trPr>
        <w:tc>
          <w:tcPr>
            <w:tcW w:w="1872" w:type="dxa"/>
            <w:vAlign w:val="center"/>
          </w:tcPr>
          <w:p w:rsidR="00CE5EDC" w:rsidRPr="00220F38" w:rsidRDefault="00CE5EDC" w:rsidP="00527F34">
            <w:pPr>
              <w:pStyle w:val="23"/>
              <w:spacing w:line="240" w:lineRule="auto"/>
              <w:ind w:firstLine="0"/>
              <w:jc w:val="center"/>
              <w:rPr>
                <w:rFonts w:ascii="Sylfaen" w:hAnsi="Sylfaen"/>
                <w:b/>
                <w:bCs/>
                <w:i/>
                <w:iCs/>
                <w:sz w:val="14"/>
                <w:szCs w:val="14"/>
              </w:rPr>
            </w:pPr>
            <w:r w:rsidRPr="00220F38">
              <w:rPr>
                <w:rFonts w:ascii="Sylfaen" w:hAnsi="Sylfaen"/>
                <w:b/>
                <w:bCs/>
                <w:i/>
                <w:iCs/>
                <w:sz w:val="14"/>
                <w:szCs w:val="14"/>
              </w:rPr>
              <w:t xml:space="preserve">Չափաբաժինների </w:t>
            </w:r>
          </w:p>
        </w:tc>
        <w:tc>
          <w:tcPr>
            <w:tcW w:w="8647" w:type="dxa"/>
            <w:vAlign w:val="center"/>
          </w:tcPr>
          <w:p w:rsidR="00CE5EDC" w:rsidRPr="00220F38" w:rsidRDefault="00CE5EDC" w:rsidP="00527F34">
            <w:pPr>
              <w:pStyle w:val="23"/>
              <w:spacing w:line="240" w:lineRule="auto"/>
              <w:ind w:firstLine="0"/>
              <w:jc w:val="center"/>
              <w:rPr>
                <w:rFonts w:ascii="Sylfaen" w:hAnsi="Sylfaen"/>
                <w:b/>
                <w:bCs/>
                <w:i/>
                <w:iCs/>
              </w:rPr>
            </w:pPr>
            <w:r w:rsidRPr="00220F38">
              <w:rPr>
                <w:rFonts w:ascii="Sylfaen" w:hAnsi="Sylfaen"/>
                <w:b/>
                <w:bCs/>
                <w:i/>
                <w:iCs/>
              </w:rPr>
              <w:t>Չափաբաժնի անվանումը</w:t>
            </w:r>
          </w:p>
        </w:tc>
      </w:tr>
      <w:tr w:rsidR="00220F38" w:rsidRPr="00220F38" w:rsidTr="00220F38">
        <w:tc>
          <w:tcPr>
            <w:tcW w:w="1872" w:type="dxa"/>
            <w:vAlign w:val="center"/>
          </w:tcPr>
          <w:p w:rsidR="00220F38" w:rsidRPr="00220F38" w:rsidRDefault="00220F38" w:rsidP="00FC5FEE">
            <w:pPr>
              <w:pStyle w:val="23"/>
              <w:spacing w:line="240" w:lineRule="auto"/>
              <w:ind w:firstLine="0"/>
              <w:jc w:val="center"/>
              <w:rPr>
                <w:rFonts w:ascii="Sylfaen" w:hAnsi="Sylfaen"/>
              </w:rPr>
            </w:pPr>
            <w:r w:rsidRPr="00220F38">
              <w:rPr>
                <w:rFonts w:ascii="Sylfaen" w:hAnsi="Sylfaen"/>
              </w:rPr>
              <w:t>1</w:t>
            </w:r>
          </w:p>
        </w:tc>
        <w:tc>
          <w:tcPr>
            <w:tcW w:w="8647" w:type="dxa"/>
            <w:vAlign w:val="center"/>
          </w:tcPr>
          <w:p w:rsidR="00220F38" w:rsidRPr="00220F38" w:rsidRDefault="00220F38" w:rsidP="00FC5FEE">
            <w:pPr>
              <w:jc w:val="both"/>
              <w:rPr>
                <w:rFonts w:ascii="Sylfaen" w:hAnsi="Sylfaen" w:cs="Calibri"/>
                <w:b/>
                <w:iCs/>
              </w:rPr>
            </w:pPr>
            <w:r w:rsidRPr="00220F38">
              <w:rPr>
                <w:rFonts w:ascii="Sylfaen" w:hAnsi="Sylfaen" w:cs="Calibri"/>
                <w:b/>
                <w:iCs/>
                <w:sz w:val="20"/>
                <w:lang w:val="af-ZA"/>
              </w:rPr>
              <w:t>Մեքենաների վերանորոգման, սպասարկման ծառայություններ</w:t>
            </w:r>
          </w:p>
        </w:tc>
      </w:tr>
    </w:tbl>
    <w:p w:rsidR="00886C43" w:rsidRPr="00220F38" w:rsidRDefault="00886C43" w:rsidP="00886C43">
      <w:pPr>
        <w:rPr>
          <w:rFonts w:ascii="Sylfaen" w:hAnsi="Sylfaen"/>
          <w:b/>
          <w:bCs/>
          <w:sz w:val="20"/>
          <w:szCs w:val="20"/>
          <w:highlight w:val="yellow"/>
        </w:rPr>
      </w:pPr>
      <w:r w:rsidRPr="00220F38">
        <w:rPr>
          <w:rFonts w:ascii="Sylfaen" w:hAnsi="Sylfaen"/>
          <w:b/>
          <w:bCs/>
          <w:sz w:val="20"/>
          <w:szCs w:val="20"/>
          <w:highlight w:val="yellow"/>
        </w:rPr>
        <w:t xml:space="preserve">              Պայմանագիրը կնքվելու է </w:t>
      </w:r>
      <w:r w:rsidR="00220F38">
        <w:rPr>
          <w:rFonts w:ascii="Sylfaen" w:hAnsi="Sylfaen"/>
          <w:b/>
          <w:bCs/>
          <w:sz w:val="20"/>
          <w:szCs w:val="20"/>
          <w:highlight w:val="yellow"/>
        </w:rPr>
        <w:t>6 000 000</w:t>
      </w:r>
      <w:r w:rsidRPr="00220F38">
        <w:rPr>
          <w:rFonts w:ascii="Sylfaen" w:hAnsi="Sylfaen"/>
          <w:b/>
          <w:bCs/>
          <w:sz w:val="20"/>
          <w:szCs w:val="20"/>
          <w:highlight w:val="yellow"/>
        </w:rPr>
        <w:t xml:space="preserve"> (</w:t>
      </w:r>
      <w:r w:rsidR="00220F38">
        <w:rPr>
          <w:rFonts w:ascii="Sylfaen" w:hAnsi="Sylfaen"/>
          <w:b/>
          <w:bCs/>
          <w:sz w:val="20"/>
          <w:szCs w:val="20"/>
          <w:highlight w:val="yellow"/>
          <w:lang w:val="hy-AM"/>
        </w:rPr>
        <w:t>վեց</w:t>
      </w:r>
      <w:r w:rsidRPr="00220F38">
        <w:rPr>
          <w:rFonts w:ascii="Sylfaen" w:hAnsi="Sylfaen"/>
          <w:b/>
          <w:bCs/>
          <w:sz w:val="20"/>
          <w:szCs w:val="20"/>
          <w:highlight w:val="yellow"/>
        </w:rPr>
        <w:t xml:space="preserve"> միլիոն) ՀՀ դրամի չափով</w:t>
      </w:r>
    </w:p>
    <w:p w:rsidR="00886C43" w:rsidRPr="00220F38" w:rsidRDefault="00886C43" w:rsidP="00EF3662">
      <w:pPr>
        <w:pStyle w:val="23"/>
        <w:spacing w:line="240" w:lineRule="auto"/>
        <w:ind w:firstLine="567"/>
        <w:rPr>
          <w:rFonts w:ascii="Sylfaen" w:hAnsi="Sylfaen"/>
          <w:lang w:val="en-US"/>
        </w:rPr>
      </w:pPr>
    </w:p>
    <w:p w:rsidR="00096865" w:rsidRPr="00220F38" w:rsidRDefault="007F0755" w:rsidP="00EF3662">
      <w:pPr>
        <w:pStyle w:val="23"/>
        <w:spacing w:line="240" w:lineRule="auto"/>
        <w:ind w:firstLine="567"/>
        <w:rPr>
          <w:rFonts w:ascii="Sylfaen" w:hAnsi="Sylfaen"/>
        </w:rPr>
      </w:pPr>
      <w:r w:rsidRPr="00220F38">
        <w:rPr>
          <w:rFonts w:ascii="Sylfaen" w:hAnsi="Sylfaen"/>
        </w:rPr>
        <w:t xml:space="preserve">Ծառայության </w:t>
      </w:r>
      <w:r w:rsidR="00096865" w:rsidRPr="00220F38">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20F38">
        <w:rPr>
          <w:rFonts w:ascii="Sylfaen" w:hAnsi="Sylfaen"/>
        </w:rPr>
        <w:t xml:space="preserve">կնքվելիք </w:t>
      </w:r>
      <w:r w:rsidR="00096865" w:rsidRPr="00220F38">
        <w:rPr>
          <w:rFonts w:ascii="Sylfaen" w:hAnsi="Sylfaen"/>
        </w:rPr>
        <w:t xml:space="preserve">պայմանագրի անբաժանելի մասը, որի նախագիծը ներկայացված է սույն հրավերի N </w:t>
      </w:r>
      <w:r w:rsidR="00177245" w:rsidRPr="00220F38">
        <w:rPr>
          <w:rFonts w:ascii="Sylfaen" w:hAnsi="Sylfaen"/>
        </w:rPr>
        <w:t>6</w:t>
      </w:r>
      <w:r w:rsidR="00096865" w:rsidRPr="00220F38">
        <w:rPr>
          <w:rFonts w:ascii="Sylfaen" w:hAnsi="Sylfaen"/>
        </w:rPr>
        <w:t xml:space="preserve"> հավելվածում</w:t>
      </w:r>
      <w:r w:rsidR="004D5671" w:rsidRPr="00220F38">
        <w:rPr>
          <w:rFonts w:ascii="Sylfaen" w:hAnsi="Sylfaen"/>
        </w:rPr>
        <w:t>։</w:t>
      </w:r>
    </w:p>
    <w:p w:rsidR="00096865" w:rsidRPr="00220F38" w:rsidRDefault="00096865" w:rsidP="00EF3662">
      <w:pPr>
        <w:ind w:firstLine="567"/>
        <w:rPr>
          <w:rFonts w:ascii="Sylfaen" w:hAnsi="Sylfaen" w:cs="Sylfaen"/>
          <w:i/>
          <w:sz w:val="20"/>
          <w:lang w:val="es-ES"/>
        </w:rPr>
      </w:pPr>
    </w:p>
    <w:p w:rsidR="00845AA5" w:rsidRPr="00220F38" w:rsidRDefault="00845AA5" w:rsidP="00EF3662">
      <w:pPr>
        <w:ind w:firstLine="567"/>
        <w:rPr>
          <w:rFonts w:ascii="Sylfaen" w:hAnsi="Sylfaen" w:cs="Sylfaen"/>
          <w:i/>
          <w:sz w:val="20"/>
          <w:lang w:val="es-ES"/>
        </w:rPr>
      </w:pPr>
    </w:p>
    <w:p w:rsidR="00096865" w:rsidRPr="00220F38" w:rsidRDefault="002B32D6" w:rsidP="00EF3662">
      <w:pPr>
        <w:jc w:val="center"/>
        <w:rPr>
          <w:rFonts w:ascii="Sylfaen" w:hAnsi="Sylfaen"/>
          <w:b/>
          <w:sz w:val="20"/>
          <w:lang w:val="es-ES"/>
        </w:rPr>
      </w:pPr>
      <w:r w:rsidRPr="00220F38">
        <w:rPr>
          <w:rFonts w:ascii="Sylfaen" w:hAnsi="Sylfaen"/>
          <w:b/>
          <w:sz w:val="20"/>
          <w:lang w:val="es-ES"/>
        </w:rPr>
        <w:t xml:space="preserve">2.  </w:t>
      </w:r>
      <w:r w:rsidRPr="00220F38">
        <w:rPr>
          <w:rFonts w:ascii="Sylfaen" w:hAnsi="Sylfaen" w:cs="Sylfaen"/>
          <w:b/>
          <w:sz w:val="20"/>
        </w:rPr>
        <w:t>ՄԱՍՆԱԿՑԻՄԱՍՆԱԿՑՈՒԹՅԱՆԻՐԱՎՈՒՆՔԻՊԱՀԱՆՋՆԵՐԸ</w:t>
      </w:r>
      <w:r w:rsidRPr="00220F38">
        <w:rPr>
          <w:rFonts w:ascii="Sylfaen" w:hAnsi="Sylfaen"/>
          <w:b/>
          <w:sz w:val="20"/>
          <w:lang w:val="es-ES"/>
        </w:rPr>
        <w:t xml:space="preserve">, </w:t>
      </w:r>
      <w:r w:rsidRPr="00220F38">
        <w:rPr>
          <w:rFonts w:ascii="Sylfaen" w:hAnsi="Sylfaen" w:cs="Sylfaen"/>
          <w:b/>
          <w:sz w:val="20"/>
        </w:rPr>
        <w:t>ՈՐԱԿԱՎՈՐՄԱՆՉԱՓԱՆԻՇՆԵՐԸ</w:t>
      </w:r>
      <w:r w:rsidRPr="00220F38">
        <w:rPr>
          <w:rFonts w:ascii="Sylfaen" w:hAnsi="Sylfaen"/>
          <w:b/>
          <w:sz w:val="20"/>
          <w:lang w:val="es-ES"/>
        </w:rPr>
        <w:t xml:space="preserve">  ԵՎ</w:t>
      </w:r>
      <w:r w:rsidRPr="00220F38">
        <w:rPr>
          <w:rFonts w:ascii="Sylfaen" w:hAnsi="Sylfaen" w:cs="Sylfaen"/>
          <w:b/>
          <w:sz w:val="20"/>
        </w:rPr>
        <w:t>ԴՐԱՆՑ</w:t>
      </w:r>
      <w:r w:rsidRPr="00220F38">
        <w:rPr>
          <w:rFonts w:ascii="Sylfaen" w:hAnsi="Sylfaen" w:cs="Sylfaen"/>
          <w:b/>
          <w:sz w:val="20"/>
          <w:lang w:val="es-ES"/>
        </w:rPr>
        <w:t>Գ</w:t>
      </w:r>
      <w:r w:rsidRPr="00220F38">
        <w:rPr>
          <w:rFonts w:ascii="Sylfaen" w:hAnsi="Sylfaen" w:cs="Sylfaen"/>
          <w:b/>
          <w:sz w:val="20"/>
        </w:rPr>
        <w:t>ՆԱՀԱՏՄԱՆԿԱՐ</w:t>
      </w:r>
      <w:r w:rsidRPr="00220F38">
        <w:rPr>
          <w:rFonts w:ascii="Sylfaen" w:hAnsi="Sylfaen" w:cs="Sylfaen"/>
          <w:b/>
          <w:sz w:val="20"/>
          <w:lang w:val="es-ES"/>
        </w:rPr>
        <w:t>Գ</w:t>
      </w:r>
      <w:r w:rsidRPr="00220F38">
        <w:rPr>
          <w:rFonts w:ascii="Sylfaen" w:hAnsi="Sylfaen" w:cs="Sylfaen"/>
          <w:b/>
          <w:sz w:val="20"/>
        </w:rPr>
        <w:t>Ը</w:t>
      </w:r>
    </w:p>
    <w:p w:rsidR="00096865" w:rsidRPr="00220F38" w:rsidRDefault="00096865" w:rsidP="00EF3662">
      <w:pPr>
        <w:ind w:firstLine="567"/>
        <w:jc w:val="both"/>
        <w:rPr>
          <w:rFonts w:ascii="Sylfaen" w:hAnsi="Sylfaen"/>
          <w:szCs w:val="22"/>
          <w:lang w:val="es-ES"/>
        </w:rPr>
      </w:pPr>
    </w:p>
    <w:p w:rsidR="00753E6E" w:rsidRPr="00220F38" w:rsidRDefault="00096865" w:rsidP="00EF3662">
      <w:pPr>
        <w:ind w:firstLine="567"/>
        <w:jc w:val="both"/>
        <w:rPr>
          <w:rFonts w:ascii="Sylfaen" w:hAnsi="Sylfaen" w:cs="Arial Armenian"/>
          <w:sz w:val="20"/>
          <w:lang w:val="es-ES"/>
        </w:rPr>
      </w:pPr>
      <w:r w:rsidRPr="00220F38">
        <w:rPr>
          <w:rFonts w:ascii="Sylfaen" w:hAnsi="Sylfaen" w:cs="Arial Armenian"/>
          <w:sz w:val="20"/>
          <w:lang w:val="es-ES"/>
        </w:rPr>
        <w:t xml:space="preserve">2.1 </w:t>
      </w:r>
      <w:r w:rsidR="00753E6E" w:rsidRPr="00220F38">
        <w:rPr>
          <w:rFonts w:ascii="Sylfaen" w:hAnsi="Sylfaen" w:cs="Sylfaen"/>
          <w:sz w:val="20"/>
          <w:lang w:val="ru-RU"/>
        </w:rPr>
        <w:t>Սույն</w:t>
      </w:r>
      <w:r w:rsidR="006F49AA" w:rsidRPr="00220F38">
        <w:rPr>
          <w:rFonts w:ascii="Sylfaen" w:hAnsi="Sylfaen" w:cs="Arial Armenian"/>
          <w:sz w:val="20"/>
          <w:lang w:val="es-ES"/>
        </w:rPr>
        <w:t xml:space="preserve">ընթացակարգին </w:t>
      </w:r>
      <w:r w:rsidR="00753E6E" w:rsidRPr="00220F38">
        <w:rPr>
          <w:rFonts w:ascii="Sylfaen" w:hAnsi="Sylfaen" w:cs="Sylfaen"/>
          <w:sz w:val="20"/>
          <w:lang w:val="ru-RU"/>
        </w:rPr>
        <w:t>մասնակցելուիրավունքչունենանձինք</w:t>
      </w:r>
      <w:r w:rsidR="00753E6E" w:rsidRPr="00220F38">
        <w:rPr>
          <w:rFonts w:ascii="Sylfaen" w:hAnsi="Sylfaen" w:cs="Sylfaen"/>
          <w:sz w:val="20"/>
          <w:lang w:val="es-ES"/>
        </w:rPr>
        <w:t>.</w:t>
      </w:r>
    </w:p>
    <w:p w:rsidR="00753E6E" w:rsidRPr="00220F38" w:rsidRDefault="00753E6E" w:rsidP="00EF3662">
      <w:pPr>
        <w:ind w:firstLine="720"/>
        <w:jc w:val="both"/>
        <w:rPr>
          <w:rFonts w:ascii="Sylfaen" w:hAnsi="Sylfaen"/>
          <w:sz w:val="20"/>
          <w:szCs w:val="20"/>
          <w:lang w:val="es-ES"/>
        </w:rPr>
      </w:pPr>
      <w:r w:rsidRPr="00220F38">
        <w:rPr>
          <w:rFonts w:ascii="Sylfaen" w:hAnsi="Sylfaen"/>
          <w:sz w:val="20"/>
          <w:szCs w:val="20"/>
          <w:lang w:val="es-ES"/>
        </w:rPr>
        <w:t xml:space="preserve">1) </w:t>
      </w:r>
      <w:r w:rsidRPr="00220F38">
        <w:rPr>
          <w:rFonts w:ascii="Sylfaen" w:hAnsi="Sylfaen" w:cs="Sylfaen"/>
          <w:sz w:val="20"/>
          <w:szCs w:val="20"/>
        </w:rPr>
        <w:t>որոնքհայտըներկայացնելուօրվադրությամբդատականկարգովճանաչվելենսնանկ</w:t>
      </w:r>
      <w:r w:rsidRPr="00220F38">
        <w:rPr>
          <w:rFonts w:ascii="Sylfaen" w:hAnsi="Sylfaen"/>
          <w:sz w:val="20"/>
          <w:szCs w:val="20"/>
          <w:lang w:val="es-ES"/>
        </w:rPr>
        <w:t xml:space="preserve">. </w:t>
      </w:r>
    </w:p>
    <w:p w:rsidR="00753E6E" w:rsidRPr="00220F38" w:rsidRDefault="00753E6E" w:rsidP="00EF3662">
      <w:pPr>
        <w:ind w:firstLine="720"/>
        <w:jc w:val="both"/>
        <w:rPr>
          <w:rFonts w:ascii="Sylfaen" w:hAnsi="Sylfaen"/>
          <w:sz w:val="20"/>
          <w:szCs w:val="20"/>
          <w:lang w:val="es-ES"/>
        </w:rPr>
      </w:pPr>
      <w:r w:rsidRPr="00220F38">
        <w:rPr>
          <w:rFonts w:ascii="Sylfaen" w:hAnsi="Sylfaen"/>
          <w:sz w:val="20"/>
          <w:szCs w:val="20"/>
          <w:lang w:val="es-ES"/>
        </w:rPr>
        <w:t xml:space="preserve">3) </w:t>
      </w:r>
      <w:r w:rsidRPr="00220F38">
        <w:rPr>
          <w:rFonts w:ascii="Sylfaen" w:hAnsi="Sylfaen"/>
          <w:sz w:val="20"/>
          <w:szCs w:val="20"/>
        </w:rPr>
        <w:t>որոնքկամորոնց</w:t>
      </w:r>
      <w:r w:rsidRPr="00220F38">
        <w:rPr>
          <w:rFonts w:ascii="Sylfaen" w:hAnsi="Sylfaen" w:cs="Sylfaen"/>
          <w:sz w:val="20"/>
          <w:szCs w:val="20"/>
        </w:rPr>
        <w:t>գործադիրմարմնիներկայացուցիչըհայտըներկայացնելուօրվաննախորդող</w:t>
      </w:r>
      <w:r w:rsidR="00C8495D" w:rsidRPr="00220F38">
        <w:rPr>
          <w:rFonts w:ascii="Sylfaen" w:hAnsi="Sylfaen" w:cs="Sylfaen"/>
          <w:sz w:val="20"/>
          <w:szCs w:val="20"/>
          <w:lang w:val="hy-AM"/>
        </w:rPr>
        <w:t xml:space="preserve">հինգ </w:t>
      </w:r>
      <w:r w:rsidRPr="00220F38">
        <w:rPr>
          <w:rFonts w:ascii="Sylfaen" w:hAnsi="Sylfaen" w:cs="Sylfaen"/>
          <w:sz w:val="20"/>
          <w:szCs w:val="20"/>
        </w:rPr>
        <w:t>տարիներիընթացքումդատապարտվածէեղել</w:t>
      </w:r>
      <w:r w:rsidRPr="00220F38">
        <w:rPr>
          <w:rFonts w:ascii="Sylfaen" w:hAnsi="Sylfaen"/>
          <w:sz w:val="20"/>
          <w:szCs w:val="20"/>
        </w:rPr>
        <w:t>ահաբեկչությանֆինանսավորման</w:t>
      </w:r>
      <w:r w:rsidRPr="00220F38">
        <w:rPr>
          <w:rFonts w:ascii="Sylfaen" w:hAnsi="Sylfaen"/>
          <w:sz w:val="20"/>
          <w:szCs w:val="20"/>
          <w:lang w:val="es-ES"/>
        </w:rPr>
        <w:t xml:space="preserve">, </w:t>
      </w:r>
      <w:r w:rsidRPr="00220F38">
        <w:rPr>
          <w:rFonts w:ascii="Sylfaen" w:hAnsi="Sylfaen"/>
          <w:sz w:val="20"/>
          <w:szCs w:val="20"/>
        </w:rPr>
        <w:t>երեխայիշահագործմանկամմարդկայինթրաֆիքինգներառողհանցագործության</w:t>
      </w:r>
      <w:r w:rsidRPr="00220F38">
        <w:rPr>
          <w:rFonts w:ascii="Sylfaen" w:hAnsi="Sylfaen"/>
          <w:sz w:val="20"/>
          <w:szCs w:val="20"/>
          <w:lang w:val="es-ES"/>
        </w:rPr>
        <w:t xml:space="preserve">, </w:t>
      </w:r>
      <w:r w:rsidRPr="00220F38">
        <w:rPr>
          <w:rFonts w:ascii="Sylfaen" w:hAnsi="Sylfaen" w:cs="Sylfaen"/>
          <w:sz w:val="20"/>
          <w:szCs w:val="20"/>
        </w:rPr>
        <w:t>հանցավորհամագործակցությունստեղծելուկամդրանմասնակցելու</w:t>
      </w:r>
      <w:r w:rsidRPr="00220F38">
        <w:rPr>
          <w:rFonts w:ascii="Sylfaen" w:hAnsi="Sylfaen" w:cs="Sylfaen"/>
          <w:sz w:val="20"/>
          <w:szCs w:val="20"/>
          <w:lang w:val="es-ES"/>
        </w:rPr>
        <w:t xml:space="preserve">, </w:t>
      </w:r>
      <w:r w:rsidRPr="00220F38">
        <w:rPr>
          <w:rFonts w:ascii="Sylfaen" w:hAnsi="Sylfaen" w:cs="Sylfaen"/>
          <w:sz w:val="20"/>
          <w:szCs w:val="20"/>
        </w:rPr>
        <w:t>կաշառքստանալու</w:t>
      </w:r>
      <w:r w:rsidRPr="00220F38">
        <w:rPr>
          <w:rFonts w:ascii="Sylfaen" w:hAnsi="Sylfaen"/>
          <w:sz w:val="20"/>
          <w:szCs w:val="20"/>
          <w:lang w:val="es-ES"/>
        </w:rPr>
        <w:t xml:space="preserve">, </w:t>
      </w:r>
      <w:r w:rsidRPr="00220F38">
        <w:rPr>
          <w:rFonts w:ascii="Sylfaen" w:hAnsi="Sylfaen"/>
          <w:sz w:val="20"/>
          <w:szCs w:val="20"/>
        </w:rPr>
        <w:t>կաշառքտալուկամկաշառքիմիջնորդությանևօրենքովնախատեսվածտնտեսականգործունեությանդեմուղղվածհանցագործություններիհամար</w:t>
      </w:r>
      <w:r w:rsidRPr="00220F38">
        <w:rPr>
          <w:rFonts w:ascii="Sylfaen" w:hAnsi="Sylfaen"/>
          <w:sz w:val="20"/>
          <w:szCs w:val="20"/>
          <w:lang w:val="es-ES"/>
        </w:rPr>
        <w:t>,</w:t>
      </w:r>
      <w:r w:rsidRPr="00220F38">
        <w:rPr>
          <w:rFonts w:ascii="Sylfaen" w:hAnsi="Sylfaen" w:cs="Sylfaen"/>
          <w:sz w:val="20"/>
          <w:szCs w:val="20"/>
        </w:rPr>
        <w:t>բացառությամբայնդեպքերի</w:t>
      </w:r>
      <w:r w:rsidRPr="00220F38">
        <w:rPr>
          <w:rFonts w:ascii="Sylfaen" w:hAnsi="Sylfaen"/>
          <w:sz w:val="20"/>
          <w:szCs w:val="20"/>
          <w:lang w:val="es-ES"/>
        </w:rPr>
        <w:t xml:space="preserve">, </w:t>
      </w:r>
      <w:r w:rsidRPr="00220F38">
        <w:rPr>
          <w:rFonts w:ascii="Sylfaen" w:hAnsi="Sylfaen" w:cs="Sylfaen"/>
          <w:sz w:val="20"/>
          <w:szCs w:val="20"/>
        </w:rPr>
        <w:t>երբդատվածությունըօրենքովսահմանվածկարգովմարված</w:t>
      </w:r>
      <w:r w:rsidR="00784DE6" w:rsidRPr="00220F38">
        <w:rPr>
          <w:rFonts w:ascii="Sylfaen" w:hAnsi="Sylfaen"/>
          <w:sz w:val="20"/>
          <w:szCs w:val="20"/>
          <w:lang w:val="hy-AM"/>
        </w:rPr>
        <w:t xml:space="preserve">կամ վերացված </w:t>
      </w:r>
      <w:r w:rsidRPr="00220F38">
        <w:rPr>
          <w:rFonts w:ascii="Sylfaen" w:hAnsi="Sylfaen" w:cs="Sylfaen"/>
          <w:sz w:val="20"/>
          <w:szCs w:val="20"/>
        </w:rPr>
        <w:t>է</w:t>
      </w:r>
      <w:r w:rsidRPr="00220F38">
        <w:rPr>
          <w:rFonts w:ascii="Sylfaen" w:hAnsi="Sylfaen"/>
          <w:sz w:val="20"/>
          <w:szCs w:val="20"/>
          <w:lang w:val="es-ES"/>
        </w:rPr>
        <w:t xml:space="preserve">.  </w:t>
      </w:r>
    </w:p>
    <w:p w:rsidR="00597195" w:rsidRPr="00220F38" w:rsidRDefault="00753E6E" w:rsidP="00EF3662">
      <w:pPr>
        <w:ind w:firstLine="720"/>
        <w:jc w:val="both"/>
        <w:rPr>
          <w:rFonts w:ascii="Sylfaen" w:hAnsi="Sylfaen"/>
          <w:sz w:val="20"/>
          <w:szCs w:val="20"/>
          <w:lang w:val="es-ES"/>
        </w:rPr>
      </w:pPr>
      <w:r w:rsidRPr="00220F38">
        <w:rPr>
          <w:rFonts w:ascii="Sylfaen" w:hAnsi="Sylfaen" w:cs="Sylfaen"/>
          <w:sz w:val="20"/>
          <w:szCs w:val="20"/>
          <w:lang w:val="es-ES"/>
        </w:rPr>
        <w:t>4)</w:t>
      </w:r>
      <w:r w:rsidR="00C8495D" w:rsidRPr="00220F38">
        <w:rPr>
          <w:rFonts w:ascii="Sylfaen" w:hAnsi="Sylfaen" w:cs="Sylfaen"/>
          <w:sz w:val="20"/>
          <w:szCs w:val="20"/>
        </w:rPr>
        <w:t>որոնցվերաբերյալգնումներիոլորտումհակամրցակցայինհամաձայնության</w:t>
      </w:r>
      <w:r w:rsidR="00C8495D" w:rsidRPr="00220F38">
        <w:rPr>
          <w:rFonts w:ascii="Sylfaen" w:hAnsi="Sylfaen" w:cs="Sylfaen"/>
          <w:sz w:val="20"/>
          <w:szCs w:val="20"/>
          <w:lang w:val="es-ES"/>
        </w:rPr>
        <w:t xml:space="preserve">, </w:t>
      </w:r>
      <w:r w:rsidR="00C8495D" w:rsidRPr="00220F38">
        <w:rPr>
          <w:rFonts w:ascii="Sylfaen" w:hAnsi="Sylfaen" w:cs="Sylfaen"/>
          <w:sz w:val="20"/>
          <w:szCs w:val="20"/>
        </w:rPr>
        <w:t>գերիշխողդիրքիչարաշահմանկամանբարեխիղճմրցակցությանհամարպատասխանատվությունսահմանողվարչականակտըհայտըներկայացվելուօրվաննախորդողերեքտարվաընթացքումդարձելէանբողոքարկելի</w:t>
      </w:r>
      <w:r w:rsidR="00C8495D" w:rsidRPr="00220F38">
        <w:rPr>
          <w:rFonts w:ascii="Sylfaen" w:hAnsi="Sylfaen" w:cs="Sylfaen"/>
          <w:sz w:val="20"/>
          <w:szCs w:val="20"/>
          <w:lang w:val="es-ES"/>
        </w:rPr>
        <w:t xml:space="preserve">, </w:t>
      </w:r>
      <w:r w:rsidR="00C8495D" w:rsidRPr="00220F38">
        <w:rPr>
          <w:rFonts w:ascii="Sylfaen" w:hAnsi="Sylfaen" w:cs="Sylfaen"/>
          <w:sz w:val="20"/>
          <w:szCs w:val="20"/>
        </w:rPr>
        <w:t>իսկբողոքարկվածլինելուդեպքումթողնվելէանփոփոխ</w:t>
      </w:r>
      <w:r w:rsidR="00C8495D" w:rsidRPr="00220F38">
        <w:rPr>
          <w:sz w:val="20"/>
          <w:szCs w:val="20"/>
          <w:lang w:val="es-ES"/>
        </w:rPr>
        <w:t>․</w:t>
      </w:r>
    </w:p>
    <w:p w:rsidR="00753E6E" w:rsidRPr="00220F38" w:rsidRDefault="00753E6E" w:rsidP="00EF3662">
      <w:pPr>
        <w:ind w:firstLine="720"/>
        <w:jc w:val="both"/>
        <w:rPr>
          <w:rFonts w:ascii="Sylfaen" w:hAnsi="Sylfaen"/>
          <w:sz w:val="20"/>
          <w:szCs w:val="20"/>
          <w:lang w:val="es-ES"/>
        </w:rPr>
      </w:pPr>
      <w:r w:rsidRPr="00220F38">
        <w:rPr>
          <w:rFonts w:ascii="Sylfaen" w:hAnsi="Sylfaen" w:cs="Sylfaen"/>
          <w:sz w:val="20"/>
          <w:szCs w:val="20"/>
          <w:lang w:val="es-ES"/>
        </w:rPr>
        <w:t xml:space="preserve">5) </w:t>
      </w:r>
      <w:r w:rsidRPr="00220F38">
        <w:rPr>
          <w:rFonts w:ascii="Sylfaen" w:hAnsi="Sylfaen" w:cs="Sylfaen"/>
          <w:sz w:val="20"/>
          <w:szCs w:val="20"/>
        </w:rPr>
        <w:t>որոնքհայտըներկայացնելուօրվադրությամբներառվածենԵվրասիականտնտեսականմիությաննանդամակցողերկրներիգնումներիմասինօրենսդրությանհամաձայնհրապարակվածգնումներիգործընթացինմասնակցելուիրավունքչունեցողմասնակիցներիցուցակում</w:t>
      </w:r>
      <w:r w:rsidRPr="00220F38">
        <w:rPr>
          <w:rFonts w:ascii="Sylfaen" w:hAnsi="Sylfaen" w:cs="Sylfaen"/>
          <w:sz w:val="20"/>
          <w:szCs w:val="20"/>
          <w:lang w:val="es-ES"/>
        </w:rPr>
        <w:t xml:space="preserve">. </w:t>
      </w:r>
    </w:p>
    <w:p w:rsidR="00753E6E" w:rsidRPr="00220F38" w:rsidRDefault="00753E6E" w:rsidP="00EF3662">
      <w:pPr>
        <w:ind w:firstLine="567"/>
        <w:jc w:val="both"/>
        <w:rPr>
          <w:rFonts w:ascii="Sylfaen" w:hAnsi="Sylfaen"/>
          <w:sz w:val="20"/>
          <w:szCs w:val="20"/>
          <w:lang w:val="es-ES"/>
        </w:rPr>
      </w:pPr>
      <w:r w:rsidRPr="00220F38">
        <w:rPr>
          <w:rFonts w:ascii="Sylfaen" w:hAnsi="Sylfaen"/>
          <w:sz w:val="20"/>
          <w:szCs w:val="20"/>
          <w:lang w:val="es-ES"/>
        </w:rPr>
        <w:t xml:space="preserve">   6) </w:t>
      </w:r>
      <w:r w:rsidRPr="00220F38">
        <w:rPr>
          <w:rFonts w:ascii="Sylfaen" w:hAnsi="Sylfaen"/>
          <w:sz w:val="20"/>
          <w:szCs w:val="20"/>
        </w:rPr>
        <w:t>որոնքհայտըներկայացնելուօրվադրությամբ</w:t>
      </w:r>
      <w:r w:rsidRPr="00220F38">
        <w:rPr>
          <w:rFonts w:ascii="Sylfaen" w:hAnsi="Sylfaen" w:cs="Sylfaen"/>
          <w:sz w:val="20"/>
          <w:szCs w:val="20"/>
        </w:rPr>
        <w:t>ներառվածենգնումներիգործընթացինմասնակցելուիրավունքչունեցողմասնակիցներիցուցակում</w:t>
      </w:r>
      <w:r w:rsidRPr="00220F38">
        <w:rPr>
          <w:rFonts w:ascii="Sylfaen" w:hAnsi="Sylfaen"/>
          <w:sz w:val="20"/>
          <w:szCs w:val="20"/>
          <w:lang w:val="es-ES"/>
        </w:rPr>
        <w:t>:</w:t>
      </w:r>
    </w:p>
    <w:p w:rsidR="003331DA" w:rsidRPr="00220F38" w:rsidRDefault="00990561" w:rsidP="00EF3662">
      <w:pPr>
        <w:ind w:firstLine="567"/>
        <w:jc w:val="both"/>
        <w:rPr>
          <w:rFonts w:ascii="Sylfaen" w:hAnsi="Sylfaen" w:cs="Sylfaen"/>
          <w:sz w:val="20"/>
          <w:lang w:val="es-ES"/>
        </w:rPr>
      </w:pPr>
      <w:r w:rsidRPr="00220F38">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220F38" w:rsidRDefault="003331DA" w:rsidP="003331DA">
      <w:pPr>
        <w:shd w:val="clear" w:color="auto" w:fill="FFFFFF"/>
        <w:ind w:firstLine="375"/>
        <w:jc w:val="both"/>
        <w:rPr>
          <w:rFonts w:ascii="Sylfaen" w:hAnsi="Sylfaen" w:cs="Arial"/>
          <w:sz w:val="20"/>
          <w:lang w:val="es-ES"/>
        </w:rPr>
      </w:pPr>
      <w:r w:rsidRPr="00220F38">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220F38" w:rsidRDefault="003331DA" w:rsidP="003331DA">
      <w:pPr>
        <w:pStyle w:val="aff3"/>
        <w:numPr>
          <w:ilvl w:val="0"/>
          <w:numId w:val="31"/>
        </w:numPr>
        <w:shd w:val="clear" w:color="auto" w:fill="FFFFFF"/>
        <w:ind w:left="0" w:firstLine="720"/>
        <w:jc w:val="both"/>
        <w:rPr>
          <w:rFonts w:ascii="Sylfaen" w:hAnsi="Sylfaen" w:cs="Arial"/>
          <w:sz w:val="20"/>
          <w:lang w:val="es-ES" w:eastAsia="en-US"/>
        </w:rPr>
      </w:pPr>
      <w:r w:rsidRPr="00220F38">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220F38" w:rsidRDefault="003331DA" w:rsidP="003331DA">
      <w:pPr>
        <w:pStyle w:val="aff3"/>
        <w:numPr>
          <w:ilvl w:val="0"/>
          <w:numId w:val="31"/>
        </w:numPr>
        <w:shd w:val="clear" w:color="auto" w:fill="FFFFFF"/>
        <w:ind w:left="0" w:firstLine="720"/>
        <w:jc w:val="both"/>
        <w:rPr>
          <w:rFonts w:ascii="Sylfaen" w:hAnsi="Sylfaen" w:cs="Arial"/>
          <w:sz w:val="20"/>
          <w:lang w:val="es-ES"/>
        </w:rPr>
      </w:pPr>
      <w:r w:rsidRPr="00220F38">
        <w:rPr>
          <w:rFonts w:ascii="Sylfaen" w:hAnsi="Sylfaen" w:cs="Arial"/>
          <w:sz w:val="20"/>
          <w:lang w:val="es-ES" w:eastAsia="en-US"/>
        </w:rPr>
        <w:t>որպես ընտրված մասնակից հրաժարվել կամ զրկվել է պայմանագիր կնքելու իրավունքից:</w:t>
      </w:r>
    </w:p>
    <w:p w:rsidR="00753E6E" w:rsidRPr="00220F38" w:rsidRDefault="00753E6E" w:rsidP="00EF3662">
      <w:pPr>
        <w:ind w:firstLine="567"/>
        <w:jc w:val="both"/>
        <w:rPr>
          <w:rFonts w:ascii="Sylfaen" w:hAnsi="Sylfaen" w:cs="Sylfaen"/>
          <w:sz w:val="20"/>
          <w:lang w:val="es-ES"/>
        </w:rPr>
      </w:pPr>
      <w:r w:rsidRPr="00220F38">
        <w:rPr>
          <w:rFonts w:ascii="Sylfaen" w:hAnsi="Sylfaen" w:cs="Sylfaen"/>
          <w:sz w:val="20"/>
          <w:lang w:val="es-ES"/>
        </w:rPr>
        <w:t>2.2 Մասնակցության իրավունքի գնահատման համար մասնակիցը հայտով պետք է ներկայացնի իր կողմից հաստատված` սույնհրավերի</w:t>
      </w:r>
      <w:r w:rsidRPr="00220F38">
        <w:rPr>
          <w:rFonts w:ascii="Sylfaen" w:hAnsi="Sylfaen" w:cs="Arial"/>
          <w:sz w:val="20"/>
          <w:lang w:val="es-ES"/>
        </w:rPr>
        <w:t xml:space="preserve"> 2-րդ </w:t>
      </w:r>
      <w:r w:rsidRPr="00220F38">
        <w:rPr>
          <w:rFonts w:ascii="Sylfaen" w:hAnsi="Sylfaen" w:cs="Sylfaen"/>
          <w:sz w:val="20"/>
          <w:lang w:val="es-ES"/>
        </w:rPr>
        <w:t>մասի</w:t>
      </w:r>
      <w:r w:rsidRPr="00220F38">
        <w:rPr>
          <w:rFonts w:ascii="Sylfaen" w:hAnsi="Sylfaen" w:cs="Arial"/>
          <w:sz w:val="20"/>
          <w:lang w:val="es-ES"/>
        </w:rPr>
        <w:t xml:space="preserve"> 2.</w:t>
      </w:r>
      <w:r w:rsidR="005D3374" w:rsidRPr="00220F38">
        <w:rPr>
          <w:rFonts w:ascii="Sylfaen" w:hAnsi="Sylfaen" w:cs="Arial"/>
          <w:sz w:val="20"/>
          <w:lang w:val="hy-AM"/>
        </w:rPr>
        <w:t>1</w:t>
      </w:r>
      <w:r w:rsidRPr="00220F38">
        <w:rPr>
          <w:rFonts w:ascii="Sylfaen" w:hAnsi="Sylfaen" w:cs="Sylfaen"/>
          <w:sz w:val="20"/>
          <w:lang w:val="es-ES"/>
        </w:rPr>
        <w:t>կետովնախատեսվածգրավորհայտարարություն</w:t>
      </w:r>
      <w:r w:rsidR="00EB487B" w:rsidRPr="00220F38">
        <w:rPr>
          <w:rFonts w:ascii="Sylfaen" w:hAnsi="Sylfaen" w:cs="Sylfaen"/>
          <w:sz w:val="20"/>
          <w:lang w:val="es-ES"/>
        </w:rPr>
        <w:t xml:space="preserve">: </w:t>
      </w:r>
      <w:r w:rsidR="00EB487B" w:rsidRPr="00220F38">
        <w:rPr>
          <w:rFonts w:ascii="Sylfaen" w:hAnsi="Sylfaen" w:cs="Sylfaen"/>
          <w:sz w:val="20"/>
        </w:rPr>
        <w:t>Բացիսույնկետովնախատեսվածհայտարարությունիցմասնակցությանիրավունքիգնահատմանհամարմասնակցից</w:t>
      </w:r>
      <w:r w:rsidR="00EB487B" w:rsidRPr="00220F38">
        <w:rPr>
          <w:rFonts w:ascii="Sylfaen" w:hAnsi="Sylfaen" w:cs="Sylfaen"/>
          <w:sz w:val="20"/>
          <w:lang w:val="es-ES"/>
        </w:rPr>
        <w:t xml:space="preserve">, </w:t>
      </w:r>
      <w:r w:rsidR="00EB487B" w:rsidRPr="00220F38">
        <w:rPr>
          <w:rFonts w:ascii="Sylfaen" w:hAnsi="Sylfaen" w:cs="Sylfaen"/>
          <w:sz w:val="20"/>
        </w:rPr>
        <w:t>այդթվումընտրվածմասնակցիցայլփաստաթղթերկամհիմնավորումներչենկարողպահանջվել</w:t>
      </w:r>
      <w:r w:rsidR="00EB487B" w:rsidRPr="00220F38">
        <w:rPr>
          <w:rFonts w:ascii="Sylfaen" w:hAnsi="Sylfaen" w:cs="Sylfaen"/>
          <w:sz w:val="20"/>
          <w:lang w:val="es-ES"/>
        </w:rPr>
        <w:t>:</w:t>
      </w:r>
      <w:r w:rsidR="007A4BB9" w:rsidRPr="00220F38">
        <w:rPr>
          <w:rFonts w:ascii="Sylfaen" w:hAnsi="Sylfaen" w:cs="Tahoma"/>
          <w:sz w:val="20"/>
        </w:rPr>
        <w:t>Մասնակցիհայտարարությանիսկությունըգնահատողհանձնաժողովը</w:t>
      </w:r>
      <w:r w:rsidR="007A4BB9" w:rsidRPr="00220F38">
        <w:rPr>
          <w:rFonts w:ascii="Sylfaen" w:hAnsi="Sylfaen" w:cs="Tahoma"/>
          <w:sz w:val="20"/>
          <w:lang w:val="es-ES"/>
        </w:rPr>
        <w:t xml:space="preserve"> (</w:t>
      </w:r>
      <w:r w:rsidR="007A4BB9" w:rsidRPr="00220F38">
        <w:rPr>
          <w:rFonts w:ascii="Sylfaen" w:hAnsi="Sylfaen" w:cs="Tahoma"/>
          <w:sz w:val="20"/>
        </w:rPr>
        <w:t>այսուհետ</w:t>
      </w:r>
      <w:r w:rsidR="007A4BB9" w:rsidRPr="00220F38">
        <w:rPr>
          <w:rFonts w:ascii="Sylfaen" w:hAnsi="Sylfaen" w:cs="Tahoma"/>
          <w:sz w:val="20"/>
          <w:lang w:val="es-ES"/>
        </w:rPr>
        <w:t xml:space="preserve">` </w:t>
      </w:r>
      <w:r w:rsidR="007A4BB9" w:rsidRPr="00220F38">
        <w:rPr>
          <w:rFonts w:ascii="Sylfaen" w:hAnsi="Sylfaen" w:cs="Tahoma"/>
          <w:sz w:val="20"/>
        </w:rPr>
        <w:t>հանձնաժողով</w:t>
      </w:r>
      <w:r w:rsidR="007A4BB9" w:rsidRPr="00220F38">
        <w:rPr>
          <w:rFonts w:ascii="Sylfaen" w:hAnsi="Sylfaen" w:cs="Tahoma"/>
          <w:sz w:val="20"/>
          <w:lang w:val="es-ES"/>
        </w:rPr>
        <w:t xml:space="preserve">) </w:t>
      </w:r>
      <w:r w:rsidR="007A4BB9" w:rsidRPr="00220F38">
        <w:rPr>
          <w:rFonts w:ascii="Sylfaen" w:hAnsi="Sylfaen" w:cs="Tahoma"/>
          <w:sz w:val="20"/>
        </w:rPr>
        <w:t>գնահատումէսույնհրավերովսահմանվածպայմաններով</w:t>
      </w:r>
      <w:r w:rsidR="007A4BB9" w:rsidRPr="00220F38">
        <w:rPr>
          <w:rFonts w:ascii="Sylfaen" w:hAnsi="Sylfaen" w:cs="Tahoma"/>
          <w:sz w:val="20"/>
          <w:lang w:val="es-ES"/>
        </w:rPr>
        <w:t>:</w:t>
      </w:r>
    </w:p>
    <w:p w:rsidR="00784DE6" w:rsidRPr="00220F38" w:rsidRDefault="00BA3554" w:rsidP="00EF3662">
      <w:pPr>
        <w:ind w:firstLine="720"/>
        <w:jc w:val="both"/>
        <w:rPr>
          <w:rFonts w:ascii="Sylfaen" w:hAnsi="Sylfaen"/>
          <w:color w:val="000000"/>
          <w:lang w:val="es-ES"/>
        </w:rPr>
      </w:pPr>
      <w:r w:rsidRPr="00220F38">
        <w:rPr>
          <w:rFonts w:ascii="Sylfaen" w:hAnsi="Sylfaen" w:cs="Tahoma"/>
          <w:sz w:val="20"/>
          <w:szCs w:val="20"/>
          <w:lang w:val="es-ES"/>
        </w:rPr>
        <w:t>2.</w:t>
      </w:r>
      <w:r w:rsidR="007968A3" w:rsidRPr="00220F38">
        <w:rPr>
          <w:rFonts w:ascii="Sylfaen" w:hAnsi="Sylfaen" w:cs="Tahoma"/>
          <w:sz w:val="20"/>
          <w:szCs w:val="20"/>
          <w:lang w:val="es-ES"/>
        </w:rPr>
        <w:t>3</w:t>
      </w:r>
      <w:r w:rsidR="00784DE6" w:rsidRPr="00220F38">
        <w:rPr>
          <w:rFonts w:ascii="Sylfaen" w:hAnsi="Sylfaen" w:cs="Sylfaen"/>
          <w:sz w:val="20"/>
          <w:szCs w:val="20"/>
        </w:rPr>
        <w:t>Մասնակիցի՝</w:t>
      </w:r>
      <w:r w:rsidR="00784DE6" w:rsidRPr="00220F38">
        <w:rPr>
          <w:rFonts w:ascii="Sylfaen" w:hAnsi="Sylfaen" w:cs="Sylfaen"/>
          <w:sz w:val="20"/>
          <w:szCs w:val="20"/>
          <w:lang w:val="hy-AM"/>
        </w:rPr>
        <w:t>Օ</w:t>
      </w:r>
      <w:r w:rsidR="00784DE6" w:rsidRPr="00220F38">
        <w:rPr>
          <w:rFonts w:ascii="Sylfaen" w:hAnsi="Sylfaen" w:cs="Sylfaen"/>
          <w:sz w:val="20"/>
          <w:szCs w:val="20"/>
        </w:rPr>
        <w:t>րենքի</w:t>
      </w:r>
      <w:r w:rsidR="00784DE6" w:rsidRPr="00220F38">
        <w:rPr>
          <w:rFonts w:ascii="Sylfaen" w:hAnsi="Sylfaen" w:cs="Sylfaen"/>
          <w:sz w:val="20"/>
          <w:szCs w:val="20"/>
          <w:lang w:val="es-ES"/>
        </w:rPr>
        <w:t xml:space="preserve"> 6-</w:t>
      </w:r>
      <w:r w:rsidR="00784DE6" w:rsidRPr="00220F38">
        <w:rPr>
          <w:rFonts w:ascii="Sylfaen" w:hAnsi="Sylfaen" w:cs="Sylfaen"/>
          <w:sz w:val="20"/>
          <w:szCs w:val="20"/>
        </w:rPr>
        <w:t>րդհոդվածի</w:t>
      </w:r>
      <w:r w:rsidR="00784DE6" w:rsidRPr="00220F38">
        <w:rPr>
          <w:rFonts w:ascii="Sylfaen" w:hAnsi="Sylfaen" w:cs="Sylfaen"/>
          <w:sz w:val="20"/>
          <w:szCs w:val="20"/>
          <w:lang w:val="es-ES"/>
        </w:rPr>
        <w:t xml:space="preserve"> 1-</w:t>
      </w:r>
      <w:r w:rsidR="00784DE6" w:rsidRPr="00220F38">
        <w:rPr>
          <w:rFonts w:ascii="Sylfaen" w:hAnsi="Sylfaen" w:cs="Sylfaen"/>
          <w:sz w:val="20"/>
          <w:szCs w:val="20"/>
        </w:rPr>
        <w:t>ինմասի</w:t>
      </w:r>
      <w:r w:rsidR="00784DE6" w:rsidRPr="00220F38">
        <w:rPr>
          <w:rFonts w:ascii="Sylfaen" w:hAnsi="Sylfaen" w:cs="Sylfaen"/>
          <w:sz w:val="20"/>
          <w:szCs w:val="20"/>
          <w:lang w:val="es-ES"/>
        </w:rPr>
        <w:t xml:space="preserve"> 6-</w:t>
      </w:r>
      <w:r w:rsidR="00784DE6" w:rsidRPr="00220F38">
        <w:rPr>
          <w:rFonts w:ascii="Sylfaen" w:hAnsi="Sylfaen" w:cs="Sylfaen"/>
          <w:sz w:val="20"/>
          <w:szCs w:val="20"/>
        </w:rPr>
        <w:t>րդկետովնախատեսվածցուցակումներառվելը</w:t>
      </w:r>
      <w:r w:rsidR="00784DE6" w:rsidRPr="00220F38">
        <w:rPr>
          <w:rFonts w:ascii="Sylfaen" w:hAnsi="Sylfaen" w:cs="Sylfaen"/>
          <w:sz w:val="20"/>
          <w:szCs w:val="20"/>
          <w:lang w:val="es-ES"/>
        </w:rPr>
        <w:t xml:space="preserve">, </w:t>
      </w:r>
      <w:r w:rsidR="00784DE6" w:rsidRPr="00220F38">
        <w:rPr>
          <w:rFonts w:ascii="Sylfaen" w:hAnsi="Sylfaen" w:cs="Sylfaen"/>
          <w:sz w:val="20"/>
          <w:szCs w:val="20"/>
        </w:rPr>
        <w:t>դրանումգտնվելուժամանակահատվածում</w:t>
      </w:r>
      <w:r w:rsidR="00784DE6" w:rsidRPr="00220F38">
        <w:rPr>
          <w:rFonts w:ascii="Sylfaen" w:hAnsi="Sylfaen" w:cs="Sylfaen"/>
          <w:sz w:val="20"/>
          <w:szCs w:val="20"/>
          <w:lang w:val="es-ES"/>
        </w:rPr>
        <w:t xml:space="preserve">, </w:t>
      </w:r>
      <w:r w:rsidR="00784DE6" w:rsidRPr="00220F38">
        <w:rPr>
          <w:rFonts w:ascii="Sylfaen" w:hAnsi="Sylfaen" w:cs="Sylfaen"/>
          <w:sz w:val="20"/>
          <w:szCs w:val="20"/>
        </w:rPr>
        <w:t>ինքնաբերաբարհանգեցնումէվերջինիսհետփոխկապակցվածանձանցգնումներիգործընթացինմասնակցությանիրավունքիսահմանափակման</w:t>
      </w:r>
      <w:r w:rsidR="00784DE6" w:rsidRPr="00220F38">
        <w:rPr>
          <w:rFonts w:ascii="Sylfaen" w:hAnsi="Sylfaen" w:cs="Sylfaen"/>
          <w:sz w:val="20"/>
          <w:szCs w:val="20"/>
          <w:lang w:val="es-ES"/>
        </w:rPr>
        <w:t>:</w:t>
      </w:r>
    </w:p>
    <w:p w:rsidR="00BA3554" w:rsidRPr="00220F38" w:rsidRDefault="00BA3554" w:rsidP="00EF3662">
      <w:pPr>
        <w:ind w:firstLine="720"/>
        <w:jc w:val="both"/>
        <w:rPr>
          <w:rFonts w:ascii="Sylfaen" w:hAnsi="Sylfaen"/>
          <w:sz w:val="20"/>
          <w:szCs w:val="20"/>
          <w:lang w:val="es-ES"/>
        </w:rPr>
      </w:pPr>
      <w:r w:rsidRPr="00220F38">
        <w:rPr>
          <w:rFonts w:ascii="Sylfaen" w:hAnsi="Sylfaen" w:cs="Sylfaen"/>
          <w:sz w:val="20"/>
          <w:szCs w:val="20"/>
        </w:rPr>
        <w:lastRenderedPageBreak/>
        <w:t>Արգելվումէ</w:t>
      </w:r>
      <w:r w:rsidRPr="00220F38">
        <w:rPr>
          <w:rFonts w:ascii="Sylfaen" w:hAnsi="Sylfaen"/>
          <w:sz w:val="20"/>
          <w:szCs w:val="20"/>
        </w:rPr>
        <w:t>սույնկետովսահմանվածփոխկապակցվածանձանցև</w:t>
      </w:r>
      <w:r w:rsidRPr="00220F38">
        <w:rPr>
          <w:rFonts w:ascii="Sylfaen" w:hAnsi="Sylfaen"/>
          <w:sz w:val="20"/>
          <w:szCs w:val="20"/>
          <w:lang w:val="es-ES"/>
        </w:rPr>
        <w:t xml:space="preserve"> (</w:t>
      </w:r>
      <w:r w:rsidRPr="00220F38">
        <w:rPr>
          <w:rFonts w:ascii="Sylfaen" w:hAnsi="Sylfaen"/>
          <w:sz w:val="20"/>
          <w:szCs w:val="20"/>
        </w:rPr>
        <w:t>կամ</w:t>
      </w:r>
      <w:r w:rsidRPr="00220F38">
        <w:rPr>
          <w:rFonts w:ascii="Sylfaen" w:hAnsi="Sylfaen"/>
          <w:sz w:val="20"/>
          <w:szCs w:val="20"/>
          <w:lang w:val="es-ES"/>
        </w:rPr>
        <w:t xml:space="preserve">) </w:t>
      </w:r>
      <w:r w:rsidRPr="00220F38">
        <w:rPr>
          <w:rFonts w:ascii="Sylfaen" w:hAnsi="Sylfaen" w:cs="Sylfaen"/>
          <w:sz w:val="20"/>
          <w:szCs w:val="20"/>
        </w:rPr>
        <w:t>միևնույնանձի</w:t>
      </w:r>
      <w:r w:rsidRPr="00220F38">
        <w:rPr>
          <w:rFonts w:ascii="Sylfaen" w:hAnsi="Sylfaen"/>
          <w:sz w:val="20"/>
          <w:szCs w:val="20"/>
          <w:lang w:val="es-ES"/>
        </w:rPr>
        <w:t xml:space="preserve"> (</w:t>
      </w:r>
      <w:r w:rsidRPr="00220F38">
        <w:rPr>
          <w:rFonts w:ascii="Sylfaen" w:hAnsi="Sylfaen" w:cs="Sylfaen"/>
          <w:sz w:val="20"/>
          <w:szCs w:val="20"/>
        </w:rPr>
        <w:t>անձանց</w:t>
      </w:r>
      <w:r w:rsidRPr="00220F38">
        <w:rPr>
          <w:rFonts w:ascii="Sylfaen" w:hAnsi="Sylfaen"/>
          <w:sz w:val="20"/>
          <w:szCs w:val="20"/>
          <w:lang w:val="es-ES"/>
        </w:rPr>
        <w:t xml:space="preserve">) </w:t>
      </w:r>
      <w:r w:rsidRPr="00220F38">
        <w:rPr>
          <w:rFonts w:ascii="Sylfaen" w:hAnsi="Sylfaen" w:cs="Sylfaen"/>
          <w:sz w:val="20"/>
          <w:szCs w:val="20"/>
        </w:rPr>
        <w:t>կողմիցհիմնադրվածկամավելիքանհիսունտոկոսմիևնույնանձի</w:t>
      </w:r>
      <w:r w:rsidRPr="00220F38">
        <w:rPr>
          <w:rFonts w:ascii="Sylfaen" w:hAnsi="Sylfaen"/>
          <w:sz w:val="20"/>
          <w:szCs w:val="20"/>
          <w:lang w:val="es-ES"/>
        </w:rPr>
        <w:t xml:space="preserve"> (</w:t>
      </w:r>
      <w:r w:rsidRPr="00220F38">
        <w:rPr>
          <w:rFonts w:ascii="Sylfaen" w:hAnsi="Sylfaen" w:cs="Sylfaen"/>
          <w:sz w:val="20"/>
          <w:szCs w:val="20"/>
        </w:rPr>
        <w:t>անձանց</w:t>
      </w:r>
      <w:r w:rsidRPr="00220F38">
        <w:rPr>
          <w:rFonts w:ascii="Sylfaen" w:hAnsi="Sylfaen"/>
          <w:sz w:val="20"/>
          <w:szCs w:val="20"/>
          <w:lang w:val="es-ES"/>
        </w:rPr>
        <w:t xml:space="preserve">) </w:t>
      </w:r>
      <w:r w:rsidRPr="00220F38">
        <w:rPr>
          <w:rFonts w:ascii="Sylfaen" w:hAnsi="Sylfaen" w:cs="Sylfaen"/>
          <w:sz w:val="20"/>
          <w:szCs w:val="20"/>
        </w:rPr>
        <w:t>պատկանողբաժնեմաս</w:t>
      </w:r>
      <w:r w:rsidR="001B0D9A" w:rsidRPr="00220F38">
        <w:rPr>
          <w:rFonts w:ascii="Sylfaen" w:hAnsi="Sylfaen"/>
          <w:sz w:val="20"/>
          <w:szCs w:val="20"/>
          <w:lang w:val="es-ES"/>
        </w:rPr>
        <w:t>(</w:t>
      </w:r>
      <w:r w:rsidR="001B0D9A" w:rsidRPr="00220F38">
        <w:rPr>
          <w:rFonts w:ascii="Sylfaen" w:hAnsi="Sylfaen"/>
          <w:sz w:val="20"/>
          <w:szCs w:val="20"/>
        </w:rPr>
        <w:t>փայաբաժին</w:t>
      </w:r>
      <w:r w:rsidR="001B0D9A" w:rsidRPr="00220F38">
        <w:rPr>
          <w:rFonts w:ascii="Sylfaen" w:hAnsi="Sylfaen"/>
          <w:sz w:val="20"/>
          <w:szCs w:val="20"/>
          <w:lang w:val="es-ES"/>
        </w:rPr>
        <w:t xml:space="preserve">) </w:t>
      </w:r>
      <w:r w:rsidRPr="00220F38">
        <w:rPr>
          <w:rFonts w:ascii="Sylfaen" w:hAnsi="Sylfaen" w:cs="Sylfaen"/>
          <w:sz w:val="20"/>
          <w:szCs w:val="20"/>
        </w:rPr>
        <w:t>ունեցողկազմակերպություններիմիաժամանակյամասնակցությունը</w:t>
      </w:r>
      <w:r w:rsidR="00EB487B" w:rsidRPr="00220F38">
        <w:rPr>
          <w:rFonts w:ascii="Sylfaen" w:hAnsi="Sylfaen"/>
          <w:sz w:val="20"/>
          <w:szCs w:val="20"/>
        </w:rPr>
        <w:t>սույն</w:t>
      </w:r>
      <w:r w:rsidR="0028726A" w:rsidRPr="00220F38">
        <w:rPr>
          <w:rFonts w:ascii="Sylfaen" w:hAnsi="Sylfaen"/>
          <w:sz w:val="20"/>
          <w:szCs w:val="20"/>
        </w:rPr>
        <w:t>ընթացակարգին</w:t>
      </w:r>
      <w:r w:rsidR="008628EC" w:rsidRPr="00220F38">
        <w:rPr>
          <w:rFonts w:ascii="Sylfaen" w:hAnsi="Sylfaen" w:cs="Sylfaen"/>
          <w:sz w:val="20"/>
          <w:szCs w:val="20"/>
          <w:lang w:val="es-ES"/>
        </w:rPr>
        <w:t>(</w:t>
      </w:r>
      <w:r w:rsidR="008628EC" w:rsidRPr="00220F38">
        <w:rPr>
          <w:rFonts w:ascii="Sylfaen" w:hAnsi="Sylfaen" w:cs="Sylfaen"/>
          <w:sz w:val="20"/>
          <w:szCs w:val="20"/>
        </w:rPr>
        <w:t>միևնույնչափաբաժնին</w:t>
      </w:r>
      <w:r w:rsidR="008628EC" w:rsidRPr="00220F38">
        <w:rPr>
          <w:rFonts w:ascii="Sylfaen" w:hAnsi="Sylfaen" w:cs="Sylfaen"/>
          <w:sz w:val="20"/>
          <w:szCs w:val="20"/>
          <w:lang w:val="es-ES"/>
        </w:rPr>
        <w:t>),</w:t>
      </w:r>
      <w:r w:rsidRPr="00220F38">
        <w:rPr>
          <w:rFonts w:ascii="Sylfaen" w:hAnsi="Sylfaen" w:cs="Sylfaen"/>
          <w:sz w:val="20"/>
          <w:szCs w:val="20"/>
        </w:rPr>
        <w:t>բացառությամբպետությանկամհամայնքներիկողմիցհիմնադրվածկազմակերպություններիև</w:t>
      </w:r>
      <w:r w:rsidRPr="00220F38">
        <w:rPr>
          <w:rFonts w:ascii="Sylfaen" w:hAnsi="Sylfaen" w:cs="Sylfaen"/>
          <w:sz w:val="20"/>
          <w:szCs w:val="20"/>
          <w:lang w:val="es-ES"/>
        </w:rPr>
        <w:t xml:space="preserve"> (</w:t>
      </w:r>
      <w:r w:rsidRPr="00220F38">
        <w:rPr>
          <w:rFonts w:ascii="Sylfaen" w:hAnsi="Sylfaen" w:cs="Sylfaen"/>
          <w:sz w:val="20"/>
          <w:szCs w:val="20"/>
        </w:rPr>
        <w:t>կամ</w:t>
      </w:r>
      <w:r w:rsidRPr="00220F38">
        <w:rPr>
          <w:rFonts w:ascii="Sylfaen" w:hAnsi="Sylfaen" w:cs="Sylfaen"/>
          <w:sz w:val="20"/>
          <w:szCs w:val="20"/>
          <w:lang w:val="es-ES"/>
        </w:rPr>
        <w:t xml:space="preserve">) </w:t>
      </w:r>
      <w:r w:rsidRPr="00220F38">
        <w:rPr>
          <w:rFonts w:ascii="Sylfaen" w:hAnsi="Sylfaen" w:cs="Sylfaen"/>
          <w:sz w:val="20"/>
        </w:rPr>
        <w:t>համատեղ</w:t>
      </w:r>
      <w:r w:rsidRPr="00220F38">
        <w:rPr>
          <w:rFonts w:ascii="Sylfaen" w:hAnsi="Sylfaen" w:cs="Times Armenian"/>
          <w:sz w:val="20"/>
        </w:rPr>
        <w:t>գ</w:t>
      </w:r>
      <w:r w:rsidRPr="00220F38">
        <w:rPr>
          <w:rFonts w:ascii="Sylfaen" w:hAnsi="Sylfaen" w:cs="Sylfaen"/>
          <w:sz w:val="20"/>
        </w:rPr>
        <w:t>ործունեությանկար</w:t>
      </w:r>
      <w:r w:rsidRPr="00220F38">
        <w:rPr>
          <w:rFonts w:ascii="Sylfaen" w:hAnsi="Sylfaen" w:cs="Times Armenian"/>
          <w:sz w:val="20"/>
        </w:rPr>
        <w:t>գ</w:t>
      </w:r>
      <w:r w:rsidRPr="00220F38">
        <w:rPr>
          <w:rFonts w:ascii="Sylfaen" w:hAnsi="Sylfaen" w:cs="Sylfaen"/>
          <w:sz w:val="20"/>
        </w:rPr>
        <w:t>ով</w:t>
      </w:r>
      <w:r w:rsidRPr="00220F38">
        <w:rPr>
          <w:rFonts w:ascii="Sylfaen" w:hAnsi="Sylfaen" w:cs="Times Armenian"/>
          <w:sz w:val="20"/>
          <w:lang w:val="af-ZA"/>
        </w:rPr>
        <w:t>(</w:t>
      </w:r>
      <w:r w:rsidRPr="00220F38">
        <w:rPr>
          <w:rFonts w:ascii="Sylfaen" w:hAnsi="Sylfaen" w:cs="Sylfaen"/>
          <w:sz w:val="20"/>
        </w:rPr>
        <w:t>կոնսորցիումով</w:t>
      </w:r>
      <w:r w:rsidRPr="00220F38">
        <w:rPr>
          <w:rFonts w:ascii="Sylfaen" w:hAnsi="Sylfaen" w:cs="Times Armenian"/>
          <w:sz w:val="20"/>
          <w:lang w:val="af-ZA"/>
        </w:rPr>
        <w:t xml:space="preserve">) </w:t>
      </w:r>
      <w:r w:rsidRPr="00220F38">
        <w:rPr>
          <w:rFonts w:ascii="Sylfaen" w:hAnsi="Sylfaen" w:cs="Times Armenian"/>
          <w:sz w:val="20"/>
        </w:rPr>
        <w:t>գ</w:t>
      </w:r>
      <w:r w:rsidRPr="00220F38">
        <w:rPr>
          <w:rFonts w:ascii="Sylfaen" w:hAnsi="Sylfaen" w:cs="Sylfaen"/>
          <w:sz w:val="20"/>
        </w:rPr>
        <w:t>նումների</w:t>
      </w:r>
      <w:r w:rsidRPr="00220F38">
        <w:rPr>
          <w:rFonts w:ascii="Sylfaen" w:hAnsi="Sylfaen" w:cs="Times Armenian"/>
          <w:sz w:val="20"/>
        </w:rPr>
        <w:t>գ</w:t>
      </w:r>
      <w:r w:rsidRPr="00220F38">
        <w:rPr>
          <w:rFonts w:ascii="Sylfaen" w:hAnsi="Sylfaen" w:cs="Sylfaen"/>
          <w:sz w:val="20"/>
        </w:rPr>
        <w:t>ործընթացին</w:t>
      </w:r>
      <w:r w:rsidRPr="00220F38">
        <w:rPr>
          <w:rFonts w:ascii="Sylfaen" w:hAnsi="Sylfaen" w:cs="Sylfaen"/>
          <w:sz w:val="20"/>
          <w:szCs w:val="20"/>
        </w:rPr>
        <w:t>մասնակցությանդեպքերի</w:t>
      </w:r>
      <w:r w:rsidRPr="00220F38">
        <w:rPr>
          <w:rFonts w:ascii="Sylfaen" w:hAnsi="Sylfaen" w:cs="Sylfaen"/>
          <w:sz w:val="20"/>
          <w:szCs w:val="20"/>
          <w:lang w:val="es-ES"/>
        </w:rPr>
        <w:t>:</w:t>
      </w:r>
    </w:p>
    <w:p w:rsidR="00D5674E" w:rsidRPr="00220F38" w:rsidRDefault="009F18D0" w:rsidP="00EF3662">
      <w:pPr>
        <w:pStyle w:val="af4"/>
        <w:spacing w:before="0" w:beforeAutospacing="0" w:after="0" w:afterAutospacing="0"/>
        <w:ind w:firstLine="708"/>
        <w:jc w:val="both"/>
        <w:rPr>
          <w:rFonts w:ascii="Sylfaen" w:hAnsi="Sylfaen"/>
          <w:sz w:val="20"/>
          <w:szCs w:val="20"/>
          <w:lang w:val="hy-AM"/>
        </w:rPr>
      </w:pPr>
      <w:r w:rsidRPr="00220F38">
        <w:rPr>
          <w:rFonts w:ascii="Sylfaen" w:hAnsi="Sylfaen"/>
          <w:sz w:val="20"/>
          <w:szCs w:val="20"/>
        </w:rPr>
        <w:t>Կարգի</w:t>
      </w:r>
      <w:r w:rsidRPr="00220F38">
        <w:rPr>
          <w:rFonts w:ascii="Sylfaen" w:hAnsi="Sylfaen"/>
          <w:sz w:val="20"/>
          <w:szCs w:val="20"/>
          <w:lang w:val="es-ES"/>
        </w:rPr>
        <w:t xml:space="preserve"> 119-</w:t>
      </w:r>
      <w:r w:rsidRPr="00220F38">
        <w:rPr>
          <w:rFonts w:ascii="Sylfaen" w:hAnsi="Sylfaen"/>
          <w:sz w:val="20"/>
          <w:szCs w:val="20"/>
        </w:rPr>
        <w:t>րդ</w:t>
      </w:r>
      <w:r w:rsidR="00EB487B" w:rsidRPr="00220F38">
        <w:rPr>
          <w:rFonts w:ascii="Sylfaen" w:hAnsi="Sylfaen"/>
          <w:sz w:val="20"/>
          <w:szCs w:val="20"/>
        </w:rPr>
        <w:t>կետի</w:t>
      </w:r>
      <w:r w:rsidR="00D5674E" w:rsidRPr="00220F38">
        <w:rPr>
          <w:rFonts w:ascii="Sylfaen" w:hAnsi="Sylfaen"/>
          <w:sz w:val="20"/>
          <w:szCs w:val="20"/>
          <w:lang w:val="hy-AM"/>
        </w:rPr>
        <w:t>իմաստով`</w:t>
      </w:r>
    </w:p>
    <w:p w:rsidR="00D5674E" w:rsidRPr="00220F38" w:rsidRDefault="00D5674E" w:rsidP="00EF3662">
      <w:pPr>
        <w:pStyle w:val="af4"/>
        <w:spacing w:before="0" w:beforeAutospacing="0" w:after="0" w:afterAutospacing="0"/>
        <w:ind w:firstLine="708"/>
        <w:jc w:val="both"/>
        <w:rPr>
          <w:rFonts w:ascii="Sylfaen" w:hAnsi="Sylfaen"/>
          <w:color w:val="000000"/>
          <w:sz w:val="20"/>
          <w:szCs w:val="20"/>
          <w:lang w:val="hy-AM"/>
        </w:rPr>
      </w:pPr>
      <w:r w:rsidRPr="00220F38">
        <w:rPr>
          <w:rFonts w:ascii="Sylfaen" w:hAnsi="Sylfaen"/>
          <w:sz w:val="20"/>
          <w:szCs w:val="20"/>
          <w:lang w:val="hy-AM"/>
        </w:rPr>
        <w:t>1</w:t>
      </w:r>
      <w:r w:rsidRPr="00220F38">
        <w:rPr>
          <w:rFonts w:ascii="Sylfaen" w:hAnsi="Sylfaen"/>
          <w:color w:val="000000"/>
          <w:sz w:val="20"/>
          <w:szCs w:val="20"/>
          <w:lang w:val="hy-AM"/>
        </w:rPr>
        <w:t xml:space="preserve">) </w:t>
      </w:r>
      <w:r w:rsidRPr="00220F38">
        <w:rPr>
          <w:rFonts w:ascii="Sylfaen" w:hAnsi="Sylfaen"/>
          <w:sz w:val="20"/>
          <w:szCs w:val="20"/>
          <w:lang w:val="hy-AM"/>
        </w:rPr>
        <w:t xml:space="preserve">ֆիզիկական </w:t>
      </w:r>
      <w:r w:rsidRPr="00220F38">
        <w:rPr>
          <w:rFonts w:ascii="Sylfaen" w:hAnsi="Sylfaen" w:cs="GHEA Grapalat"/>
          <w:color w:val="000000"/>
          <w:sz w:val="20"/>
          <w:szCs w:val="20"/>
          <w:lang w:val="hy-AM"/>
        </w:rPr>
        <w:t xml:space="preserve">անձինք համարվում են փոխկապակցված, </w:t>
      </w:r>
      <w:r w:rsidRPr="00220F38">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20F38" w:rsidRDefault="00D5674E" w:rsidP="00EF3662">
      <w:pPr>
        <w:pStyle w:val="af4"/>
        <w:spacing w:before="0" w:beforeAutospacing="0" w:after="0" w:afterAutospacing="0"/>
        <w:ind w:firstLine="708"/>
        <w:jc w:val="both"/>
        <w:rPr>
          <w:rFonts w:ascii="Sylfaen" w:hAnsi="Sylfaen"/>
          <w:color w:val="000000"/>
          <w:sz w:val="20"/>
          <w:szCs w:val="20"/>
          <w:lang w:val="hy-AM"/>
        </w:rPr>
      </w:pPr>
      <w:r w:rsidRPr="00220F38">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20F38" w:rsidRDefault="00D5674E" w:rsidP="00EF3662">
      <w:pPr>
        <w:pStyle w:val="af4"/>
        <w:spacing w:before="0" w:beforeAutospacing="0" w:after="0" w:afterAutospacing="0"/>
        <w:ind w:firstLine="708"/>
        <w:jc w:val="both"/>
        <w:rPr>
          <w:rFonts w:ascii="Sylfaen" w:hAnsi="Sylfaen"/>
          <w:color w:val="000000"/>
          <w:sz w:val="20"/>
          <w:szCs w:val="20"/>
          <w:lang w:val="hy-AM"/>
        </w:rPr>
      </w:pPr>
      <w:r w:rsidRPr="00220F38">
        <w:rPr>
          <w:rFonts w:ascii="Sylfaen" w:hAnsi="Sylfaen"/>
          <w:color w:val="000000"/>
          <w:sz w:val="20"/>
          <w:szCs w:val="20"/>
          <w:lang w:val="hy-AM"/>
        </w:rPr>
        <w:t>ա. տվյալ իրավաբանական անձի բաժնետոմսերի տաս տոկոսից ավելին տնօրինող մասնակից.</w:t>
      </w:r>
    </w:p>
    <w:p w:rsidR="00D5674E" w:rsidRPr="00220F38" w:rsidRDefault="00D5674E" w:rsidP="00EF3662">
      <w:pPr>
        <w:pStyle w:val="af4"/>
        <w:spacing w:before="0" w:beforeAutospacing="0" w:after="0" w:afterAutospacing="0"/>
        <w:ind w:firstLine="708"/>
        <w:jc w:val="both"/>
        <w:rPr>
          <w:rFonts w:ascii="Sylfaen" w:hAnsi="Sylfaen"/>
          <w:color w:val="000000"/>
          <w:sz w:val="20"/>
          <w:szCs w:val="20"/>
          <w:lang w:val="hy-AM"/>
        </w:rPr>
      </w:pPr>
      <w:r w:rsidRPr="00220F38">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20F38" w:rsidRDefault="00D5674E" w:rsidP="00EF3662">
      <w:pPr>
        <w:pStyle w:val="af4"/>
        <w:spacing w:before="0" w:beforeAutospacing="0" w:after="0" w:afterAutospacing="0"/>
        <w:ind w:firstLine="708"/>
        <w:jc w:val="both"/>
        <w:rPr>
          <w:rFonts w:ascii="Sylfaen" w:hAnsi="Sylfaen"/>
          <w:color w:val="000000"/>
          <w:sz w:val="20"/>
          <w:szCs w:val="20"/>
          <w:lang w:val="hy-AM"/>
        </w:rPr>
      </w:pPr>
      <w:r w:rsidRPr="00220F38">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20F38" w:rsidRDefault="00D5674E" w:rsidP="00EF3662">
      <w:pPr>
        <w:pStyle w:val="af4"/>
        <w:spacing w:before="0" w:beforeAutospacing="0" w:after="0" w:afterAutospacing="0"/>
        <w:ind w:firstLine="708"/>
        <w:jc w:val="both"/>
        <w:rPr>
          <w:rFonts w:ascii="Sylfaen" w:hAnsi="Sylfaen"/>
          <w:color w:val="000000"/>
          <w:sz w:val="20"/>
          <w:szCs w:val="20"/>
          <w:lang w:val="hy-AM"/>
        </w:rPr>
      </w:pPr>
      <w:r w:rsidRPr="00220F38">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20F38" w:rsidRDefault="00D5674E" w:rsidP="00EF3662">
      <w:pPr>
        <w:pStyle w:val="af4"/>
        <w:spacing w:before="0" w:beforeAutospacing="0" w:after="0" w:afterAutospacing="0"/>
        <w:ind w:firstLine="708"/>
        <w:jc w:val="both"/>
        <w:rPr>
          <w:rFonts w:ascii="Sylfaen" w:hAnsi="Sylfaen"/>
          <w:color w:val="000000"/>
          <w:sz w:val="20"/>
          <w:szCs w:val="20"/>
          <w:lang w:val="hy-AM"/>
        </w:rPr>
      </w:pPr>
      <w:r w:rsidRPr="00220F38">
        <w:rPr>
          <w:rFonts w:ascii="Sylfaen" w:hAnsi="Sylfaen"/>
          <w:sz w:val="20"/>
          <w:szCs w:val="20"/>
          <w:lang w:val="hy-AM"/>
        </w:rPr>
        <w:t xml:space="preserve">3) ֆիզիկական անձի կարգավիճակ չունեցող մասնակիցները </w:t>
      </w:r>
      <w:r w:rsidRPr="00220F38">
        <w:rPr>
          <w:rFonts w:ascii="Sylfaen" w:hAnsi="Sylfaen"/>
          <w:color w:val="000000"/>
          <w:sz w:val="20"/>
          <w:szCs w:val="20"/>
          <w:lang w:val="hy-AM"/>
        </w:rPr>
        <w:t xml:space="preserve">համարվում են փոխկապակցված, եթե` </w:t>
      </w:r>
    </w:p>
    <w:p w:rsidR="00D5674E" w:rsidRPr="00220F38" w:rsidRDefault="00D5674E" w:rsidP="00EF3662">
      <w:pPr>
        <w:pStyle w:val="af4"/>
        <w:spacing w:before="0" w:beforeAutospacing="0" w:after="0" w:afterAutospacing="0"/>
        <w:ind w:firstLine="269"/>
        <w:jc w:val="both"/>
        <w:rPr>
          <w:rFonts w:ascii="Sylfaen" w:hAnsi="Sylfaen"/>
          <w:color w:val="000000"/>
          <w:sz w:val="20"/>
          <w:szCs w:val="20"/>
          <w:lang w:val="hy-AM"/>
        </w:rPr>
      </w:pPr>
      <w:r w:rsidRPr="00220F38">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20F38" w:rsidRDefault="00D5674E" w:rsidP="00EF3662">
      <w:pPr>
        <w:pStyle w:val="af4"/>
        <w:spacing w:before="0" w:beforeAutospacing="0" w:after="0" w:afterAutospacing="0"/>
        <w:ind w:firstLine="269"/>
        <w:jc w:val="both"/>
        <w:rPr>
          <w:rFonts w:ascii="Sylfaen" w:hAnsi="Sylfaen"/>
          <w:color w:val="000000"/>
          <w:sz w:val="20"/>
          <w:szCs w:val="20"/>
          <w:lang w:val="hy-AM"/>
        </w:rPr>
      </w:pPr>
      <w:r w:rsidRPr="00220F38">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20F38" w:rsidRDefault="00D5674E" w:rsidP="00EF3662">
      <w:pPr>
        <w:pStyle w:val="af4"/>
        <w:spacing w:before="0" w:beforeAutospacing="0" w:after="0" w:afterAutospacing="0"/>
        <w:ind w:firstLine="708"/>
        <w:jc w:val="both"/>
        <w:rPr>
          <w:rFonts w:ascii="Sylfaen" w:hAnsi="Sylfaen"/>
          <w:sz w:val="20"/>
          <w:szCs w:val="20"/>
          <w:lang w:val="hy-AM"/>
        </w:rPr>
      </w:pPr>
      <w:r w:rsidRPr="00220F38">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20F38" w:rsidRDefault="00D5674E" w:rsidP="00EF3662">
      <w:pPr>
        <w:pStyle w:val="af4"/>
        <w:spacing w:before="0" w:beforeAutospacing="0" w:after="0" w:afterAutospacing="0"/>
        <w:ind w:firstLine="708"/>
        <w:jc w:val="both"/>
        <w:rPr>
          <w:rFonts w:ascii="Sylfaen" w:hAnsi="Sylfaen"/>
          <w:color w:val="000000"/>
          <w:sz w:val="20"/>
          <w:szCs w:val="20"/>
          <w:lang w:val="hy-AM"/>
        </w:rPr>
      </w:pPr>
      <w:r w:rsidRPr="00220F38">
        <w:rPr>
          <w:rFonts w:ascii="Sylfaen" w:hAnsi="Sylfaen"/>
          <w:color w:val="000000"/>
          <w:sz w:val="20"/>
          <w:szCs w:val="20"/>
          <w:lang w:val="hy-AM"/>
        </w:rPr>
        <w:t>դ. նրանք գործել կամ գործում են համաձայնեցված՝ ելնելով ընդհանուր տնտեսական շահերից.</w:t>
      </w:r>
    </w:p>
    <w:p w:rsidR="00D5674E" w:rsidRPr="00220F38" w:rsidRDefault="00D5674E" w:rsidP="00EF3662">
      <w:pPr>
        <w:ind w:firstLine="284"/>
        <w:jc w:val="both"/>
        <w:rPr>
          <w:rFonts w:ascii="Sylfaen" w:hAnsi="Sylfaen"/>
          <w:color w:val="000000"/>
          <w:sz w:val="20"/>
          <w:szCs w:val="20"/>
          <w:lang w:val="hy-AM"/>
        </w:rPr>
      </w:pPr>
      <w:r w:rsidRPr="00220F38">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220F38">
        <w:rPr>
          <w:rFonts w:ascii="Sylfaen" w:hAnsi="Sylfaen"/>
          <w:color w:val="000000"/>
          <w:sz w:val="20"/>
          <w:szCs w:val="20"/>
          <w:lang w:val="hy-AM"/>
        </w:rPr>
        <w:t>թոռները,</w:t>
      </w:r>
      <w:r w:rsidRPr="00220F38">
        <w:rPr>
          <w:rFonts w:ascii="Sylfaen" w:hAnsi="Sylfaen"/>
          <w:color w:val="000000"/>
          <w:sz w:val="20"/>
          <w:szCs w:val="20"/>
          <w:lang w:val="hy-AM"/>
        </w:rPr>
        <w:t xml:space="preserve"> քրոջ կամ եղբոր ամուսինն ու երեխաները:</w:t>
      </w:r>
    </w:p>
    <w:p w:rsidR="00D54E6F" w:rsidRPr="00220F38" w:rsidRDefault="00096865" w:rsidP="00EF3662">
      <w:pPr>
        <w:ind w:firstLine="567"/>
        <w:jc w:val="both"/>
        <w:rPr>
          <w:rFonts w:ascii="Sylfaen" w:hAnsi="Sylfaen" w:cs="Arial"/>
          <w:color w:val="FFFFFF"/>
          <w:sz w:val="20"/>
          <w:lang w:val="hy-AM"/>
        </w:rPr>
      </w:pPr>
      <w:r w:rsidRPr="00220F38">
        <w:rPr>
          <w:rFonts w:ascii="Sylfaen" w:hAnsi="Sylfaen" w:cs="Arial Armenian"/>
          <w:sz w:val="20"/>
          <w:lang w:val="hy-AM"/>
        </w:rPr>
        <w:t>2.</w:t>
      </w:r>
      <w:r w:rsidR="007968A3" w:rsidRPr="00220F38">
        <w:rPr>
          <w:rFonts w:ascii="Sylfaen" w:hAnsi="Sylfaen" w:cs="Arial Armenian"/>
          <w:sz w:val="20"/>
          <w:lang w:val="hy-AM"/>
        </w:rPr>
        <w:t>4</w:t>
      </w:r>
      <w:r w:rsidRPr="00220F38">
        <w:rPr>
          <w:rFonts w:ascii="Sylfaen" w:hAnsi="Sylfaen" w:cs="Sylfaen"/>
          <w:sz w:val="20"/>
          <w:lang w:val="hy-AM"/>
        </w:rPr>
        <w:t>Մասնակիցը</w:t>
      </w:r>
      <w:r w:rsidR="003A7A32" w:rsidRPr="00220F38">
        <w:rPr>
          <w:rFonts w:ascii="Sylfaen" w:hAnsi="Sylfaen" w:cs="Arial"/>
          <w:sz w:val="20"/>
          <w:lang w:val="hy-AM"/>
        </w:rPr>
        <w:t>ընտրված մասնակից ճանաչվելու դեպքում</w:t>
      </w:r>
      <w:r w:rsidR="00226C61" w:rsidRPr="00220F38">
        <w:rPr>
          <w:rFonts w:ascii="Sylfaen" w:hAnsi="Sylfaen"/>
          <w:color w:val="000000"/>
          <w:sz w:val="20"/>
          <w:szCs w:val="20"/>
          <w:lang w:val="hy-AM"/>
        </w:rPr>
        <w:t xml:space="preserve"> ներկայացնում է որակավորման ապահովում՝ սույն հրավերով սահմանված կարգով և չափով:</w:t>
      </w:r>
    </w:p>
    <w:p w:rsidR="000A6B75" w:rsidRPr="00220F38" w:rsidRDefault="000A6B75" w:rsidP="00EF3662">
      <w:pPr>
        <w:pStyle w:val="norm"/>
        <w:spacing w:line="240" w:lineRule="auto"/>
        <w:ind w:firstLine="540"/>
        <w:rPr>
          <w:rFonts w:ascii="Sylfaen" w:hAnsi="Sylfaen" w:cs="Sylfaen"/>
          <w:sz w:val="20"/>
          <w:szCs w:val="24"/>
          <w:lang w:val="af-ZA" w:eastAsia="en-US"/>
        </w:rPr>
      </w:pPr>
      <w:r w:rsidRPr="00220F38">
        <w:rPr>
          <w:rFonts w:ascii="Sylfaen" w:hAnsi="Sylfaen" w:cs="Sylfaen"/>
          <w:sz w:val="20"/>
          <w:szCs w:val="24"/>
          <w:lang w:val="hy-AM" w:eastAsia="en-US"/>
        </w:rPr>
        <w:t>2.</w:t>
      </w:r>
      <w:r w:rsidR="00712340" w:rsidRPr="00220F38">
        <w:rPr>
          <w:rFonts w:ascii="Sylfaen" w:hAnsi="Sylfaen" w:cs="Sylfaen"/>
          <w:sz w:val="20"/>
          <w:szCs w:val="24"/>
          <w:lang w:val="hy-AM" w:eastAsia="en-US"/>
        </w:rPr>
        <w:t xml:space="preserve">5 </w:t>
      </w:r>
      <w:r w:rsidRPr="00220F38">
        <w:rPr>
          <w:rFonts w:ascii="Sylfaen" w:hAnsi="Sylfaen" w:cs="Sylfaen"/>
          <w:sz w:val="20"/>
          <w:szCs w:val="24"/>
          <w:lang w:val="hy-AM" w:eastAsia="en-US"/>
        </w:rPr>
        <w:t>Սույն ընթացակարգի շրջանակում կնքվելիք պայմանագիրըկարող</w:t>
      </w:r>
      <w:r w:rsidRPr="00220F38">
        <w:rPr>
          <w:rFonts w:ascii="Sylfaen" w:hAnsi="Sylfaen" w:cs="Sylfaen"/>
          <w:sz w:val="20"/>
          <w:szCs w:val="24"/>
          <w:lang w:val="af-ZA" w:eastAsia="en-US"/>
        </w:rPr>
        <w:t xml:space="preserve"> է </w:t>
      </w:r>
      <w:r w:rsidRPr="00220F38">
        <w:rPr>
          <w:rFonts w:ascii="Sylfaen" w:hAnsi="Sylfaen" w:cs="Sylfaen"/>
          <w:sz w:val="20"/>
          <w:szCs w:val="24"/>
          <w:lang w:val="hy-AM" w:eastAsia="en-US"/>
        </w:rPr>
        <w:t>իրականացվելգործակալությանպայմանագիրկնքելումիջոցով։</w:t>
      </w:r>
      <w:r w:rsidRPr="00F752BD">
        <w:rPr>
          <w:rFonts w:ascii="Sylfaen" w:hAnsi="Sylfaen" w:cs="Sylfaen"/>
          <w:sz w:val="20"/>
          <w:szCs w:val="24"/>
          <w:lang w:val="hy-AM" w:eastAsia="en-US"/>
        </w:rPr>
        <w:t>Գործակալությանպայմանագրիկողմչիկարողհանդիսանալսույնընթացակարգին</w:t>
      </w:r>
      <w:r w:rsidR="003A7A32" w:rsidRPr="00220F38">
        <w:rPr>
          <w:rFonts w:ascii="Sylfaen" w:hAnsi="Sylfaen" w:cs="Sylfaen"/>
          <w:sz w:val="20"/>
          <w:lang w:val="af-ZA"/>
        </w:rPr>
        <w:t>(</w:t>
      </w:r>
      <w:r w:rsidR="003A7A32" w:rsidRPr="00F752BD">
        <w:rPr>
          <w:rFonts w:ascii="Sylfaen" w:hAnsi="Sylfaen" w:cs="Sylfaen"/>
          <w:sz w:val="20"/>
          <w:lang w:val="hy-AM"/>
        </w:rPr>
        <w:t>միևնույնչափաբաժնին</w:t>
      </w:r>
      <w:r w:rsidR="003A7A32" w:rsidRPr="00220F38">
        <w:rPr>
          <w:rFonts w:ascii="Sylfaen" w:hAnsi="Sylfaen" w:cs="Sylfaen"/>
          <w:sz w:val="20"/>
          <w:lang w:val="af-ZA"/>
        </w:rPr>
        <w:t xml:space="preserve">) </w:t>
      </w:r>
      <w:r w:rsidRPr="00F752BD">
        <w:rPr>
          <w:rFonts w:ascii="Sylfaen" w:hAnsi="Sylfaen" w:cs="Sylfaen"/>
          <w:sz w:val="20"/>
          <w:szCs w:val="24"/>
          <w:lang w:val="hy-AM" w:eastAsia="en-US"/>
        </w:rPr>
        <w:t>մասնակցելունպատակովհայտներկայացրածմասնակիցը</w:t>
      </w:r>
      <w:r w:rsidRPr="00220F38">
        <w:rPr>
          <w:rFonts w:ascii="Sylfaen" w:hAnsi="Sylfaen" w:cs="Sylfaen"/>
          <w:sz w:val="20"/>
          <w:szCs w:val="24"/>
          <w:lang w:val="af-ZA" w:eastAsia="en-US"/>
        </w:rPr>
        <w:t xml:space="preserve">: </w:t>
      </w:r>
    </w:p>
    <w:p w:rsidR="000A6B75" w:rsidRPr="00220F38" w:rsidRDefault="000A6B75" w:rsidP="00EF3662">
      <w:pPr>
        <w:pStyle w:val="23"/>
        <w:spacing w:line="240" w:lineRule="auto"/>
        <w:rPr>
          <w:rFonts w:ascii="Sylfaen" w:hAnsi="Sylfaen" w:cs="Sylfaen"/>
          <w:szCs w:val="24"/>
        </w:rPr>
      </w:pPr>
      <w:r w:rsidRPr="00220F38">
        <w:rPr>
          <w:rFonts w:ascii="Sylfaen" w:hAnsi="Sylfaen" w:cs="Sylfaen"/>
          <w:szCs w:val="24"/>
        </w:rPr>
        <w:t xml:space="preserve"> 2</w:t>
      </w:r>
      <w:r w:rsidRPr="00220F38">
        <w:rPr>
          <w:rFonts w:ascii="Sylfaen" w:hAnsi="Sylfaen" w:cs="Sylfaen"/>
          <w:szCs w:val="24"/>
          <w:lang w:val="hy-AM"/>
        </w:rPr>
        <w:t>.</w:t>
      </w:r>
      <w:r w:rsidR="00712340" w:rsidRPr="00220F38">
        <w:rPr>
          <w:rFonts w:ascii="Sylfaen" w:hAnsi="Sylfaen" w:cs="Sylfaen"/>
          <w:szCs w:val="24"/>
        </w:rPr>
        <w:t xml:space="preserve">6 </w:t>
      </w:r>
      <w:r w:rsidRPr="00F752BD">
        <w:rPr>
          <w:rFonts w:ascii="Sylfaen" w:hAnsi="Sylfaen" w:cs="Sylfaen"/>
          <w:szCs w:val="24"/>
          <w:lang w:val="hy-AM"/>
        </w:rPr>
        <w:t>Մասնակիցներըկարողենսույնընթացակարգինմասնակցելհամատեղգործունեությանկարգով</w:t>
      </w:r>
      <w:r w:rsidRPr="00220F38">
        <w:rPr>
          <w:rFonts w:ascii="Sylfaen" w:hAnsi="Sylfaen" w:cs="Sylfaen"/>
          <w:szCs w:val="24"/>
        </w:rPr>
        <w:t xml:space="preserve"> (</w:t>
      </w:r>
      <w:r w:rsidRPr="00F752BD">
        <w:rPr>
          <w:rFonts w:ascii="Sylfaen" w:hAnsi="Sylfaen" w:cs="Sylfaen"/>
          <w:szCs w:val="24"/>
          <w:lang w:val="hy-AM"/>
        </w:rPr>
        <w:t>կոնսորցիումով</w:t>
      </w:r>
      <w:r w:rsidRPr="00220F38">
        <w:rPr>
          <w:rFonts w:ascii="Sylfaen" w:hAnsi="Sylfaen" w:cs="Sylfaen"/>
          <w:szCs w:val="24"/>
        </w:rPr>
        <w:t>)</w:t>
      </w:r>
      <w:r w:rsidRPr="00F752BD">
        <w:rPr>
          <w:rFonts w:ascii="Sylfaen" w:hAnsi="Sylfaen" w:cs="Sylfaen"/>
          <w:szCs w:val="24"/>
          <w:lang w:val="hy-AM"/>
        </w:rPr>
        <w:t>։Նմանդեպքում</w:t>
      </w:r>
      <w:r w:rsidRPr="00220F38">
        <w:rPr>
          <w:rFonts w:ascii="Sylfaen" w:hAnsi="Sylfaen" w:cs="Sylfaen"/>
          <w:szCs w:val="24"/>
        </w:rPr>
        <w:t>`</w:t>
      </w:r>
    </w:p>
    <w:p w:rsidR="000A6B75" w:rsidRPr="00220F38" w:rsidRDefault="00712340" w:rsidP="00EF3662">
      <w:pPr>
        <w:pStyle w:val="23"/>
        <w:spacing w:line="240" w:lineRule="auto"/>
        <w:rPr>
          <w:rFonts w:ascii="Sylfaen" w:hAnsi="Sylfaen" w:cs="Sylfaen"/>
          <w:szCs w:val="24"/>
        </w:rPr>
      </w:pPr>
      <w:r w:rsidRPr="00220F38">
        <w:rPr>
          <w:rFonts w:ascii="Sylfaen" w:hAnsi="Sylfaen" w:cs="Sylfaen"/>
          <w:szCs w:val="24"/>
        </w:rPr>
        <w:t>1</w:t>
      </w:r>
      <w:r w:rsidR="000A6B75" w:rsidRPr="00220F38">
        <w:rPr>
          <w:rFonts w:ascii="Sylfaen" w:hAnsi="Sylfaen" w:cs="Sylfaen"/>
          <w:szCs w:val="24"/>
        </w:rPr>
        <w:t xml:space="preserve">) </w:t>
      </w:r>
      <w:r w:rsidR="000A6B75" w:rsidRPr="00F752BD">
        <w:rPr>
          <w:rFonts w:ascii="Sylfaen" w:hAnsi="Sylfaen" w:cs="Sylfaen"/>
          <w:szCs w:val="24"/>
          <w:lang w:val="hy-AM"/>
        </w:rPr>
        <w:t>համատեղգործունեությանպայմանագրիկողմերիցորևէմեկըչիկարողնույնընթացակարգին</w:t>
      </w:r>
      <w:r w:rsidR="003A7A32" w:rsidRPr="00220F38">
        <w:rPr>
          <w:rFonts w:ascii="Sylfaen" w:hAnsi="Sylfaen" w:cs="Sylfaen"/>
        </w:rPr>
        <w:t>(</w:t>
      </w:r>
      <w:r w:rsidR="003A7A32" w:rsidRPr="00F752BD">
        <w:rPr>
          <w:rFonts w:ascii="Sylfaen" w:hAnsi="Sylfaen" w:cs="Sylfaen"/>
          <w:lang w:val="hy-AM"/>
        </w:rPr>
        <w:t>միևնույնչափաբաժնին</w:t>
      </w:r>
      <w:r w:rsidR="003A7A32" w:rsidRPr="00220F38">
        <w:rPr>
          <w:rFonts w:ascii="Sylfaen" w:hAnsi="Sylfaen" w:cs="Sylfaen"/>
        </w:rPr>
        <w:t xml:space="preserve">) </w:t>
      </w:r>
      <w:r w:rsidR="000A6B75" w:rsidRPr="00F752BD">
        <w:rPr>
          <w:rFonts w:ascii="Sylfaen" w:hAnsi="Sylfaen" w:cs="Sylfaen"/>
          <w:szCs w:val="24"/>
          <w:lang w:val="hy-AM"/>
        </w:rPr>
        <w:t>ներկայացնելառանձինհայտ</w:t>
      </w:r>
      <w:r w:rsidR="000A6B75" w:rsidRPr="00220F38">
        <w:rPr>
          <w:rFonts w:ascii="Sylfaen" w:hAnsi="Sylfaen" w:cs="Sylfaen"/>
          <w:szCs w:val="24"/>
        </w:rPr>
        <w:t xml:space="preserve">: </w:t>
      </w:r>
      <w:r w:rsidR="000A6B75" w:rsidRPr="00F752BD">
        <w:rPr>
          <w:rFonts w:ascii="Sylfaen" w:hAnsi="Sylfaen" w:cs="Sylfaen"/>
          <w:szCs w:val="24"/>
          <w:lang w:val="hy-AM"/>
        </w:rPr>
        <w:t>Սույնպարբերությանպահանջիչպահպանմանդեպքում</w:t>
      </w:r>
      <w:r w:rsidR="000A6B75" w:rsidRPr="00220F38">
        <w:rPr>
          <w:rFonts w:ascii="Sylfaen" w:hAnsi="Sylfaen" w:cs="Sylfaen"/>
          <w:szCs w:val="24"/>
        </w:rPr>
        <w:t xml:space="preserve">` </w:t>
      </w:r>
      <w:r w:rsidR="000A6B75" w:rsidRPr="00F752BD">
        <w:rPr>
          <w:rFonts w:ascii="Sylfaen" w:hAnsi="Sylfaen" w:cs="Sylfaen"/>
          <w:szCs w:val="24"/>
          <w:lang w:val="hy-AM"/>
        </w:rPr>
        <w:t>հայտերիբացմաննիստումմերժվումենինչպեսհամատեղգործունեությանկարգով</w:t>
      </w:r>
      <w:r w:rsidR="000A6B75" w:rsidRPr="00220F38">
        <w:rPr>
          <w:rFonts w:ascii="Sylfaen" w:hAnsi="Sylfaen" w:cs="Sylfaen"/>
          <w:szCs w:val="24"/>
        </w:rPr>
        <w:t xml:space="preserve">, </w:t>
      </w:r>
      <w:r w:rsidR="000A6B75" w:rsidRPr="00F752BD">
        <w:rPr>
          <w:rFonts w:ascii="Sylfaen" w:hAnsi="Sylfaen" w:cs="Sylfaen"/>
          <w:szCs w:val="24"/>
          <w:lang w:val="hy-AM"/>
        </w:rPr>
        <w:t>այնպեսէլառանձիններկայացվածհայտերը</w:t>
      </w:r>
      <w:r w:rsidR="000A6B75" w:rsidRPr="00220F38">
        <w:rPr>
          <w:rFonts w:ascii="Sylfaen" w:hAnsi="Sylfaen" w:cs="Sylfaen"/>
          <w:szCs w:val="24"/>
        </w:rPr>
        <w:t>.</w:t>
      </w:r>
    </w:p>
    <w:p w:rsidR="000A6B75" w:rsidRPr="00220F38" w:rsidRDefault="00712340" w:rsidP="00EF3662">
      <w:pPr>
        <w:pStyle w:val="23"/>
        <w:spacing w:line="240" w:lineRule="auto"/>
        <w:ind w:firstLine="567"/>
        <w:rPr>
          <w:rFonts w:ascii="Sylfaen" w:hAnsi="Sylfaen" w:cs="Sylfaen"/>
          <w:szCs w:val="24"/>
          <w:lang w:val="hy-AM"/>
        </w:rPr>
      </w:pPr>
      <w:r w:rsidRPr="00220F38">
        <w:rPr>
          <w:rFonts w:ascii="Sylfaen" w:hAnsi="Sylfaen" w:cs="Sylfaen"/>
          <w:szCs w:val="24"/>
        </w:rPr>
        <w:t>2</w:t>
      </w:r>
      <w:r w:rsidR="000A6B75" w:rsidRPr="00220F38">
        <w:rPr>
          <w:rFonts w:ascii="Sylfaen" w:hAnsi="Sylfaen" w:cs="Sylfaen"/>
          <w:szCs w:val="24"/>
        </w:rPr>
        <w:t>) Մ</w:t>
      </w:r>
      <w:r w:rsidR="000A6B75" w:rsidRPr="00220F38">
        <w:rPr>
          <w:rFonts w:ascii="Sylfaen" w:hAnsi="Sylfaen" w:cs="Sylfaen"/>
          <w:szCs w:val="24"/>
          <w:lang w:val="ru-RU"/>
        </w:rPr>
        <w:t>ասնակիցներըկրումենհամատեղևհամապարտպատասխանատվություն</w:t>
      </w:r>
      <w:r w:rsidR="000A6B75" w:rsidRPr="00220F38">
        <w:rPr>
          <w:rFonts w:ascii="Sylfaen" w:hAnsi="Sylfaen" w:cs="Sylfaen"/>
          <w:szCs w:val="24"/>
        </w:rPr>
        <w:t>:Ընդ որում,</w:t>
      </w:r>
      <w:r w:rsidR="000A6B75" w:rsidRPr="00220F38">
        <w:rPr>
          <w:rFonts w:ascii="Sylfaen" w:hAnsi="Sylfaen" w:cs="Sylfaen"/>
          <w:szCs w:val="24"/>
          <w:lang w:val="ru-RU"/>
        </w:rPr>
        <w:t>կոնսորցիումիանդամիկոնսորցիումիցդուրսգալուդեպքումկոնսորցիումիհետ</w:t>
      </w:r>
      <w:r w:rsidR="00AE4008" w:rsidRPr="00220F38">
        <w:rPr>
          <w:rFonts w:ascii="Sylfaen" w:hAnsi="Sylfaen" w:cs="Sylfaen"/>
          <w:szCs w:val="24"/>
          <w:lang w:val="en-US"/>
        </w:rPr>
        <w:t>պ</w:t>
      </w:r>
      <w:r w:rsidR="000A6B75" w:rsidRPr="00220F38">
        <w:rPr>
          <w:rFonts w:ascii="Sylfaen" w:hAnsi="Sylfaen" w:cs="Sylfaen"/>
          <w:szCs w:val="24"/>
          <w:lang w:val="ru-RU"/>
        </w:rPr>
        <w:t>ատվիրատուիկնքածպայմանագիրըմիակողմանիորենլուծվումէևկոնսորցիումիանդամներինկատմամբկիրառվումենպայմանագրովնախատեսվածպատասխանատվությանմիջոցները</w:t>
      </w:r>
      <w:r w:rsidR="000A6B75" w:rsidRPr="00220F38">
        <w:rPr>
          <w:rFonts w:ascii="Sylfaen" w:hAnsi="Sylfaen" w:cs="Sylfaen"/>
          <w:szCs w:val="24"/>
          <w:lang w:val="hy-AM"/>
        </w:rPr>
        <w:t>:</w:t>
      </w:r>
    </w:p>
    <w:p w:rsidR="001A7DFB" w:rsidRPr="00220F38" w:rsidRDefault="001A7DFB" w:rsidP="00EF3662">
      <w:pPr>
        <w:ind w:firstLine="567"/>
        <w:jc w:val="both"/>
        <w:rPr>
          <w:rFonts w:ascii="Sylfaen" w:hAnsi="Sylfaen"/>
          <w:b/>
          <w:sz w:val="20"/>
          <w:lang w:val="af-ZA"/>
        </w:rPr>
      </w:pPr>
    </w:p>
    <w:p w:rsidR="00096865" w:rsidRPr="00220F38" w:rsidRDefault="002B32D6" w:rsidP="00EF3662">
      <w:pPr>
        <w:jc w:val="center"/>
        <w:rPr>
          <w:rFonts w:ascii="Sylfaen" w:hAnsi="Sylfaen" w:cs="Arial"/>
          <w:b/>
          <w:sz w:val="20"/>
          <w:lang w:val="af-ZA"/>
        </w:rPr>
      </w:pPr>
      <w:r w:rsidRPr="00220F38">
        <w:rPr>
          <w:rFonts w:ascii="Sylfaen" w:hAnsi="Sylfaen"/>
          <w:b/>
          <w:sz w:val="20"/>
          <w:lang w:val="af-ZA"/>
        </w:rPr>
        <w:t xml:space="preserve">3.  </w:t>
      </w:r>
      <w:r w:rsidRPr="00220F38">
        <w:rPr>
          <w:rFonts w:ascii="Sylfaen" w:hAnsi="Sylfaen" w:cs="Sylfaen"/>
          <w:b/>
          <w:sz w:val="20"/>
        </w:rPr>
        <w:t>ՀՐԱՎԵՐԻՊԱՐԶԱԲԱՆՈՒՄԸ</w:t>
      </w:r>
      <w:r w:rsidRPr="00220F38">
        <w:rPr>
          <w:rFonts w:ascii="Sylfaen" w:hAnsi="Sylfaen" w:cs="Arial"/>
          <w:b/>
          <w:sz w:val="20"/>
        </w:rPr>
        <w:t>ԵՎ</w:t>
      </w:r>
      <w:r w:rsidRPr="00220F38">
        <w:rPr>
          <w:rFonts w:ascii="Sylfaen" w:hAnsi="Sylfaen" w:cs="Sylfaen"/>
          <w:b/>
          <w:sz w:val="20"/>
        </w:rPr>
        <w:t>ՀՐԱՎԵՐՈՒՄՓՈՓՈԽՈՒԹՅՈՒՆԿԱՏԱՐԵԼՈՒԿԱՐԳԸ</w:t>
      </w:r>
    </w:p>
    <w:p w:rsidR="00096865" w:rsidRPr="00220F38" w:rsidRDefault="00096865" w:rsidP="00EF3662">
      <w:pPr>
        <w:jc w:val="center"/>
        <w:rPr>
          <w:rFonts w:ascii="Sylfaen" w:hAnsi="Sylfaen"/>
          <w:b/>
          <w:sz w:val="20"/>
          <w:lang w:val="af-ZA"/>
        </w:rPr>
      </w:pPr>
    </w:p>
    <w:p w:rsidR="00096865" w:rsidRPr="00220F38" w:rsidRDefault="00096865" w:rsidP="00EF3662">
      <w:pPr>
        <w:ind w:firstLine="567"/>
        <w:jc w:val="both"/>
        <w:rPr>
          <w:rFonts w:ascii="Sylfaen" w:hAnsi="Sylfaen"/>
          <w:sz w:val="20"/>
          <w:lang w:val="af-ZA"/>
        </w:rPr>
      </w:pPr>
      <w:r w:rsidRPr="00220F38">
        <w:rPr>
          <w:rFonts w:ascii="Sylfaen" w:hAnsi="Sylfaen"/>
          <w:sz w:val="20"/>
          <w:lang w:val="af-ZA"/>
        </w:rPr>
        <w:lastRenderedPageBreak/>
        <w:t xml:space="preserve">3.1 </w:t>
      </w:r>
      <w:r w:rsidRPr="00220F38">
        <w:rPr>
          <w:rFonts w:ascii="Sylfaen" w:hAnsi="Sylfaen" w:cs="Sylfaen"/>
          <w:sz w:val="20"/>
        </w:rPr>
        <w:t>Օրենքի</w:t>
      </w:r>
      <w:r w:rsidRPr="00220F38">
        <w:rPr>
          <w:rFonts w:ascii="Sylfaen" w:hAnsi="Sylfaen" w:cs="Arial"/>
          <w:sz w:val="20"/>
          <w:lang w:val="af-ZA"/>
        </w:rPr>
        <w:t xml:space="preserve"> 2</w:t>
      </w:r>
      <w:r w:rsidR="00525BD2" w:rsidRPr="00220F38">
        <w:rPr>
          <w:rFonts w:ascii="Sylfaen" w:hAnsi="Sylfaen" w:cs="Arial"/>
          <w:sz w:val="20"/>
          <w:lang w:val="af-ZA"/>
        </w:rPr>
        <w:t>9</w:t>
      </w:r>
      <w:r w:rsidRPr="00220F38">
        <w:rPr>
          <w:rFonts w:ascii="Sylfaen" w:hAnsi="Sylfaen" w:cs="Arial"/>
          <w:sz w:val="20"/>
          <w:lang w:val="af-ZA"/>
        </w:rPr>
        <w:t>-</w:t>
      </w:r>
      <w:r w:rsidRPr="00220F38">
        <w:rPr>
          <w:rFonts w:ascii="Sylfaen" w:hAnsi="Sylfaen" w:cs="Sylfaen"/>
          <w:sz w:val="20"/>
        </w:rPr>
        <w:t>րդհոդվածիհամաձայն</w:t>
      </w:r>
      <w:r w:rsidRPr="00220F38">
        <w:rPr>
          <w:rFonts w:ascii="Sylfaen" w:hAnsi="Sylfaen" w:cs="Arial"/>
          <w:sz w:val="20"/>
          <w:lang w:val="af-ZA"/>
        </w:rPr>
        <w:t xml:space="preserve">` </w:t>
      </w:r>
      <w:r w:rsidR="00051B7F" w:rsidRPr="00220F38">
        <w:rPr>
          <w:rFonts w:ascii="Sylfaen" w:hAnsi="Sylfaen" w:cs="Arial"/>
          <w:sz w:val="20"/>
        </w:rPr>
        <w:t>մ</w:t>
      </w:r>
      <w:r w:rsidRPr="00220F38">
        <w:rPr>
          <w:rFonts w:ascii="Sylfaen" w:hAnsi="Sylfaen" w:cs="Sylfaen"/>
          <w:sz w:val="20"/>
        </w:rPr>
        <w:t>ասնակիցնիրավունքունի</w:t>
      </w:r>
      <w:r w:rsidR="00AE4008" w:rsidRPr="00220F38">
        <w:rPr>
          <w:rFonts w:ascii="Sylfaen" w:hAnsi="Sylfaen" w:cs="Sylfaen"/>
          <w:sz w:val="20"/>
        </w:rPr>
        <w:t>պ</w:t>
      </w:r>
      <w:r w:rsidRPr="00220F38">
        <w:rPr>
          <w:rFonts w:ascii="Sylfaen" w:hAnsi="Sylfaen" w:cs="Sylfaen"/>
          <w:sz w:val="20"/>
        </w:rPr>
        <w:t>ատվիրատուիցպահանջելհրավերիպարզաբանում</w:t>
      </w:r>
      <w:r w:rsidR="004D5671" w:rsidRPr="00220F38">
        <w:rPr>
          <w:rFonts w:ascii="Sylfaen" w:hAnsi="Sylfaen" w:cs="Tahoma"/>
          <w:sz w:val="20"/>
        </w:rPr>
        <w:t>։</w:t>
      </w:r>
    </w:p>
    <w:p w:rsidR="00096865" w:rsidRPr="00220F38" w:rsidRDefault="00096865" w:rsidP="00EF3662">
      <w:pPr>
        <w:autoSpaceDE w:val="0"/>
        <w:autoSpaceDN w:val="0"/>
        <w:adjustRightInd w:val="0"/>
        <w:ind w:firstLine="567"/>
        <w:jc w:val="both"/>
        <w:rPr>
          <w:rFonts w:ascii="Sylfaen" w:hAnsi="Sylfaen"/>
          <w:sz w:val="20"/>
          <w:lang w:val="af-ZA"/>
        </w:rPr>
      </w:pPr>
      <w:r w:rsidRPr="00220F38">
        <w:rPr>
          <w:rFonts w:ascii="Sylfaen" w:hAnsi="Sylfaen" w:cs="Sylfaen"/>
          <w:sz w:val="20"/>
        </w:rPr>
        <w:t>Մասնակիցնիրավունքունիհայտերիներկայացմանվերջնաժամկետըլրանալուցառնվազնհինգօրացուցայինօրառաջ</w:t>
      </w:r>
      <w:r w:rsidR="00A3468D" w:rsidRPr="00220F38">
        <w:rPr>
          <w:rFonts w:ascii="Sylfaen" w:hAnsi="Sylfaen" w:cs="Arial"/>
          <w:sz w:val="20"/>
          <w:lang w:val="af-ZA"/>
        </w:rPr>
        <w:t xml:space="preserve">գրավոր </w:t>
      </w:r>
      <w:r w:rsidR="000946A3" w:rsidRPr="00220F38">
        <w:rPr>
          <w:rFonts w:ascii="Sylfaen" w:hAnsi="Sylfaen" w:cs="Sylfaen"/>
          <w:sz w:val="20"/>
        </w:rPr>
        <w:t>հանձնաժողովից</w:t>
      </w:r>
      <w:r w:rsidRPr="00220F38">
        <w:rPr>
          <w:rFonts w:ascii="Sylfaen" w:hAnsi="Sylfaen" w:cs="Sylfaen"/>
          <w:sz w:val="20"/>
        </w:rPr>
        <w:t>պահանջելուհրավերիպարզաբանում</w:t>
      </w:r>
      <w:r w:rsidR="004D5671" w:rsidRPr="00220F38">
        <w:rPr>
          <w:rFonts w:ascii="Sylfaen" w:hAnsi="Sylfaen" w:cs="Tahoma"/>
          <w:sz w:val="20"/>
        </w:rPr>
        <w:t>։</w:t>
      </w:r>
      <w:r w:rsidR="000946A3" w:rsidRPr="00220F38">
        <w:rPr>
          <w:rFonts w:ascii="Sylfaen" w:hAnsi="Sylfaen"/>
          <w:sz w:val="20"/>
        </w:rPr>
        <w:t>Հանձնաժողովը</w:t>
      </w:r>
      <w:r w:rsidR="000946A3" w:rsidRPr="00220F38">
        <w:rPr>
          <w:rFonts w:ascii="Sylfaen" w:hAnsi="Sylfaen" w:cs="Sylfaen"/>
          <w:sz w:val="20"/>
        </w:rPr>
        <w:t>հարցումը</w:t>
      </w:r>
      <w:r w:rsidRPr="00220F38">
        <w:rPr>
          <w:rFonts w:ascii="Sylfaen" w:hAnsi="Sylfaen" w:cs="Sylfaen"/>
          <w:sz w:val="20"/>
        </w:rPr>
        <w:t>կատարած</w:t>
      </w:r>
      <w:r w:rsidR="000946A3" w:rsidRPr="00220F38">
        <w:rPr>
          <w:rFonts w:ascii="Sylfaen" w:hAnsi="Sylfaen" w:cs="Arial"/>
          <w:sz w:val="20"/>
        </w:rPr>
        <w:t>մ</w:t>
      </w:r>
      <w:r w:rsidR="000946A3" w:rsidRPr="00220F38">
        <w:rPr>
          <w:rFonts w:ascii="Sylfaen" w:hAnsi="Sylfaen" w:cs="Sylfaen"/>
          <w:sz w:val="20"/>
        </w:rPr>
        <w:t>ասնակցին</w:t>
      </w:r>
      <w:r w:rsidRPr="00220F38">
        <w:rPr>
          <w:rFonts w:ascii="Sylfaen" w:hAnsi="Sylfaen" w:cs="Sylfaen"/>
          <w:sz w:val="20"/>
        </w:rPr>
        <w:t>պարզաբանումըտրամադրումէ</w:t>
      </w:r>
      <w:r w:rsidR="00A3468D" w:rsidRPr="00220F38">
        <w:rPr>
          <w:rFonts w:ascii="Sylfaen" w:hAnsi="Sylfaen" w:cs="Sylfaen"/>
          <w:sz w:val="20"/>
          <w:lang w:val="af-ZA"/>
        </w:rPr>
        <w:t>գրավոր</w:t>
      </w:r>
      <w:r w:rsidR="00926875" w:rsidRPr="00220F38">
        <w:rPr>
          <w:rFonts w:ascii="Sylfaen" w:hAnsi="Sylfaen" w:cs="Sylfaen"/>
          <w:sz w:val="20"/>
          <w:lang w:val="af-ZA"/>
        </w:rPr>
        <w:t xml:space="preserve">` </w:t>
      </w:r>
      <w:r w:rsidRPr="00220F38">
        <w:rPr>
          <w:rFonts w:ascii="Sylfaen" w:hAnsi="Sylfaen" w:cs="Sylfaen"/>
          <w:sz w:val="20"/>
        </w:rPr>
        <w:t>հարցում</w:t>
      </w:r>
      <w:r w:rsidR="000946A3" w:rsidRPr="00220F38">
        <w:rPr>
          <w:rFonts w:ascii="Sylfaen" w:hAnsi="Sylfaen" w:cs="Sylfaen"/>
          <w:sz w:val="20"/>
        </w:rPr>
        <w:t>ը</w:t>
      </w:r>
      <w:r w:rsidRPr="00220F38">
        <w:rPr>
          <w:rFonts w:ascii="Sylfaen" w:hAnsi="Sylfaen" w:cs="Sylfaen"/>
          <w:sz w:val="20"/>
        </w:rPr>
        <w:t>ստանալուօրվանհաջորդողեր</w:t>
      </w:r>
      <w:r w:rsidR="00A93710" w:rsidRPr="00220F38">
        <w:rPr>
          <w:rFonts w:ascii="Sylfaen" w:hAnsi="Sylfaen" w:cs="Sylfaen"/>
          <w:sz w:val="20"/>
        </w:rPr>
        <w:t>կու</w:t>
      </w:r>
      <w:r w:rsidRPr="00220F38">
        <w:rPr>
          <w:rFonts w:ascii="Sylfaen" w:hAnsi="Sylfaen" w:cs="Sylfaen"/>
          <w:sz w:val="20"/>
        </w:rPr>
        <w:t>օրացուցայինօրվաընթացքու</w:t>
      </w:r>
      <w:r w:rsidR="00FA6F6C" w:rsidRPr="00220F38">
        <w:rPr>
          <w:rFonts w:ascii="Sylfaen" w:hAnsi="Sylfaen" w:cs="Sylfaen"/>
          <w:sz w:val="20"/>
        </w:rPr>
        <w:t>մ</w:t>
      </w:r>
      <w:r w:rsidR="00FA6F6C" w:rsidRPr="00220F38">
        <w:rPr>
          <w:rFonts w:ascii="Sylfaen" w:hAnsi="Sylfaen" w:cs="Sylfaen"/>
          <w:sz w:val="20"/>
          <w:lang w:val="af-ZA"/>
        </w:rPr>
        <w:t>:</w:t>
      </w:r>
    </w:p>
    <w:p w:rsidR="00096865" w:rsidRPr="00220F38" w:rsidRDefault="00096865" w:rsidP="00EF3662">
      <w:pPr>
        <w:ind w:firstLine="567"/>
        <w:jc w:val="both"/>
        <w:rPr>
          <w:rFonts w:ascii="Sylfaen" w:hAnsi="Sylfaen"/>
          <w:sz w:val="20"/>
          <w:szCs w:val="20"/>
          <w:lang w:val="af-ZA"/>
        </w:rPr>
      </w:pPr>
      <w:r w:rsidRPr="00220F38">
        <w:rPr>
          <w:rFonts w:ascii="Sylfaen" w:hAnsi="Sylfaen"/>
          <w:sz w:val="20"/>
          <w:lang w:val="af-ZA"/>
        </w:rPr>
        <w:t xml:space="preserve">3.2 </w:t>
      </w:r>
      <w:r w:rsidRPr="00220F38">
        <w:rPr>
          <w:rFonts w:ascii="Sylfaen" w:hAnsi="Sylfaen" w:cs="Sylfaen"/>
          <w:sz w:val="20"/>
        </w:rPr>
        <w:t>Հարցմանևպարզաբանումներիբովանդակությանմասինհայտարարությունը</w:t>
      </w:r>
      <w:r w:rsidR="00781688" w:rsidRPr="00220F38">
        <w:rPr>
          <w:rFonts w:ascii="Sylfaen" w:hAnsi="Sylfaen" w:cs="Arial"/>
          <w:sz w:val="20"/>
        </w:rPr>
        <w:t>պարզաբանումըտրամադրելուօրը</w:t>
      </w:r>
      <w:r w:rsidRPr="00220F38">
        <w:rPr>
          <w:rFonts w:ascii="Sylfaen" w:hAnsi="Sylfaen" w:cs="Sylfaen"/>
          <w:sz w:val="20"/>
        </w:rPr>
        <w:t>հրապարակվումէ</w:t>
      </w:r>
      <w:r w:rsidR="00757A3F" w:rsidRPr="00220F38">
        <w:rPr>
          <w:rFonts w:ascii="Sylfaen" w:hAnsi="Sylfaen" w:cs="Sylfaen"/>
          <w:sz w:val="20"/>
          <w:lang w:val="af-ZA"/>
        </w:rPr>
        <w:t xml:space="preserve">www.procurement.am </w:t>
      </w:r>
      <w:r w:rsidR="00757A3F" w:rsidRPr="00220F38">
        <w:rPr>
          <w:rFonts w:ascii="Sylfaen" w:hAnsi="Sylfaen" w:cs="Sylfaen"/>
          <w:sz w:val="20"/>
          <w:lang w:val="ru-RU"/>
        </w:rPr>
        <w:t>հասցեով</w:t>
      </w:r>
      <w:r w:rsidR="00757A3F" w:rsidRPr="00220F38">
        <w:rPr>
          <w:rFonts w:ascii="Sylfaen" w:hAnsi="Sylfaen" w:cs="Sylfaen"/>
          <w:sz w:val="20"/>
        </w:rPr>
        <w:t>գործող</w:t>
      </w:r>
      <w:r w:rsidR="00757A3F" w:rsidRPr="00220F38">
        <w:rPr>
          <w:rFonts w:ascii="Sylfaen" w:hAnsi="Sylfaen" w:cs="Sylfaen"/>
          <w:sz w:val="20"/>
          <w:lang w:val="ru-RU"/>
        </w:rPr>
        <w:t>տեղեկագր</w:t>
      </w:r>
      <w:r w:rsidR="009A73D5" w:rsidRPr="00220F38">
        <w:rPr>
          <w:rFonts w:ascii="Sylfaen" w:hAnsi="Sylfaen" w:cs="Sylfaen"/>
          <w:sz w:val="20"/>
        </w:rPr>
        <w:t>ի</w:t>
      </w:r>
      <w:r w:rsidR="009A73D5" w:rsidRPr="00220F38">
        <w:rPr>
          <w:rFonts w:ascii="Sylfaen" w:hAnsi="Sylfaen" w:cs="Sylfaen"/>
          <w:sz w:val="20"/>
          <w:lang w:val="af-ZA"/>
        </w:rPr>
        <w:t xml:space="preserve"> (</w:t>
      </w:r>
      <w:r w:rsidR="009A73D5" w:rsidRPr="00220F38">
        <w:rPr>
          <w:rFonts w:ascii="Sylfaen" w:hAnsi="Sylfaen" w:cs="Sylfaen"/>
          <w:sz w:val="20"/>
          <w:lang w:val="ru-RU"/>
        </w:rPr>
        <w:t>այսուհետ</w:t>
      </w:r>
      <w:r w:rsidR="009A73D5" w:rsidRPr="00220F38">
        <w:rPr>
          <w:rFonts w:ascii="Sylfaen" w:hAnsi="Sylfaen" w:cs="Sylfaen"/>
          <w:sz w:val="20"/>
          <w:lang w:val="af-ZA"/>
        </w:rPr>
        <w:t xml:space="preserve">` </w:t>
      </w:r>
      <w:r w:rsidR="009A73D5" w:rsidRPr="00220F38">
        <w:rPr>
          <w:rFonts w:ascii="Sylfaen" w:hAnsi="Sylfaen" w:cs="Sylfaen"/>
          <w:sz w:val="20"/>
          <w:lang w:val="ru-RU"/>
        </w:rPr>
        <w:t>տեղեկագիր</w:t>
      </w:r>
      <w:r w:rsidR="009A73D5" w:rsidRPr="00220F38">
        <w:rPr>
          <w:rFonts w:ascii="Sylfaen" w:hAnsi="Sylfaen" w:cs="Sylfaen"/>
          <w:sz w:val="20"/>
          <w:lang w:val="af-ZA"/>
        </w:rPr>
        <w:t xml:space="preserve">) </w:t>
      </w:r>
      <w:r w:rsidR="001C76F7" w:rsidRPr="00220F38">
        <w:rPr>
          <w:rFonts w:ascii="Sylfaen" w:hAnsi="Sylfaen"/>
          <w:lang w:val="af-ZA"/>
        </w:rPr>
        <w:t>«</w:t>
      </w:r>
      <w:r w:rsidR="00051B7F" w:rsidRPr="00220F38">
        <w:rPr>
          <w:rFonts w:ascii="Sylfaen" w:hAnsi="Sylfaen" w:cs="Sylfaen"/>
          <w:sz w:val="20"/>
        </w:rPr>
        <w:t>Գնումներիհայտարարություններ</w:t>
      </w:r>
      <w:r w:rsidR="001C76F7" w:rsidRPr="00220F38">
        <w:rPr>
          <w:rFonts w:ascii="Sylfaen" w:hAnsi="Sylfaen"/>
          <w:lang w:val="af-ZA"/>
        </w:rPr>
        <w:t>»</w:t>
      </w:r>
      <w:r w:rsidR="00051B7F" w:rsidRPr="00220F38">
        <w:rPr>
          <w:rFonts w:ascii="Sylfaen" w:hAnsi="Sylfaen" w:cs="Sylfaen"/>
          <w:sz w:val="20"/>
        </w:rPr>
        <w:t>բաժնի</w:t>
      </w:r>
      <w:r w:rsidR="001C76F7" w:rsidRPr="00220F38">
        <w:rPr>
          <w:rFonts w:ascii="Sylfaen" w:hAnsi="Sylfaen"/>
          <w:lang w:val="af-ZA"/>
        </w:rPr>
        <w:t>«</w:t>
      </w:r>
      <w:r w:rsidR="00051B7F" w:rsidRPr="00220F38">
        <w:rPr>
          <w:rFonts w:ascii="Sylfaen" w:hAnsi="Sylfaen" w:cs="Sylfaen"/>
          <w:sz w:val="20"/>
        </w:rPr>
        <w:t>Հրավերներիպարզաբանումներիվերաբերյալհայտարարություններ</w:t>
      </w:r>
      <w:r w:rsidR="001C76F7" w:rsidRPr="00220F38">
        <w:rPr>
          <w:rFonts w:ascii="Sylfaen" w:hAnsi="Sylfaen"/>
          <w:lang w:val="af-ZA"/>
        </w:rPr>
        <w:t>»</w:t>
      </w:r>
      <w:r w:rsidR="00051B7F" w:rsidRPr="00220F38">
        <w:rPr>
          <w:rFonts w:ascii="Sylfaen" w:hAnsi="Sylfaen" w:cs="Sylfaen"/>
          <w:sz w:val="20"/>
        </w:rPr>
        <w:t>ենթաբա</w:t>
      </w:r>
      <w:r w:rsidR="009A73D5" w:rsidRPr="00220F38">
        <w:rPr>
          <w:rFonts w:ascii="Sylfaen" w:hAnsi="Sylfaen" w:cs="Sylfaen"/>
          <w:sz w:val="20"/>
        </w:rPr>
        <w:t>բաժնում</w:t>
      </w:r>
      <w:r w:rsidR="00781688" w:rsidRPr="00220F38">
        <w:rPr>
          <w:rFonts w:ascii="Sylfaen" w:hAnsi="Sylfaen" w:cs="Sylfaen"/>
          <w:sz w:val="20"/>
          <w:lang w:val="af-ZA"/>
        </w:rPr>
        <w:t>`</w:t>
      </w:r>
      <w:r w:rsidRPr="00220F38">
        <w:rPr>
          <w:rFonts w:ascii="Sylfaen" w:hAnsi="Sylfaen" w:cs="Sylfaen"/>
          <w:sz w:val="20"/>
        </w:rPr>
        <w:t>առանցնշելուհարցումըկատարած</w:t>
      </w:r>
      <w:r w:rsidR="00051B7F" w:rsidRPr="00220F38">
        <w:rPr>
          <w:rFonts w:ascii="Sylfaen" w:hAnsi="Sylfaen" w:cs="Arial"/>
          <w:sz w:val="20"/>
        </w:rPr>
        <w:t>մ</w:t>
      </w:r>
      <w:r w:rsidRPr="00220F38">
        <w:rPr>
          <w:rFonts w:ascii="Sylfaen" w:hAnsi="Sylfaen" w:cs="Sylfaen"/>
          <w:sz w:val="20"/>
        </w:rPr>
        <w:t>ասնակցիտվյալները</w:t>
      </w:r>
      <w:r w:rsidR="004D5671" w:rsidRPr="00220F38">
        <w:rPr>
          <w:rFonts w:ascii="Sylfaen" w:hAnsi="Sylfaen" w:cs="Tahoma"/>
          <w:sz w:val="20"/>
        </w:rPr>
        <w:t>։</w:t>
      </w:r>
    </w:p>
    <w:p w:rsidR="00096865" w:rsidRPr="00220F38" w:rsidRDefault="00096865" w:rsidP="00EF3662">
      <w:pPr>
        <w:autoSpaceDE w:val="0"/>
        <w:autoSpaceDN w:val="0"/>
        <w:adjustRightInd w:val="0"/>
        <w:ind w:firstLine="567"/>
        <w:jc w:val="both"/>
        <w:rPr>
          <w:rFonts w:ascii="Sylfaen" w:hAnsi="Sylfaen" w:cs="Arial Unicode"/>
          <w:sz w:val="20"/>
          <w:lang w:val="af-ZA"/>
        </w:rPr>
      </w:pPr>
      <w:r w:rsidRPr="00220F38">
        <w:rPr>
          <w:rFonts w:ascii="Sylfaen" w:hAnsi="Sylfaen" w:cs="Arial Unicode"/>
          <w:sz w:val="20"/>
          <w:lang w:val="af-ZA"/>
        </w:rPr>
        <w:t xml:space="preserve">3.3 </w:t>
      </w:r>
      <w:r w:rsidRPr="00220F38">
        <w:rPr>
          <w:rFonts w:ascii="Sylfaen" w:hAnsi="Sylfaen" w:cs="Sylfaen"/>
          <w:sz w:val="20"/>
          <w:lang w:val="ru-RU"/>
        </w:rPr>
        <w:t>Պարզաբանումչիտրամադրվում</w:t>
      </w:r>
      <w:r w:rsidRPr="00220F38">
        <w:rPr>
          <w:rFonts w:ascii="Sylfaen" w:hAnsi="Sylfaen" w:cs="Arial Unicode"/>
          <w:sz w:val="20"/>
          <w:lang w:val="af-ZA"/>
        </w:rPr>
        <w:t xml:space="preserve">, </w:t>
      </w:r>
      <w:r w:rsidRPr="00220F38">
        <w:rPr>
          <w:rFonts w:ascii="Sylfaen" w:hAnsi="Sylfaen" w:cs="Sylfaen"/>
          <w:sz w:val="20"/>
          <w:lang w:val="ru-RU"/>
        </w:rPr>
        <w:t>եթեհարցումըկատարվելէսույն</w:t>
      </w:r>
      <w:r w:rsidRPr="00220F38">
        <w:rPr>
          <w:rFonts w:ascii="Sylfaen" w:hAnsi="Sylfaen" w:cs="Sylfaen"/>
          <w:sz w:val="20"/>
        </w:rPr>
        <w:t>բաժն</w:t>
      </w:r>
      <w:r w:rsidRPr="00220F38">
        <w:rPr>
          <w:rFonts w:ascii="Sylfaen" w:hAnsi="Sylfaen" w:cs="Sylfaen"/>
          <w:sz w:val="20"/>
          <w:lang w:val="ru-RU"/>
        </w:rPr>
        <w:t>ովսահմանվածժամկետիխախտմամբ</w:t>
      </w:r>
      <w:r w:rsidRPr="00220F38">
        <w:rPr>
          <w:rFonts w:ascii="Sylfaen" w:hAnsi="Sylfaen" w:cs="Arial Unicode"/>
          <w:sz w:val="20"/>
          <w:lang w:val="af-ZA"/>
        </w:rPr>
        <w:t xml:space="preserve">, </w:t>
      </w:r>
      <w:r w:rsidRPr="00220F38">
        <w:rPr>
          <w:rFonts w:ascii="Sylfaen" w:hAnsi="Sylfaen" w:cs="Sylfaen"/>
          <w:sz w:val="20"/>
          <w:lang w:val="ru-RU"/>
        </w:rPr>
        <w:t>ինչպեսնաև</w:t>
      </w:r>
      <w:r w:rsidRPr="00220F38">
        <w:rPr>
          <w:rFonts w:ascii="Sylfaen" w:hAnsi="Sylfaen" w:cs="Arial Unicode"/>
          <w:sz w:val="20"/>
          <w:lang w:val="af-ZA"/>
        </w:rPr>
        <w:t xml:space="preserve">, </w:t>
      </w:r>
      <w:r w:rsidRPr="00220F38">
        <w:rPr>
          <w:rFonts w:ascii="Sylfaen" w:hAnsi="Sylfaen" w:cs="Sylfaen"/>
          <w:sz w:val="20"/>
          <w:lang w:val="ru-RU"/>
        </w:rPr>
        <w:t>եթեհարցումըդուրսէ</w:t>
      </w:r>
      <w:r w:rsidR="009A73D5" w:rsidRPr="00220F38">
        <w:rPr>
          <w:rFonts w:ascii="Sylfaen" w:hAnsi="Sylfaen" w:cs="Arial Unicode"/>
          <w:sz w:val="20"/>
        </w:rPr>
        <w:t>սույն</w:t>
      </w:r>
      <w:r w:rsidRPr="00220F38">
        <w:rPr>
          <w:rFonts w:ascii="Sylfaen" w:hAnsi="Sylfaen" w:cs="Sylfaen"/>
          <w:sz w:val="20"/>
          <w:lang w:val="ru-RU"/>
        </w:rPr>
        <w:t>հրավերիբովանդակությանշրջանակից</w:t>
      </w:r>
      <w:r w:rsidR="004D5671" w:rsidRPr="00220F38">
        <w:rPr>
          <w:rFonts w:ascii="Sylfaen" w:hAnsi="Sylfaen" w:cs="Tahoma"/>
          <w:sz w:val="20"/>
        </w:rPr>
        <w:t>։</w:t>
      </w:r>
      <w:r w:rsidR="00A4729F" w:rsidRPr="00220F38">
        <w:rPr>
          <w:rFonts w:ascii="Sylfaen" w:hAnsi="Sylfaen"/>
          <w:sz w:val="20"/>
          <w:szCs w:val="20"/>
        </w:rPr>
        <w:t>Ընդորում</w:t>
      </w:r>
      <w:r w:rsidR="00A4729F" w:rsidRPr="00220F38">
        <w:rPr>
          <w:rFonts w:ascii="Sylfaen" w:hAnsi="Sylfaen"/>
          <w:sz w:val="20"/>
          <w:szCs w:val="20"/>
          <w:lang w:val="af-ZA"/>
        </w:rPr>
        <w:t xml:space="preserve">, </w:t>
      </w:r>
      <w:r w:rsidR="00051B7F" w:rsidRPr="00220F38">
        <w:rPr>
          <w:rFonts w:ascii="Sylfaen" w:hAnsi="Sylfaen"/>
          <w:sz w:val="20"/>
          <w:szCs w:val="20"/>
        </w:rPr>
        <w:t>մ</w:t>
      </w:r>
      <w:r w:rsidR="00A4729F" w:rsidRPr="00220F38">
        <w:rPr>
          <w:rFonts w:ascii="Sylfaen" w:hAnsi="Sylfaen"/>
          <w:sz w:val="20"/>
          <w:szCs w:val="20"/>
        </w:rPr>
        <w:t>ասնակիցըգրավործանուցվումէպարզաբանումչտրամադրելուհիմքերիմասին</w:t>
      </w:r>
      <w:r w:rsidR="00A4729F" w:rsidRPr="00220F38">
        <w:rPr>
          <w:rFonts w:ascii="Sylfaen" w:hAnsi="Sylfaen"/>
          <w:sz w:val="20"/>
          <w:szCs w:val="20"/>
          <w:lang w:val="af-ZA"/>
        </w:rPr>
        <w:t xml:space="preserve">` </w:t>
      </w:r>
      <w:r w:rsidR="00A4729F" w:rsidRPr="00220F38">
        <w:rPr>
          <w:rFonts w:ascii="Sylfaen" w:hAnsi="Sylfaen" w:cs="Sylfaen"/>
          <w:sz w:val="20"/>
          <w:szCs w:val="20"/>
        </w:rPr>
        <w:t>հարցումըստանալուօրվանհաջորդողերկուօրացուցայինօրվաընթացքում</w:t>
      </w:r>
      <w:r w:rsidR="00A4729F" w:rsidRPr="00220F38">
        <w:rPr>
          <w:rFonts w:ascii="Sylfaen" w:hAnsi="Sylfaen"/>
          <w:sz w:val="20"/>
          <w:szCs w:val="20"/>
          <w:lang w:val="af-ZA"/>
        </w:rPr>
        <w:t>:</w:t>
      </w:r>
    </w:p>
    <w:p w:rsidR="00096865" w:rsidRPr="00220F38" w:rsidRDefault="00096865" w:rsidP="00EF3662">
      <w:pPr>
        <w:autoSpaceDE w:val="0"/>
        <w:autoSpaceDN w:val="0"/>
        <w:adjustRightInd w:val="0"/>
        <w:ind w:firstLine="567"/>
        <w:jc w:val="both"/>
        <w:rPr>
          <w:rFonts w:ascii="Sylfaen" w:hAnsi="Sylfaen" w:cs="Arial Unicode"/>
          <w:sz w:val="20"/>
          <w:lang w:val="hy-AM"/>
        </w:rPr>
      </w:pPr>
      <w:r w:rsidRPr="00220F38">
        <w:rPr>
          <w:rFonts w:ascii="Sylfaen" w:hAnsi="Sylfaen" w:cs="Arial Unicode"/>
          <w:sz w:val="20"/>
          <w:lang w:val="af-ZA"/>
        </w:rPr>
        <w:t xml:space="preserve">3.4 </w:t>
      </w:r>
      <w:r w:rsidRPr="00220F38">
        <w:rPr>
          <w:rFonts w:ascii="Sylfaen" w:hAnsi="Sylfaen" w:cs="Sylfaen"/>
          <w:sz w:val="20"/>
          <w:lang w:val="ru-RU"/>
        </w:rPr>
        <w:t>Հայտերիներկայացմանվերջնաժամկետըլրանալուցառնվազնհինգօրացուցայինօրառաջհրավերումկարողենկատարվելփոփոխություններ</w:t>
      </w:r>
      <w:r w:rsidR="004D5671" w:rsidRPr="00220F38">
        <w:rPr>
          <w:rFonts w:ascii="Sylfaen" w:hAnsi="Sylfaen" w:cs="Tahoma"/>
          <w:sz w:val="20"/>
        </w:rPr>
        <w:t>։</w:t>
      </w:r>
      <w:r w:rsidRPr="00220F38">
        <w:rPr>
          <w:rFonts w:ascii="Sylfaen" w:hAnsi="Sylfaen" w:cs="Sylfaen"/>
          <w:sz w:val="20"/>
        </w:rPr>
        <w:t>Փ</w:t>
      </w:r>
      <w:r w:rsidRPr="00220F38">
        <w:rPr>
          <w:rFonts w:ascii="Sylfaen" w:hAnsi="Sylfaen" w:cs="Sylfaen"/>
          <w:sz w:val="20"/>
          <w:lang w:val="ru-RU"/>
        </w:rPr>
        <w:t>ոփոխությունկատարելուօրվանհաջորդողերեքօրացուցայինօրվաընթացքումփոփոխությունկատարելուևդրանքտրամադրելուպայմաններիմասինհայտարարությունէհրապարակվումտեղեկագրում</w:t>
      </w:r>
      <w:r w:rsidR="004D5671" w:rsidRPr="00220F38">
        <w:rPr>
          <w:rFonts w:ascii="Sylfaen" w:hAnsi="Sylfaen" w:cs="Tahoma"/>
          <w:sz w:val="20"/>
        </w:rPr>
        <w:t>։</w:t>
      </w:r>
    </w:p>
    <w:p w:rsidR="00DB26AF" w:rsidRPr="00220F38" w:rsidRDefault="005754F7" w:rsidP="00EF3662">
      <w:pPr>
        <w:autoSpaceDE w:val="0"/>
        <w:autoSpaceDN w:val="0"/>
        <w:adjustRightInd w:val="0"/>
        <w:ind w:firstLine="567"/>
        <w:jc w:val="both"/>
        <w:rPr>
          <w:rFonts w:ascii="Sylfaen" w:hAnsi="Sylfaen" w:cs="Sylfaen"/>
          <w:sz w:val="20"/>
          <w:lang w:val="hy-AM"/>
        </w:rPr>
      </w:pPr>
      <w:r w:rsidRPr="00220F38">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20F38">
        <w:rPr>
          <w:rFonts w:ascii="Sylfaen" w:hAnsi="Sylfaen" w:cs="Sylfaen"/>
          <w:sz w:val="20"/>
          <w:lang w:val="hy-AM"/>
        </w:rPr>
        <w:t>ս</w:t>
      </w:r>
      <w:r w:rsidRPr="00220F38">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096865" w:rsidRPr="00220F38" w:rsidRDefault="00096865" w:rsidP="00EF3662">
      <w:pPr>
        <w:autoSpaceDE w:val="0"/>
        <w:autoSpaceDN w:val="0"/>
        <w:adjustRightInd w:val="0"/>
        <w:ind w:firstLine="567"/>
        <w:jc w:val="both"/>
        <w:rPr>
          <w:rFonts w:ascii="Sylfaen" w:hAnsi="Sylfaen" w:cs="Arial Unicode"/>
          <w:sz w:val="20"/>
          <w:lang w:val="hy-AM"/>
        </w:rPr>
      </w:pPr>
      <w:r w:rsidRPr="00220F38">
        <w:rPr>
          <w:rFonts w:ascii="Sylfaen" w:hAnsi="Sylfaen" w:cs="Arial Unicode"/>
          <w:sz w:val="20"/>
          <w:lang w:val="hy-AM"/>
        </w:rPr>
        <w:t>3.</w:t>
      </w:r>
      <w:r w:rsidR="001F0EE2" w:rsidRPr="00220F38">
        <w:rPr>
          <w:rFonts w:ascii="Sylfaen" w:hAnsi="Sylfaen" w:cs="Arial Unicode"/>
          <w:sz w:val="20"/>
          <w:lang w:val="hy-AM"/>
        </w:rPr>
        <w:t xml:space="preserve">5 </w:t>
      </w:r>
      <w:r w:rsidRPr="00220F38">
        <w:rPr>
          <w:rFonts w:ascii="Sylfaen" w:hAnsi="Sylfaen" w:cs="Sylfaen"/>
          <w:sz w:val="20"/>
          <w:lang w:val="hy-AM"/>
        </w:rPr>
        <w:t>Հրավերումփոփոխություններկատարվելուդեպքումհայտերըներկայացնելուվերջնաժամկետըհաշվվումէայդփոփոխություններիմասինտեղեկագրումհայտարարությանհրապարակմանօրվանից</w:t>
      </w:r>
      <w:r w:rsidR="004D5671" w:rsidRPr="00220F38">
        <w:rPr>
          <w:rFonts w:ascii="Sylfaen" w:hAnsi="Sylfaen" w:cs="Tahoma"/>
          <w:sz w:val="20"/>
          <w:lang w:val="hy-AM"/>
        </w:rPr>
        <w:t>։</w:t>
      </w:r>
    </w:p>
    <w:p w:rsidR="006C778B" w:rsidRPr="00220F38" w:rsidRDefault="006C778B" w:rsidP="008E5C09">
      <w:pPr>
        <w:ind w:firstLine="567"/>
        <w:jc w:val="both"/>
        <w:rPr>
          <w:rFonts w:ascii="Sylfaen" w:hAnsi="Sylfaen" w:cs="Sylfaen"/>
          <w:sz w:val="20"/>
          <w:lang w:val="af-ZA"/>
        </w:rPr>
      </w:pPr>
    </w:p>
    <w:p w:rsidR="00B051BE" w:rsidRPr="00220F38" w:rsidRDefault="00B051BE" w:rsidP="00EF3662">
      <w:pPr>
        <w:jc w:val="center"/>
        <w:rPr>
          <w:rFonts w:ascii="Sylfaen" w:hAnsi="Sylfaen"/>
          <w:b/>
          <w:sz w:val="20"/>
          <w:lang w:val="hy-AM"/>
        </w:rPr>
      </w:pPr>
    </w:p>
    <w:p w:rsidR="00096865" w:rsidRPr="00220F38" w:rsidRDefault="00955A1E" w:rsidP="00EF3662">
      <w:pPr>
        <w:jc w:val="center"/>
        <w:rPr>
          <w:rFonts w:ascii="Sylfaen" w:hAnsi="Sylfaen" w:cs="Arial"/>
          <w:b/>
          <w:sz w:val="20"/>
          <w:lang w:val="hy-AM"/>
        </w:rPr>
      </w:pPr>
      <w:r w:rsidRPr="00220F38">
        <w:rPr>
          <w:rFonts w:ascii="Sylfaen" w:hAnsi="Sylfaen"/>
          <w:b/>
          <w:sz w:val="20"/>
          <w:lang w:val="hy-AM"/>
        </w:rPr>
        <w:t xml:space="preserve">4.  </w:t>
      </w:r>
      <w:r w:rsidRPr="00220F38">
        <w:rPr>
          <w:rFonts w:ascii="Sylfaen" w:hAnsi="Sylfaen" w:cs="Sylfaen"/>
          <w:b/>
          <w:sz w:val="20"/>
          <w:lang w:val="hy-AM"/>
        </w:rPr>
        <w:t>ՀԱՅՏԸՆԵՐԿԱՅԱՑՆԵԼՈՒԿԱՐԳԸ</w:t>
      </w:r>
    </w:p>
    <w:p w:rsidR="00096865" w:rsidRPr="00220F38" w:rsidRDefault="00096865" w:rsidP="00EF3662">
      <w:pPr>
        <w:jc w:val="center"/>
        <w:rPr>
          <w:rFonts w:ascii="Sylfaen" w:hAnsi="Sylfaen"/>
          <w:b/>
          <w:sz w:val="20"/>
          <w:lang w:val="hy-AM"/>
        </w:rPr>
      </w:pPr>
    </w:p>
    <w:p w:rsidR="00A3468D" w:rsidRPr="00220F38" w:rsidRDefault="00096865" w:rsidP="00A3468D">
      <w:pPr>
        <w:ind w:firstLine="567"/>
        <w:jc w:val="both"/>
        <w:rPr>
          <w:rFonts w:ascii="Sylfaen" w:hAnsi="Sylfaen"/>
          <w:sz w:val="20"/>
          <w:lang w:val="af-ZA"/>
        </w:rPr>
      </w:pPr>
      <w:r w:rsidRPr="00220F38">
        <w:rPr>
          <w:rFonts w:ascii="Sylfaen" w:hAnsi="Sylfaen"/>
          <w:sz w:val="20"/>
          <w:lang w:val="hy-AM"/>
        </w:rPr>
        <w:t>4</w:t>
      </w:r>
      <w:r w:rsidRPr="00220F38">
        <w:rPr>
          <w:rFonts w:ascii="Sylfaen" w:hAnsi="Sylfaen" w:cs="Sylfaen"/>
          <w:sz w:val="20"/>
          <w:lang w:val="hy-AM"/>
        </w:rPr>
        <w:t xml:space="preserve">.1 </w:t>
      </w:r>
      <w:r w:rsidR="00A3468D" w:rsidRPr="00220F38">
        <w:rPr>
          <w:rFonts w:ascii="Sylfaen" w:hAnsi="Sylfaen" w:cs="Sylfaen"/>
          <w:sz w:val="20"/>
          <w:lang w:val="hy-AM"/>
        </w:rPr>
        <w:t>Սույնընթացակարգինմասնակցելուհամարմասնակիցըհանձնաժողովիններկայացնումէհայտ</w:t>
      </w:r>
      <w:r w:rsidR="00A3468D" w:rsidRPr="00220F38">
        <w:rPr>
          <w:rFonts w:ascii="Sylfaen" w:hAnsi="Sylfaen" w:cs="Tahoma"/>
          <w:sz w:val="20"/>
          <w:lang w:val="hy-AM"/>
        </w:rPr>
        <w:t>։</w:t>
      </w:r>
      <w:r w:rsidR="00A3468D" w:rsidRPr="00F752BD">
        <w:rPr>
          <w:rFonts w:ascii="Sylfaen" w:hAnsi="Sylfaen" w:cs="Sylfaen"/>
          <w:sz w:val="20"/>
          <w:lang w:val="hy-AM"/>
        </w:rPr>
        <w:t>Հայտըսույնհրավերիհիմանվրամասնակցիկողմիցներկայացվողառաջարկնէ</w:t>
      </w:r>
      <w:r w:rsidR="00A3468D" w:rsidRPr="00220F38">
        <w:rPr>
          <w:rFonts w:ascii="Sylfaen" w:hAnsi="Sylfaen" w:cs="Sylfaen"/>
          <w:sz w:val="20"/>
          <w:lang w:val="af-ZA"/>
        </w:rPr>
        <w:t>:</w:t>
      </w:r>
    </w:p>
    <w:p w:rsidR="00486B55" w:rsidRPr="00220F38" w:rsidRDefault="00096865" w:rsidP="00EF3662">
      <w:pPr>
        <w:pStyle w:val="23"/>
        <w:spacing w:line="240" w:lineRule="auto"/>
        <w:ind w:firstLine="567"/>
        <w:rPr>
          <w:rFonts w:ascii="Sylfaen" w:hAnsi="Sylfaen" w:cs="Sylfaen"/>
          <w:szCs w:val="24"/>
          <w:lang w:val="hy-AM"/>
        </w:rPr>
      </w:pPr>
      <w:r w:rsidRPr="00220F38">
        <w:rPr>
          <w:rFonts w:ascii="Sylfaen" w:hAnsi="Sylfaen" w:cs="Sylfaen"/>
        </w:rPr>
        <w:t>Մասնակիցըկարող</w:t>
      </w:r>
      <w:r w:rsidR="000946A3" w:rsidRPr="00220F38">
        <w:rPr>
          <w:rFonts w:ascii="Sylfaen" w:hAnsi="Sylfaen" w:cs="Sylfaen"/>
        </w:rPr>
        <w:t>է</w:t>
      </w:r>
      <w:r w:rsidRPr="00220F38">
        <w:rPr>
          <w:rFonts w:ascii="Sylfaen" w:hAnsi="Sylfaen" w:cs="Sylfaen"/>
        </w:rPr>
        <w:t>հայտներկայացնելինչպեսյուրաքանչյուրչափաբաժնի</w:t>
      </w:r>
      <w:r w:rsidRPr="00220F38">
        <w:rPr>
          <w:rFonts w:ascii="Sylfaen" w:hAnsi="Sylfaen"/>
          <w:lang w:val="hy-AM"/>
        </w:rPr>
        <w:t xml:space="preserve">, </w:t>
      </w:r>
      <w:r w:rsidRPr="00220F38">
        <w:rPr>
          <w:rFonts w:ascii="Sylfaen" w:hAnsi="Sylfaen" w:cs="Sylfaen"/>
        </w:rPr>
        <w:t>այնպեսէլմիքանիկամբոլորչափաբաժիններիհամար</w:t>
      </w:r>
      <w:r w:rsidR="004D5671" w:rsidRPr="00220F38">
        <w:rPr>
          <w:rFonts w:ascii="Sylfaen" w:hAnsi="Sylfaen" w:cs="Sylfaen"/>
          <w:szCs w:val="24"/>
          <w:lang w:val="hy-AM"/>
        </w:rPr>
        <w:t>։</w:t>
      </w:r>
    </w:p>
    <w:p w:rsidR="00096865" w:rsidRPr="00220F38" w:rsidRDefault="000946A3" w:rsidP="00EF3662">
      <w:pPr>
        <w:pStyle w:val="23"/>
        <w:spacing w:line="240" w:lineRule="auto"/>
        <w:ind w:firstLine="567"/>
        <w:rPr>
          <w:rFonts w:ascii="Sylfaen" w:hAnsi="Sylfaen" w:cs="Sylfaen"/>
          <w:szCs w:val="24"/>
          <w:lang w:val="hy-AM"/>
        </w:rPr>
      </w:pPr>
      <w:r w:rsidRPr="00220F38">
        <w:rPr>
          <w:rFonts w:ascii="Sylfaen" w:hAnsi="Sylfaen" w:cs="Sylfaen"/>
          <w:szCs w:val="24"/>
          <w:lang w:val="hy-AM"/>
        </w:rPr>
        <w:t>Հ</w:t>
      </w:r>
      <w:r w:rsidR="00096865" w:rsidRPr="00220F38">
        <w:rPr>
          <w:rFonts w:ascii="Sylfaen" w:hAnsi="Sylfaen" w:cs="Sylfaen"/>
          <w:szCs w:val="24"/>
          <w:lang w:val="hy-AM"/>
        </w:rPr>
        <w:t xml:space="preserve">այտը ներկայացվում </w:t>
      </w:r>
      <w:r w:rsidRPr="00220F38">
        <w:rPr>
          <w:rFonts w:ascii="Sylfaen" w:hAnsi="Sylfaen" w:cs="Sylfaen"/>
          <w:szCs w:val="24"/>
          <w:lang w:val="hy-AM"/>
        </w:rPr>
        <w:t xml:space="preserve">է </w:t>
      </w:r>
      <w:r w:rsidR="00096865" w:rsidRPr="00220F38">
        <w:rPr>
          <w:rFonts w:ascii="Sylfaen" w:hAnsi="Sylfaen" w:cs="Sylfaen"/>
          <w:szCs w:val="24"/>
          <w:lang w:val="hy-AM"/>
        </w:rPr>
        <w:t>մինչև դրա համար սույն հրավերով սահմանված ժամկետի ավարտը</w:t>
      </w:r>
      <w:r w:rsidR="004D5671" w:rsidRPr="00220F38">
        <w:rPr>
          <w:rFonts w:ascii="Sylfaen" w:hAnsi="Sylfaen" w:cs="Sylfaen"/>
          <w:szCs w:val="24"/>
          <w:lang w:val="hy-AM"/>
        </w:rPr>
        <w:t>։</w:t>
      </w:r>
    </w:p>
    <w:p w:rsidR="00096865" w:rsidRPr="00220F38" w:rsidRDefault="000946A3" w:rsidP="00EF3662">
      <w:pPr>
        <w:pStyle w:val="23"/>
        <w:spacing w:line="240" w:lineRule="auto"/>
        <w:ind w:firstLine="567"/>
        <w:rPr>
          <w:rFonts w:ascii="Sylfaen" w:hAnsi="Sylfaen" w:cs="Sylfaen"/>
          <w:szCs w:val="24"/>
          <w:lang w:val="hy-AM"/>
        </w:rPr>
      </w:pPr>
      <w:r w:rsidRPr="00220F38">
        <w:rPr>
          <w:rFonts w:ascii="Sylfaen" w:hAnsi="Sylfaen" w:cs="Sylfaen"/>
          <w:szCs w:val="24"/>
          <w:lang w:val="hy-AM"/>
        </w:rPr>
        <w:t>Հ</w:t>
      </w:r>
      <w:r w:rsidR="00096865" w:rsidRPr="00220F38">
        <w:rPr>
          <w:rFonts w:ascii="Sylfaen" w:hAnsi="Sylfaen" w:cs="Sylfaen"/>
          <w:szCs w:val="24"/>
          <w:lang w:val="hy-AM"/>
        </w:rPr>
        <w:t xml:space="preserve">այտի պատրաստման կարգը նկարագրված է սույն հրավերի </w:t>
      </w:r>
      <w:r w:rsidR="00DD4F48" w:rsidRPr="00220F38">
        <w:rPr>
          <w:rFonts w:ascii="Sylfaen" w:hAnsi="Sylfaen" w:cs="Sylfaen"/>
          <w:szCs w:val="24"/>
          <w:lang w:val="hy-AM"/>
        </w:rPr>
        <w:t>2-րդ</w:t>
      </w:r>
      <w:r w:rsidR="00096865" w:rsidRPr="00220F38">
        <w:rPr>
          <w:rFonts w:ascii="Sylfaen" w:hAnsi="Sylfaen" w:cs="Sylfaen"/>
          <w:szCs w:val="24"/>
          <w:lang w:val="hy-AM"/>
        </w:rPr>
        <w:t xml:space="preserve"> մասում` </w:t>
      </w:r>
      <w:r w:rsidR="00123664" w:rsidRPr="00220F38">
        <w:rPr>
          <w:rFonts w:ascii="Sylfaen" w:hAnsi="Sylfaen" w:cs="Sylfaen"/>
          <w:szCs w:val="24"/>
          <w:lang w:val="hy-AM"/>
        </w:rPr>
        <w:t>գնանշման հարցման</w:t>
      </w:r>
      <w:r w:rsidR="00096865" w:rsidRPr="00220F38">
        <w:rPr>
          <w:rFonts w:ascii="Sylfaen" w:hAnsi="Sylfaen" w:cs="Sylfaen"/>
          <w:szCs w:val="24"/>
          <w:lang w:val="hy-AM"/>
        </w:rPr>
        <w:t>հայտերը պատրաստելու հրահանգում</w:t>
      </w:r>
      <w:r w:rsidR="004D5671" w:rsidRPr="00220F38">
        <w:rPr>
          <w:rFonts w:ascii="Sylfaen" w:hAnsi="Sylfaen" w:cs="Sylfaen"/>
          <w:szCs w:val="24"/>
          <w:lang w:val="hy-AM"/>
        </w:rPr>
        <w:t>։</w:t>
      </w:r>
    </w:p>
    <w:p w:rsidR="00F97208" w:rsidRPr="00220F38" w:rsidRDefault="00096865" w:rsidP="00A3468D">
      <w:pPr>
        <w:pStyle w:val="23"/>
        <w:spacing w:line="240" w:lineRule="auto"/>
        <w:ind w:firstLine="567"/>
        <w:rPr>
          <w:rFonts w:ascii="Sylfaen" w:hAnsi="Sylfaen" w:cs="Sylfaen"/>
          <w:szCs w:val="24"/>
          <w:lang w:val="hy-AM"/>
        </w:rPr>
      </w:pPr>
      <w:r w:rsidRPr="00220F38">
        <w:rPr>
          <w:rFonts w:ascii="Sylfaen" w:hAnsi="Sylfaen" w:cs="Sylfaen"/>
          <w:szCs w:val="24"/>
          <w:lang w:val="hy-AM"/>
        </w:rPr>
        <w:t xml:space="preserve">4.2  </w:t>
      </w:r>
      <w:r w:rsidR="00F97208" w:rsidRPr="00220F38">
        <w:rPr>
          <w:rFonts w:ascii="Sylfaen" w:hAnsi="Sylfaen" w:cs="Sylfaen"/>
          <w:szCs w:val="24"/>
          <w:lang w:val="hy-AM"/>
        </w:rPr>
        <w:t xml:space="preserve">Ընթացակարգի հայտերն անհրաժեշտ է ներկայացնել </w:t>
      </w:r>
      <w:r w:rsidR="00F97208" w:rsidRPr="00220F38">
        <w:rPr>
          <w:rFonts w:ascii="Sylfaen" w:hAnsi="Sylfaen" w:cs="Sylfaen"/>
        </w:rPr>
        <w:t>հանձնաժողովին</w:t>
      </w:r>
      <w:r w:rsidR="00F97208" w:rsidRPr="00220F38">
        <w:rPr>
          <w:rFonts w:ascii="Sylfaen" w:hAnsi="Sylfaen" w:cs="Sylfaen"/>
          <w:szCs w:val="24"/>
          <w:lang w:val="hy-AM"/>
        </w:rPr>
        <w:t xml:space="preserve"> ոչ ուշ, քան սույն ընթացակարգի հայտարարությունը և հրավերը տեղեկագրում հրապարակվելու օրվանից հաշված 7-րդ օրվա ժամը </w:t>
      </w:r>
      <w:r w:rsidR="00527E49" w:rsidRPr="00220F38">
        <w:rPr>
          <w:rFonts w:ascii="Sylfaen" w:hAnsi="Sylfaen" w:cs="Sylfaen"/>
          <w:szCs w:val="24"/>
          <w:lang w:val="hy-AM"/>
        </w:rPr>
        <w:t>1</w:t>
      </w:r>
      <w:r w:rsidR="00CA3F5D">
        <w:rPr>
          <w:rFonts w:ascii="Sylfaen" w:hAnsi="Sylfaen" w:cs="Sylfaen"/>
          <w:szCs w:val="24"/>
          <w:lang w:val="hy-AM"/>
        </w:rPr>
        <w:t>0</w:t>
      </w:r>
      <w:r w:rsidR="00527E49" w:rsidRPr="00220F38">
        <w:rPr>
          <w:rFonts w:ascii="Sylfaen" w:hAnsi="Sylfaen" w:cs="Sylfaen"/>
          <w:szCs w:val="24"/>
          <w:lang w:val="hy-AM"/>
        </w:rPr>
        <w:t>:00</w:t>
      </w:r>
      <w:r w:rsidR="00F97208" w:rsidRPr="00220F38">
        <w:rPr>
          <w:rFonts w:ascii="Sylfaen" w:hAnsi="Sylfaen" w:cs="Sylfaen"/>
          <w:szCs w:val="24"/>
          <w:lang w:val="hy-AM"/>
        </w:rPr>
        <w:t xml:space="preserve">-ն, ՀՀ </w:t>
      </w:r>
      <w:r w:rsidR="0013142D" w:rsidRPr="00220F38">
        <w:rPr>
          <w:rFonts w:ascii="Sylfaen" w:hAnsi="Sylfaen" w:cs="Sylfaen"/>
          <w:szCs w:val="24"/>
          <w:lang w:val="hy-AM"/>
        </w:rPr>
        <w:t>Կոտայք</w:t>
      </w:r>
      <w:r w:rsidR="00F97208" w:rsidRPr="00220F38">
        <w:rPr>
          <w:rFonts w:ascii="Sylfaen" w:hAnsi="Sylfaen" w:cs="Sylfaen"/>
          <w:szCs w:val="24"/>
          <w:lang w:val="hy-AM"/>
        </w:rPr>
        <w:t xml:space="preserve">ի մարզ, </w:t>
      </w:r>
      <w:r w:rsidR="0013142D" w:rsidRPr="00220F38">
        <w:rPr>
          <w:rFonts w:ascii="Sylfaen" w:hAnsi="Sylfaen" w:cs="Sylfaen"/>
          <w:szCs w:val="24"/>
          <w:lang w:val="hy-AM"/>
        </w:rPr>
        <w:t>գ. Գառնի Շահումյան 4</w:t>
      </w:r>
      <w:r w:rsidR="00F97208" w:rsidRPr="00220F38">
        <w:rPr>
          <w:rFonts w:ascii="Sylfaen" w:hAnsi="Sylfaen" w:cs="Sylfaen"/>
          <w:szCs w:val="24"/>
          <w:lang w:val="hy-AM"/>
        </w:rPr>
        <w:t xml:space="preserve"> հասցեով:</w:t>
      </w:r>
    </w:p>
    <w:p w:rsidR="00A3468D" w:rsidRPr="00220F38" w:rsidRDefault="00A3468D" w:rsidP="00A3468D">
      <w:pPr>
        <w:pStyle w:val="23"/>
        <w:spacing w:line="240" w:lineRule="auto"/>
        <w:ind w:firstLine="567"/>
        <w:rPr>
          <w:rFonts w:ascii="Sylfaen" w:hAnsi="Sylfaen" w:cs="Sylfaen"/>
          <w:szCs w:val="24"/>
          <w:lang w:val="hy-AM"/>
        </w:rPr>
      </w:pPr>
      <w:r w:rsidRPr="00220F38">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00220F38">
        <w:rPr>
          <w:rFonts w:ascii="Sylfaen" w:hAnsi="Sylfaen" w:cs="Sylfaen"/>
          <w:szCs w:val="24"/>
          <w:lang w:val="hy-AM"/>
        </w:rPr>
        <w:t>Քրիստինե Բաղդասարյան</w:t>
      </w:r>
      <w:r w:rsidR="00F97208" w:rsidRPr="00220F38">
        <w:rPr>
          <w:rFonts w:ascii="Sylfaen" w:hAnsi="Sylfaen" w:cs="Sylfaen"/>
          <w:szCs w:val="24"/>
          <w:lang w:val="hy-AM"/>
        </w:rPr>
        <w:t>ը</w:t>
      </w:r>
      <w:r w:rsidRPr="00220F38">
        <w:rPr>
          <w:rFonts w:ascii="Sylfaen" w:hAnsi="Sylfaen"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220F38" w:rsidRDefault="00B67CCD" w:rsidP="00EF3662">
      <w:pPr>
        <w:pStyle w:val="23"/>
        <w:spacing w:line="240" w:lineRule="auto"/>
        <w:ind w:firstLine="567"/>
        <w:rPr>
          <w:rFonts w:ascii="Sylfaen" w:hAnsi="Sylfaen" w:cs="Sylfaen"/>
          <w:szCs w:val="24"/>
          <w:lang w:val="hy-AM"/>
        </w:rPr>
      </w:pPr>
      <w:r w:rsidRPr="00220F38">
        <w:rPr>
          <w:rFonts w:ascii="Sylfaen" w:hAnsi="Sylfaen" w:cs="Sylfaen"/>
          <w:szCs w:val="24"/>
          <w:lang w:val="hy-AM"/>
        </w:rPr>
        <w:t>4.</w:t>
      </w:r>
      <w:r w:rsidR="0028726A" w:rsidRPr="00220F38">
        <w:rPr>
          <w:rFonts w:ascii="Sylfaen" w:hAnsi="Sylfaen" w:cs="Sylfaen"/>
          <w:szCs w:val="24"/>
          <w:lang w:val="hy-AM"/>
        </w:rPr>
        <w:t xml:space="preserve">3 </w:t>
      </w:r>
      <w:r w:rsidRPr="00220F38">
        <w:rPr>
          <w:rFonts w:ascii="Sylfaen" w:hAnsi="Sylfaen" w:cs="Sylfaen"/>
          <w:szCs w:val="24"/>
          <w:lang w:val="hy-AM"/>
        </w:rPr>
        <w:t>Մասնակիցը հայտով ներկայացնում է`</w:t>
      </w:r>
    </w:p>
    <w:p w:rsidR="003850A0" w:rsidRPr="00220F38" w:rsidRDefault="003850A0" w:rsidP="003850A0">
      <w:pPr>
        <w:pStyle w:val="23"/>
        <w:spacing w:line="240" w:lineRule="auto"/>
        <w:ind w:firstLine="567"/>
        <w:rPr>
          <w:rFonts w:ascii="Sylfaen" w:hAnsi="Sylfaen" w:cs="Sylfaen"/>
          <w:szCs w:val="24"/>
          <w:lang w:val="hy-AM"/>
        </w:rPr>
      </w:pPr>
      <w:bookmarkStart w:id="2" w:name="_Hlk9261647"/>
      <w:r w:rsidRPr="00220F38">
        <w:rPr>
          <w:rFonts w:ascii="Sylfaen" w:hAnsi="Sylfaen" w:cs="Sylfaen"/>
          <w:szCs w:val="24"/>
          <w:lang w:val="hy-AM"/>
        </w:rPr>
        <w:t>1) իր կողմից հաստատված՝ սույն հրավերի 2-րդ մասի 2.1 կետով նախատեսված դիմում-հայտարարություն</w:t>
      </w:r>
      <w:r w:rsidR="006818C6" w:rsidRPr="00220F38">
        <w:rPr>
          <w:rFonts w:ascii="Sylfaen" w:hAnsi="Sylfaen" w:cs="Sylfaen"/>
          <w:szCs w:val="24"/>
          <w:lang w:val="hy-AM"/>
        </w:rPr>
        <w:t>`</w:t>
      </w:r>
      <w:r w:rsidR="006818C6" w:rsidRPr="00220F38">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220F38">
        <w:rPr>
          <w:rFonts w:ascii="Sylfaen" w:hAnsi="Sylfaen" w:cs="Sylfaen"/>
          <w:szCs w:val="24"/>
          <w:lang w:val="hy-AM"/>
        </w:rPr>
        <w:t>, որը ներառում է`</w:t>
      </w:r>
    </w:p>
    <w:p w:rsidR="003850A0" w:rsidRPr="00220F38" w:rsidRDefault="003850A0" w:rsidP="003850A0">
      <w:pPr>
        <w:pStyle w:val="23"/>
        <w:spacing w:line="240" w:lineRule="auto"/>
        <w:ind w:firstLine="567"/>
        <w:rPr>
          <w:rFonts w:ascii="Sylfaen" w:hAnsi="Sylfaen" w:cs="Sylfaen"/>
          <w:szCs w:val="24"/>
          <w:lang w:val="hy-AM"/>
        </w:rPr>
      </w:pPr>
      <w:r w:rsidRPr="00220F38">
        <w:rPr>
          <w:rFonts w:ascii="Sylfaen" w:hAnsi="Sylfaen" w:cs="Sylfaen"/>
          <w:szCs w:val="24"/>
          <w:lang w:val="hy-AM"/>
        </w:rPr>
        <w:t xml:space="preserve">ա) </w:t>
      </w:r>
      <w:r w:rsidR="000356CC" w:rsidRPr="00220F38">
        <w:rPr>
          <w:rFonts w:ascii="Sylfaen" w:hAnsi="Sylfaen" w:cs="Sylfaen"/>
          <w:szCs w:val="24"/>
          <w:lang w:val="hy-AM"/>
        </w:rPr>
        <w:t xml:space="preserve">հավաստում </w:t>
      </w:r>
      <w:r w:rsidRPr="00220F38">
        <w:rPr>
          <w:rFonts w:ascii="Sylfaen" w:hAnsi="Sylfaen" w:cs="Sylfaen"/>
          <w:szCs w:val="24"/>
          <w:lang w:val="hy-AM"/>
        </w:rPr>
        <w:t>սույն հրավերով սահմանված մասնակ</w:t>
      </w:r>
      <w:r w:rsidRPr="00220F38">
        <w:rPr>
          <w:rFonts w:ascii="Sylfaen" w:hAnsi="Sylfaen" w:cs="Sylfaen"/>
          <w:szCs w:val="24"/>
          <w:lang w:val="hy-AM"/>
        </w:rPr>
        <w:softHyphen/>
        <w:t>ցության իրավունքի պահանջներին իր</w:t>
      </w:r>
      <w:r w:rsidR="00784DE6" w:rsidRPr="00220F38">
        <w:rPr>
          <w:rFonts w:ascii="Sylfaen" w:hAnsi="Sylfaen" w:cs="Sylfaen"/>
          <w:szCs w:val="24"/>
          <w:lang w:val="hy-AM"/>
        </w:rPr>
        <w:t xml:space="preserve"> և իրեն փոխկապակցված անձանց</w:t>
      </w:r>
      <w:r w:rsidRPr="00220F38">
        <w:rPr>
          <w:rFonts w:ascii="Sylfaen" w:hAnsi="Sylfaen" w:cs="Sylfaen"/>
          <w:szCs w:val="24"/>
          <w:lang w:val="hy-AM"/>
        </w:rPr>
        <w:t xml:space="preserve"> տվյալների համապատասխանության մասին.</w:t>
      </w:r>
    </w:p>
    <w:p w:rsidR="00C63E1C" w:rsidRPr="00220F38" w:rsidRDefault="003850A0" w:rsidP="00972668">
      <w:pPr>
        <w:shd w:val="clear" w:color="auto" w:fill="FFFFFF"/>
        <w:ind w:firstLine="567"/>
        <w:jc w:val="both"/>
        <w:rPr>
          <w:rFonts w:ascii="Sylfaen" w:hAnsi="Sylfaen" w:cs="Sylfaen"/>
          <w:sz w:val="20"/>
          <w:lang w:val="hy-AM"/>
        </w:rPr>
      </w:pPr>
      <w:r w:rsidRPr="00220F38">
        <w:rPr>
          <w:rFonts w:ascii="Sylfaen" w:hAnsi="Sylfaen" w:cs="Sylfaen"/>
          <w:sz w:val="20"/>
          <w:lang w:val="hy-AM"/>
        </w:rPr>
        <w:t>բ)</w:t>
      </w:r>
      <w:r w:rsidR="00C63E1C" w:rsidRPr="00220F38">
        <w:rPr>
          <w:rFonts w:ascii="Sylfaen" w:hAnsi="Sylfaen" w:cs="Sylfaen"/>
          <w:sz w:val="20"/>
          <w:lang w:val="hy-AM"/>
        </w:rPr>
        <w:t>հավաստում՝ ընտրված մասնակից ճանաչվելու դեպքում, սույն հրավեր</w:t>
      </w:r>
      <w:r w:rsidR="00784DE6" w:rsidRPr="00220F38">
        <w:rPr>
          <w:rFonts w:ascii="Sylfaen" w:hAnsi="Sylfaen" w:cs="Sylfaen"/>
          <w:sz w:val="20"/>
          <w:lang w:val="hy-AM"/>
        </w:rPr>
        <w:t>ով</w:t>
      </w:r>
      <w:r w:rsidR="00C63E1C" w:rsidRPr="00220F38">
        <w:rPr>
          <w:rFonts w:ascii="Sylfaen" w:hAnsi="Sylfaen" w:cs="Sylfaen"/>
          <w:sz w:val="20"/>
          <w:lang w:val="hy-AM"/>
        </w:rPr>
        <w:t>սահմանված կարգով և ժամկետումորակավորման ապահովում ներկայացնելու պարտավորության մասին</w:t>
      </w:r>
      <w:r w:rsidR="00E038DA" w:rsidRPr="00220F38">
        <w:rPr>
          <w:rFonts w:ascii="Sylfaen" w:hAnsi="Sylfaen" w:cs="Sylfaen"/>
          <w:sz w:val="20"/>
          <w:lang w:val="hy-AM"/>
        </w:rPr>
        <w:t>.</w:t>
      </w:r>
    </w:p>
    <w:p w:rsidR="003850A0" w:rsidRPr="00220F38" w:rsidRDefault="003850A0" w:rsidP="003850A0">
      <w:pPr>
        <w:pStyle w:val="23"/>
        <w:spacing w:line="240" w:lineRule="auto"/>
        <w:ind w:firstLine="567"/>
        <w:rPr>
          <w:rFonts w:ascii="Sylfaen" w:hAnsi="Sylfaen" w:cs="Sylfaen"/>
          <w:szCs w:val="24"/>
          <w:lang w:val="hy-AM"/>
        </w:rPr>
      </w:pPr>
      <w:r w:rsidRPr="00220F38">
        <w:rPr>
          <w:rFonts w:ascii="Sylfaen" w:hAnsi="Sylfaen" w:cs="Sylfaen"/>
          <w:szCs w:val="24"/>
          <w:lang w:val="hy-AM"/>
        </w:rPr>
        <w:lastRenderedPageBreak/>
        <w:t xml:space="preserve">գ) հայտարարություն սույն ընթացակարգի շրջանակում </w:t>
      </w:r>
      <w:r w:rsidR="00C8495D" w:rsidRPr="00220F38">
        <w:rPr>
          <w:rFonts w:ascii="Sylfaen" w:hAnsi="Sylfaen" w:cs="Sylfaen"/>
          <w:szCs w:val="24"/>
          <w:lang w:val="hy-AM"/>
        </w:rPr>
        <w:t xml:space="preserve">անբարեխիղճ մրցակցության, </w:t>
      </w:r>
      <w:r w:rsidRPr="00220F38">
        <w:rPr>
          <w:rFonts w:ascii="Sylfaen" w:hAnsi="Sylfaen" w:cs="Sylfaen"/>
          <w:szCs w:val="24"/>
          <w:lang w:val="hy-AM"/>
        </w:rPr>
        <w:t xml:space="preserve">գերիշխող դիրքի չարաշահման և հակամրցակցային համաձայնության բացակայության մասին. </w:t>
      </w:r>
    </w:p>
    <w:p w:rsidR="0059404D" w:rsidRPr="00220F38" w:rsidRDefault="003850A0" w:rsidP="003850A0">
      <w:pPr>
        <w:pStyle w:val="23"/>
        <w:spacing w:line="240" w:lineRule="auto"/>
        <w:ind w:firstLine="567"/>
        <w:rPr>
          <w:rFonts w:ascii="Sylfaen" w:hAnsi="Sylfaen" w:cs="Sylfaen"/>
          <w:szCs w:val="24"/>
          <w:lang w:val="hy-AM"/>
        </w:rPr>
      </w:pPr>
      <w:bookmarkStart w:id="3" w:name="_Hlk9261892"/>
      <w:bookmarkEnd w:id="2"/>
      <w:r w:rsidRPr="00220F38">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220F38" w:rsidRDefault="0059404D" w:rsidP="0039302D">
      <w:pPr>
        <w:pStyle w:val="norm"/>
        <w:spacing w:line="240" w:lineRule="auto"/>
        <w:ind w:firstLine="630"/>
        <w:rPr>
          <w:rFonts w:ascii="Sylfaen" w:hAnsi="Sylfaen" w:cs="Sylfaen"/>
          <w:szCs w:val="24"/>
          <w:lang w:val="hy-AM"/>
        </w:rPr>
      </w:pPr>
      <w:r w:rsidRPr="00220F38">
        <w:rPr>
          <w:rFonts w:ascii="Sylfaen" w:hAnsi="Sylfaen"/>
          <w:sz w:val="20"/>
          <w:lang w:val="hy-AM"/>
        </w:rPr>
        <w:t xml:space="preserve">ե) </w:t>
      </w:r>
      <w:r w:rsidR="0039302D" w:rsidRPr="00220F38">
        <w:rPr>
          <w:rFonts w:ascii="Sylfaen" w:hAnsi="Sylfaen"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220F38">
        <w:rPr>
          <w:rFonts w:ascii="Sylfaen" w:hAnsi="Sylfaen"/>
          <w:sz w:val="20"/>
          <w:lang w:val="hy-AM"/>
        </w:rPr>
        <w:t xml:space="preserve">Ընդ որում </w:t>
      </w:r>
      <w:r w:rsidR="0039302D" w:rsidRPr="00220F38">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220F38">
        <w:rPr>
          <w:rFonts w:ascii="Times New Roman" w:hAnsi="Times New Roman"/>
          <w:sz w:val="20"/>
          <w:lang w:val="hy-AM"/>
        </w:rPr>
        <w:t>․</w:t>
      </w:r>
    </w:p>
    <w:bookmarkEnd w:id="3"/>
    <w:p w:rsidR="00B67CCD" w:rsidRPr="00220F38" w:rsidRDefault="003850A0" w:rsidP="0039302D">
      <w:pPr>
        <w:pStyle w:val="norm"/>
        <w:spacing w:line="240" w:lineRule="auto"/>
        <w:ind w:firstLine="630"/>
        <w:rPr>
          <w:rFonts w:ascii="Sylfaen" w:hAnsi="Sylfaen" w:cs="Sylfaen"/>
          <w:sz w:val="20"/>
          <w:szCs w:val="24"/>
          <w:lang w:val="hy-AM" w:eastAsia="en-US"/>
        </w:rPr>
      </w:pPr>
      <w:r w:rsidRPr="00220F38">
        <w:rPr>
          <w:rFonts w:ascii="Sylfaen" w:hAnsi="Sylfaen" w:cs="Sylfaen"/>
          <w:sz w:val="20"/>
          <w:szCs w:val="24"/>
          <w:lang w:val="hy-AM" w:eastAsia="en-US"/>
        </w:rPr>
        <w:t>2</w:t>
      </w:r>
      <w:r w:rsidR="003E3FD0" w:rsidRPr="00220F38">
        <w:rPr>
          <w:rFonts w:ascii="Sylfaen" w:hAnsi="Sylfaen" w:cs="Sylfaen"/>
          <w:sz w:val="20"/>
          <w:szCs w:val="24"/>
          <w:lang w:val="hy-AM" w:eastAsia="en-US"/>
        </w:rPr>
        <w:t>)</w:t>
      </w:r>
      <w:r w:rsidR="0047117B" w:rsidRPr="00220F38">
        <w:rPr>
          <w:rFonts w:ascii="Sylfaen" w:hAnsi="Sylfaen" w:cs="Sylfaen"/>
          <w:sz w:val="20"/>
          <w:szCs w:val="24"/>
          <w:lang w:val="hy-AM" w:eastAsia="en-US"/>
        </w:rPr>
        <w:t xml:space="preserve">իր կողմից հաստատված </w:t>
      </w:r>
      <w:r w:rsidR="00B67CCD" w:rsidRPr="00220F38">
        <w:rPr>
          <w:rFonts w:ascii="Sylfaen" w:hAnsi="Sylfaen" w:cs="Sylfaen"/>
          <w:sz w:val="20"/>
          <w:szCs w:val="24"/>
          <w:lang w:val="hy-AM" w:eastAsia="en-US"/>
        </w:rPr>
        <w:t>գնային առաջարկ</w:t>
      </w:r>
      <w:r w:rsidR="001F0EE2" w:rsidRPr="00220F38">
        <w:rPr>
          <w:rFonts w:ascii="Sylfaen" w:hAnsi="Sylfaen" w:cs="Sylfaen"/>
          <w:sz w:val="20"/>
          <w:szCs w:val="24"/>
          <w:lang w:val="hy-AM" w:eastAsia="en-US"/>
        </w:rPr>
        <w:t>.</w:t>
      </w:r>
    </w:p>
    <w:p w:rsidR="006C3115" w:rsidRPr="00220F38" w:rsidRDefault="001F0EE2" w:rsidP="00EF3662">
      <w:pPr>
        <w:ind w:firstLine="567"/>
        <w:jc w:val="both"/>
        <w:rPr>
          <w:rFonts w:ascii="Sylfaen" w:hAnsi="Sylfaen" w:cs="Sylfaen"/>
          <w:color w:val="FFFFFF"/>
          <w:sz w:val="20"/>
          <w:lang w:val="hy-AM"/>
        </w:rPr>
      </w:pPr>
      <w:r w:rsidRPr="00220F38">
        <w:rPr>
          <w:rFonts w:ascii="Sylfaen" w:hAnsi="Sylfaen" w:cs="Sylfaen"/>
          <w:sz w:val="20"/>
          <w:lang w:val="hy-AM"/>
        </w:rPr>
        <w:t>3</w:t>
      </w:r>
      <w:r w:rsidR="00F53525" w:rsidRPr="00220F38">
        <w:rPr>
          <w:rFonts w:ascii="Sylfaen" w:hAnsi="Sylfaen" w:cs="Sylfaen"/>
          <w:sz w:val="20"/>
          <w:lang w:val="hy-AM"/>
        </w:rPr>
        <w:t xml:space="preserve">) </w:t>
      </w:r>
    </w:p>
    <w:p w:rsidR="000845F6" w:rsidRPr="00220F38" w:rsidRDefault="001F0EE2" w:rsidP="00EF3662">
      <w:pPr>
        <w:pStyle w:val="norm"/>
        <w:spacing w:line="240" w:lineRule="auto"/>
        <w:rPr>
          <w:rFonts w:ascii="Sylfaen" w:hAnsi="Sylfaen" w:cs="Sylfaen"/>
          <w:sz w:val="20"/>
          <w:szCs w:val="24"/>
          <w:lang w:val="hy-AM" w:eastAsia="en-US"/>
        </w:rPr>
      </w:pPr>
      <w:r w:rsidRPr="00220F38">
        <w:rPr>
          <w:rFonts w:ascii="Sylfaen" w:hAnsi="Sylfaen" w:cs="Sylfaen"/>
          <w:sz w:val="20"/>
          <w:szCs w:val="24"/>
          <w:lang w:val="hy-AM" w:eastAsia="en-US"/>
        </w:rPr>
        <w:t>4</w:t>
      </w:r>
      <w:r w:rsidR="003E3FD0" w:rsidRPr="00220F38">
        <w:rPr>
          <w:rFonts w:ascii="Sylfaen" w:hAnsi="Sylfaen" w:cs="Sylfaen"/>
          <w:sz w:val="20"/>
          <w:szCs w:val="24"/>
          <w:lang w:val="hy-AM" w:eastAsia="en-US"/>
        </w:rPr>
        <w:t>)</w:t>
      </w:r>
      <w:r w:rsidR="000845F6" w:rsidRPr="00220F38">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220F38">
        <w:rPr>
          <w:rFonts w:ascii="Sylfaen" w:hAnsi="Sylfaen" w:cs="Sylfaen"/>
          <w:sz w:val="20"/>
          <w:szCs w:val="24"/>
          <w:lang w:val="hy-AM" w:eastAsia="en-US"/>
        </w:rPr>
        <w:t xml:space="preserve">կնքվելիք </w:t>
      </w:r>
      <w:r w:rsidR="000845F6" w:rsidRPr="00220F38">
        <w:rPr>
          <w:rFonts w:ascii="Sylfaen" w:hAnsi="Sylfaen" w:cs="Sylfaen"/>
          <w:sz w:val="20"/>
          <w:szCs w:val="24"/>
          <w:lang w:val="hy-AM" w:eastAsia="en-US"/>
        </w:rPr>
        <w:t>պայմանագիրն իրականացվելու է գործակալության միջոցով:</w:t>
      </w:r>
    </w:p>
    <w:p w:rsidR="000845F6" w:rsidRPr="00220F38" w:rsidRDefault="003850A0" w:rsidP="00EF3662">
      <w:pPr>
        <w:pStyle w:val="norm"/>
        <w:spacing w:line="240" w:lineRule="auto"/>
        <w:rPr>
          <w:rFonts w:ascii="Sylfaen" w:hAnsi="Sylfaen" w:cs="Sylfaen"/>
          <w:sz w:val="20"/>
          <w:szCs w:val="24"/>
          <w:lang w:val="hy-AM" w:eastAsia="en-US"/>
        </w:rPr>
      </w:pPr>
      <w:r w:rsidRPr="00220F38">
        <w:rPr>
          <w:rFonts w:ascii="Sylfaen" w:hAnsi="Sylfaen" w:cs="Sylfaen"/>
          <w:sz w:val="20"/>
          <w:szCs w:val="24"/>
          <w:lang w:val="hy-AM" w:eastAsia="en-US"/>
        </w:rPr>
        <w:t>6</w:t>
      </w:r>
      <w:r w:rsidR="003E3FD0" w:rsidRPr="00220F38">
        <w:rPr>
          <w:rFonts w:ascii="Sylfaen" w:hAnsi="Sylfaen" w:cs="Sylfaen"/>
          <w:sz w:val="20"/>
          <w:szCs w:val="24"/>
          <w:lang w:val="hy-AM" w:eastAsia="en-US"/>
        </w:rPr>
        <w:t>)</w:t>
      </w:r>
      <w:r w:rsidR="002B0AEA" w:rsidRPr="00220F38">
        <w:rPr>
          <w:rFonts w:ascii="Sylfaen" w:hAnsi="Sylfaen" w:cs="Sylfaen"/>
          <w:sz w:val="20"/>
          <w:szCs w:val="24"/>
          <w:lang w:val="hy-AM" w:eastAsia="en-US"/>
        </w:rPr>
        <w:t xml:space="preserve"> համատեղ գործունեության պայմանագ</w:t>
      </w:r>
      <w:r w:rsidR="00B32124" w:rsidRPr="00220F38">
        <w:rPr>
          <w:rFonts w:ascii="Sylfaen" w:hAnsi="Sylfaen" w:cs="Sylfaen"/>
          <w:sz w:val="20"/>
          <w:szCs w:val="24"/>
          <w:lang w:val="hy-AM" w:eastAsia="en-US"/>
        </w:rPr>
        <w:t>րի պատճենը</w:t>
      </w:r>
      <w:r w:rsidR="002B0AEA" w:rsidRPr="00220F38">
        <w:rPr>
          <w:rFonts w:ascii="Sylfaen" w:hAnsi="Sylfaen" w:cs="Sylfaen"/>
          <w:sz w:val="20"/>
          <w:szCs w:val="24"/>
          <w:lang w:val="hy-AM" w:eastAsia="en-US"/>
        </w:rPr>
        <w:t xml:space="preserve">, եթե </w:t>
      </w:r>
      <w:r w:rsidR="00F97D3E" w:rsidRPr="00220F38">
        <w:rPr>
          <w:rFonts w:ascii="Sylfaen" w:hAnsi="Sylfaen" w:cs="Sylfaen"/>
          <w:sz w:val="20"/>
          <w:szCs w:val="24"/>
          <w:lang w:val="hy-AM" w:eastAsia="en-US"/>
        </w:rPr>
        <w:t xml:space="preserve">մասնակիցները սույն </w:t>
      </w:r>
      <w:r w:rsidR="002B0AEA" w:rsidRPr="00220F38">
        <w:rPr>
          <w:rFonts w:ascii="Sylfaen" w:hAnsi="Sylfaen" w:cs="Sylfaen"/>
          <w:sz w:val="20"/>
          <w:szCs w:val="24"/>
          <w:lang w:val="hy-AM" w:eastAsia="en-US"/>
        </w:rPr>
        <w:t xml:space="preserve">ընթացակարգին մասնակցում </w:t>
      </w:r>
      <w:r w:rsidR="00F97D3E" w:rsidRPr="00220F38">
        <w:rPr>
          <w:rFonts w:ascii="Sylfaen" w:hAnsi="Sylfaen" w:cs="Sylfaen"/>
          <w:sz w:val="20"/>
          <w:szCs w:val="24"/>
          <w:lang w:val="hy-AM" w:eastAsia="en-US"/>
        </w:rPr>
        <w:t xml:space="preserve">են </w:t>
      </w:r>
      <w:r w:rsidR="002B0AEA" w:rsidRPr="00220F38">
        <w:rPr>
          <w:rFonts w:ascii="Sylfaen" w:hAnsi="Sylfaen" w:cs="Sylfaen"/>
          <w:sz w:val="20"/>
          <w:szCs w:val="24"/>
          <w:lang w:val="hy-AM" w:eastAsia="en-US"/>
        </w:rPr>
        <w:t>համատեղ գործունեության կարգով (կոնսորցիումով):</w:t>
      </w:r>
    </w:p>
    <w:p w:rsidR="00E410D5" w:rsidRPr="00220F38" w:rsidRDefault="00E410D5" w:rsidP="00E410D5">
      <w:pPr>
        <w:pStyle w:val="norm"/>
        <w:spacing w:line="240" w:lineRule="auto"/>
        <w:rPr>
          <w:rFonts w:ascii="Sylfaen" w:hAnsi="Sylfaen" w:cs="Sylfaen"/>
          <w:sz w:val="20"/>
          <w:szCs w:val="24"/>
          <w:lang w:val="hy-AM" w:eastAsia="en-US"/>
        </w:rPr>
      </w:pPr>
      <w:bookmarkStart w:id="4" w:name="_Hlk9262052"/>
      <w:r w:rsidRPr="00220F38">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220F38"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220F38">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220F38">
        <w:rPr>
          <w:rFonts w:ascii="Sylfaen" w:hAnsi="Sylfaen" w:cs="Sylfaen"/>
          <w:sz w:val="20"/>
          <w:szCs w:val="24"/>
          <w:lang w:val="hy-AM" w:eastAsia="en-US"/>
        </w:rPr>
        <w:t xml:space="preserve">(միևնույն չափաբաժնին) </w:t>
      </w:r>
      <w:r w:rsidRPr="00220F38">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220F38"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220F38">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220F38" w:rsidRDefault="00037DDE" w:rsidP="00EF3662">
      <w:pPr>
        <w:pStyle w:val="norm"/>
        <w:spacing w:line="240" w:lineRule="auto"/>
        <w:rPr>
          <w:rFonts w:ascii="Sylfaen" w:hAnsi="Sylfaen" w:cs="Sylfaen"/>
          <w:sz w:val="20"/>
          <w:szCs w:val="24"/>
          <w:lang w:val="hy-AM" w:eastAsia="en-US"/>
        </w:rPr>
      </w:pPr>
    </w:p>
    <w:p w:rsidR="00A45946" w:rsidRPr="00220F38" w:rsidRDefault="00C8055A" w:rsidP="00EF3662">
      <w:pPr>
        <w:jc w:val="center"/>
        <w:rPr>
          <w:rFonts w:ascii="Sylfaen" w:hAnsi="Sylfaen" w:cs="Arial"/>
          <w:b/>
          <w:sz w:val="20"/>
          <w:lang w:val="es-ES"/>
        </w:rPr>
      </w:pPr>
      <w:r w:rsidRPr="00220F38">
        <w:rPr>
          <w:rFonts w:ascii="Sylfaen" w:hAnsi="Sylfaen"/>
          <w:b/>
          <w:sz w:val="20"/>
          <w:lang w:val="es-ES"/>
        </w:rPr>
        <w:t>5</w:t>
      </w:r>
      <w:r w:rsidR="00A45946" w:rsidRPr="00220F38">
        <w:rPr>
          <w:rFonts w:ascii="Sylfaen" w:hAnsi="Sylfaen"/>
          <w:b/>
          <w:sz w:val="20"/>
          <w:lang w:val="es-ES"/>
        </w:rPr>
        <w:t xml:space="preserve">.   </w:t>
      </w:r>
      <w:r w:rsidR="00A45946" w:rsidRPr="00220F38">
        <w:rPr>
          <w:rFonts w:ascii="Sylfaen" w:hAnsi="Sylfaen" w:cs="Sylfaen"/>
          <w:b/>
          <w:sz w:val="20"/>
          <w:lang w:val="es-ES"/>
        </w:rPr>
        <w:t>ՀԱՅՏԻԳՆԱՅԻՆԱՌԱՋԱՐԿԸ</w:t>
      </w:r>
    </w:p>
    <w:p w:rsidR="00A45946" w:rsidRPr="00220F38" w:rsidRDefault="00A45946" w:rsidP="00EF3662">
      <w:pPr>
        <w:jc w:val="center"/>
        <w:rPr>
          <w:rFonts w:ascii="Sylfaen" w:hAnsi="Sylfaen" w:cs="Arial"/>
          <w:b/>
          <w:sz w:val="20"/>
          <w:lang w:val="es-ES"/>
        </w:rPr>
      </w:pPr>
    </w:p>
    <w:p w:rsidR="00A45946" w:rsidRPr="00220F38" w:rsidRDefault="00C8055A" w:rsidP="00EF3662">
      <w:pPr>
        <w:ind w:firstLine="567"/>
        <w:jc w:val="both"/>
        <w:rPr>
          <w:rFonts w:ascii="Sylfaen" w:hAnsi="Sylfaen"/>
          <w:sz w:val="20"/>
          <w:lang w:val="es-ES"/>
        </w:rPr>
      </w:pPr>
      <w:r w:rsidRPr="00220F38">
        <w:rPr>
          <w:rFonts w:ascii="Sylfaen" w:hAnsi="Sylfaen" w:cs="Sylfaen"/>
          <w:sz w:val="20"/>
          <w:lang w:val="es-ES"/>
        </w:rPr>
        <w:t>5</w:t>
      </w:r>
      <w:r w:rsidR="00A45946" w:rsidRPr="00220F38">
        <w:rPr>
          <w:rFonts w:ascii="Sylfaen" w:hAnsi="Sylfaen" w:cs="Sylfaen"/>
          <w:sz w:val="20"/>
          <w:lang w:val="es-ES"/>
        </w:rPr>
        <w:t xml:space="preserve">.1 </w:t>
      </w:r>
      <w:r w:rsidR="00A45946" w:rsidRPr="00220F38">
        <w:rPr>
          <w:rFonts w:ascii="Sylfaen" w:hAnsi="Sylfaen" w:cs="Sylfaen"/>
          <w:sz w:val="20"/>
          <w:lang w:val="hy-AM"/>
        </w:rPr>
        <w:t>Առաջարկվողգինը</w:t>
      </w:r>
      <w:r w:rsidR="006748F2" w:rsidRPr="00220F38">
        <w:rPr>
          <w:rFonts w:ascii="Sylfaen" w:hAnsi="Sylfaen" w:cs="Sylfaen"/>
          <w:sz w:val="20"/>
          <w:lang w:val="es-ES"/>
        </w:rPr>
        <w:t xml:space="preserve">ծառայության </w:t>
      </w:r>
      <w:r w:rsidR="00A45946" w:rsidRPr="00220F38">
        <w:rPr>
          <w:rFonts w:ascii="Sylfaen" w:hAnsi="Sylfaen" w:cs="Sylfaen"/>
          <w:sz w:val="20"/>
          <w:lang w:val="hy-AM"/>
        </w:rPr>
        <w:t>արժեքիցբացիներառումէփոխադրման</w:t>
      </w:r>
      <w:r w:rsidR="00A45946" w:rsidRPr="00220F38">
        <w:rPr>
          <w:rFonts w:ascii="Sylfaen" w:hAnsi="Sylfaen" w:cs="Sylfaen"/>
          <w:sz w:val="20"/>
          <w:lang w:val="es-ES"/>
        </w:rPr>
        <w:t xml:space="preserve">, </w:t>
      </w:r>
      <w:r w:rsidR="00A45946" w:rsidRPr="00220F38">
        <w:rPr>
          <w:rFonts w:ascii="Sylfaen" w:hAnsi="Sylfaen" w:cs="Sylfaen"/>
          <w:sz w:val="20"/>
          <w:lang w:val="hy-AM"/>
        </w:rPr>
        <w:t>ապահովագրման</w:t>
      </w:r>
      <w:r w:rsidR="00A45946" w:rsidRPr="00220F38">
        <w:rPr>
          <w:rFonts w:ascii="Sylfaen" w:hAnsi="Sylfaen" w:cs="Sylfaen"/>
          <w:sz w:val="20"/>
          <w:lang w:val="es-ES"/>
        </w:rPr>
        <w:t xml:space="preserve">, </w:t>
      </w:r>
      <w:r w:rsidR="00A45946" w:rsidRPr="00220F38">
        <w:rPr>
          <w:rFonts w:ascii="Sylfaen" w:hAnsi="Sylfaen" w:cs="Sylfaen"/>
          <w:sz w:val="20"/>
          <w:lang w:val="hy-AM"/>
        </w:rPr>
        <w:t>տուրքերի</w:t>
      </w:r>
      <w:r w:rsidR="00A45946" w:rsidRPr="00220F38">
        <w:rPr>
          <w:rFonts w:ascii="Sylfaen" w:hAnsi="Sylfaen" w:cs="Sylfaen"/>
          <w:sz w:val="20"/>
          <w:lang w:val="es-ES"/>
        </w:rPr>
        <w:t xml:space="preserve">, </w:t>
      </w:r>
      <w:r w:rsidR="00A45946" w:rsidRPr="00220F38">
        <w:rPr>
          <w:rFonts w:ascii="Sylfaen" w:hAnsi="Sylfaen" w:cs="Sylfaen"/>
          <w:sz w:val="20"/>
          <w:lang w:val="hy-AM"/>
        </w:rPr>
        <w:t>հարկերի</w:t>
      </w:r>
      <w:r w:rsidR="00A45946" w:rsidRPr="00220F38">
        <w:rPr>
          <w:rFonts w:ascii="Sylfaen" w:hAnsi="Sylfaen" w:cs="Sylfaen"/>
          <w:sz w:val="20"/>
          <w:lang w:val="es-ES"/>
        </w:rPr>
        <w:t xml:space="preserve">, </w:t>
      </w:r>
      <w:r w:rsidR="00A45946" w:rsidRPr="00220F38">
        <w:rPr>
          <w:rFonts w:ascii="Sylfaen" w:hAnsi="Sylfaen" w:cs="Sylfaen"/>
          <w:sz w:val="20"/>
          <w:lang w:val="hy-AM"/>
        </w:rPr>
        <w:t>այլվճարումներիգծովծախսերըևչիկարողպակասլինելդրանցինքնարժեքից</w:t>
      </w:r>
      <w:r w:rsidR="00A45946" w:rsidRPr="00220F38">
        <w:rPr>
          <w:rFonts w:ascii="Sylfaen" w:hAnsi="Sylfaen" w:cs="Sylfaen"/>
          <w:sz w:val="20"/>
          <w:lang w:val="es-ES"/>
        </w:rPr>
        <w:t xml:space="preserve">: </w:t>
      </w:r>
      <w:r w:rsidR="00A45946" w:rsidRPr="00220F38">
        <w:rPr>
          <w:rFonts w:ascii="Sylfaen" w:hAnsi="Sylfaen" w:cs="Sylfaen"/>
          <w:sz w:val="20"/>
          <w:lang w:val="hy-AM"/>
        </w:rPr>
        <w:t>Առաջարկվողգնիհաշվարկըպետքէներկայացվիհայտով</w:t>
      </w:r>
      <w:r w:rsidR="00A45946" w:rsidRPr="00220F38">
        <w:rPr>
          <w:rFonts w:ascii="Sylfaen" w:hAnsi="Sylfaen"/>
          <w:sz w:val="20"/>
          <w:lang w:val="es-ES"/>
        </w:rPr>
        <w:t>:</w:t>
      </w:r>
    </w:p>
    <w:p w:rsidR="00337F3C" w:rsidRPr="00220F38" w:rsidRDefault="00C8055A" w:rsidP="00337F3C">
      <w:pPr>
        <w:pStyle w:val="norm"/>
        <w:spacing w:line="240" w:lineRule="auto"/>
        <w:ind w:firstLine="567"/>
        <w:rPr>
          <w:rFonts w:ascii="Sylfaen" w:hAnsi="Sylfaen" w:cs="Sylfaen"/>
          <w:sz w:val="20"/>
          <w:szCs w:val="24"/>
          <w:lang w:val="es-ES" w:eastAsia="en-US"/>
        </w:rPr>
      </w:pPr>
      <w:r w:rsidRPr="00220F38">
        <w:rPr>
          <w:rFonts w:ascii="Sylfaen" w:hAnsi="Sylfaen"/>
          <w:sz w:val="20"/>
          <w:lang w:val="es-ES"/>
        </w:rPr>
        <w:t>5</w:t>
      </w:r>
      <w:r w:rsidR="00A45946" w:rsidRPr="00220F38">
        <w:rPr>
          <w:rFonts w:ascii="Sylfaen" w:hAnsi="Sylfaen"/>
          <w:sz w:val="20"/>
          <w:lang w:val="es-ES"/>
        </w:rPr>
        <w:t>.</w:t>
      </w:r>
      <w:r w:rsidR="00A45946" w:rsidRPr="00220F38">
        <w:rPr>
          <w:rFonts w:ascii="Sylfaen" w:hAnsi="Sylfaen"/>
          <w:sz w:val="20"/>
          <w:lang w:val="hy-AM"/>
        </w:rPr>
        <w:t>2</w:t>
      </w:r>
      <w:r w:rsidR="00A45946" w:rsidRPr="00220F38">
        <w:rPr>
          <w:rFonts w:ascii="Sylfaen" w:hAnsi="Sylfaen" w:cs="Sylfaen"/>
          <w:sz w:val="20"/>
          <w:lang w:val="es-ES"/>
        </w:rPr>
        <w:t xml:space="preserve"> Մ</w:t>
      </w:r>
      <w:r w:rsidR="00A45946" w:rsidRPr="00220F38">
        <w:rPr>
          <w:rFonts w:ascii="Sylfaen" w:hAnsi="Sylfaen" w:cs="Sylfaen"/>
          <w:sz w:val="20"/>
          <w:szCs w:val="24"/>
          <w:lang w:val="hy-AM" w:eastAsia="en-US"/>
        </w:rPr>
        <w:t xml:space="preserve">ասնակիցը գնային առաջարկը ներկայացնում է </w:t>
      </w:r>
      <w:r w:rsidR="00417553" w:rsidRPr="00220F38">
        <w:rPr>
          <w:rFonts w:ascii="Sylfaen" w:hAnsi="Sylfaen" w:cs="Sylfaen"/>
          <w:sz w:val="20"/>
          <w:lang w:val="hy-AM"/>
        </w:rPr>
        <w:t>արժեք</w:t>
      </w:r>
      <w:r w:rsidR="00CA4E80" w:rsidRPr="00220F38">
        <w:rPr>
          <w:rFonts w:ascii="Sylfaen" w:hAnsi="Sylfaen" w:cs="Sylfaen"/>
          <w:sz w:val="20"/>
          <w:szCs w:val="24"/>
          <w:lang w:val="hy-AM" w:eastAsia="en-US"/>
        </w:rPr>
        <w:t xml:space="preserve"> (ինքնարժեքի և կանխատեսվող շահույթի հանրագումարը) </w:t>
      </w:r>
      <w:r w:rsidR="00A45946" w:rsidRPr="00220F38">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CA4E80" w:rsidRPr="00220F38">
        <w:rPr>
          <w:rFonts w:ascii="Sylfaen" w:hAnsi="Sylfaen" w:cs="Sylfaen"/>
          <w:sz w:val="20"/>
          <w:szCs w:val="24"/>
          <w:lang w:eastAsia="en-US"/>
        </w:rPr>
        <w:t>Ա</w:t>
      </w:r>
      <w:r w:rsidR="00417553" w:rsidRPr="00220F38">
        <w:rPr>
          <w:rFonts w:ascii="Sylfaen" w:hAnsi="Sylfaen" w:cs="Sylfaen"/>
          <w:sz w:val="20"/>
          <w:szCs w:val="24"/>
          <w:lang w:val="hy-AM" w:eastAsia="en-US"/>
        </w:rPr>
        <w:t xml:space="preserve">րժեքի </w:t>
      </w:r>
      <w:r w:rsidR="00A45946" w:rsidRPr="00220F38">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220F38">
        <w:rPr>
          <w:rFonts w:ascii="Sylfaen" w:hAnsi="Sylfaen" w:cs="Sylfaen"/>
          <w:sz w:val="20"/>
          <w:szCs w:val="24"/>
          <w:lang w:eastAsia="en-US"/>
        </w:rPr>
        <w:t>մ</w:t>
      </w:r>
      <w:r w:rsidR="00A45946" w:rsidRPr="00220F38">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220F38">
        <w:rPr>
          <w:rFonts w:ascii="Sylfaen" w:hAnsi="Sylfaen" w:cs="Sylfaen"/>
          <w:sz w:val="20"/>
          <w:lang w:val="ru-RU"/>
        </w:rPr>
        <w:t>ներկայաց</w:t>
      </w:r>
      <w:r w:rsidR="00A45946" w:rsidRPr="00220F38">
        <w:rPr>
          <w:rFonts w:ascii="Sylfaen" w:hAnsi="Sylfaen" w:cs="Sylfaen"/>
          <w:sz w:val="20"/>
        </w:rPr>
        <w:t>վող</w:t>
      </w:r>
      <w:r w:rsidR="00A45946" w:rsidRPr="00220F38">
        <w:rPr>
          <w:rFonts w:ascii="Sylfaen" w:hAnsi="Sylfaen" w:cs="Sylfaen"/>
          <w:sz w:val="20"/>
          <w:lang w:val="ru-RU"/>
        </w:rPr>
        <w:t>գնայինառաջարկում</w:t>
      </w:r>
      <w:r w:rsidR="00A45946" w:rsidRPr="00220F38">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337F3C" w:rsidRPr="00220F38">
        <w:rPr>
          <w:rFonts w:ascii="Sylfaen" w:hAnsi="Sylfaen" w:cs="Sylfaen"/>
          <w:sz w:val="20"/>
          <w:szCs w:val="24"/>
          <w:lang w:val="es-ES" w:eastAsia="en-US"/>
        </w:rPr>
        <w:t>Ընդ որում՝</w:t>
      </w:r>
    </w:p>
    <w:p w:rsidR="00337F3C" w:rsidRPr="00220F38" w:rsidRDefault="00337F3C" w:rsidP="00337F3C">
      <w:pPr>
        <w:pStyle w:val="norm"/>
        <w:spacing w:line="240" w:lineRule="auto"/>
        <w:ind w:firstLine="567"/>
        <w:rPr>
          <w:rFonts w:ascii="Sylfaen" w:hAnsi="Sylfaen" w:cs="Sylfaen"/>
          <w:sz w:val="20"/>
          <w:szCs w:val="24"/>
          <w:lang w:val="es-ES" w:eastAsia="en-US"/>
        </w:rPr>
      </w:pPr>
      <w:r w:rsidRPr="00220F38">
        <w:rPr>
          <w:rFonts w:ascii="Sylfaen" w:hAnsi="Sylfaen" w:cs="Sylfaen"/>
          <w:sz w:val="20"/>
          <w:szCs w:val="24"/>
          <w:lang w:eastAsia="en-US"/>
        </w:rPr>
        <w:t>ա</w:t>
      </w:r>
      <w:r w:rsidRPr="00220F38">
        <w:rPr>
          <w:rFonts w:ascii="Sylfaen" w:hAnsi="Sylfaen" w:cs="Sylfaen"/>
          <w:sz w:val="20"/>
          <w:szCs w:val="24"/>
          <w:lang w:val="es-ES" w:eastAsia="en-US"/>
        </w:rPr>
        <w:t xml:space="preserve">) </w:t>
      </w:r>
      <w:r w:rsidRPr="00220F38">
        <w:rPr>
          <w:rFonts w:ascii="Sylfaen" w:hAnsi="Sylfaen" w:cs="Sylfaen"/>
          <w:sz w:val="20"/>
          <w:szCs w:val="24"/>
          <w:lang w:eastAsia="en-US"/>
        </w:rPr>
        <w:t>մ</w:t>
      </w:r>
      <w:r w:rsidRPr="00220F38">
        <w:rPr>
          <w:rFonts w:ascii="Sylfaen" w:hAnsi="Sylfaen" w:cs="Sylfaen"/>
          <w:sz w:val="20"/>
          <w:szCs w:val="24"/>
          <w:lang w:val="hy-AM" w:eastAsia="en-US"/>
        </w:rPr>
        <w:t>ասնակիցների գնային առաջարկների գնահատում</w:t>
      </w:r>
      <w:r w:rsidRPr="00220F38">
        <w:rPr>
          <w:rFonts w:ascii="Sylfaen" w:hAnsi="Sylfaen" w:cs="Sylfaen"/>
          <w:sz w:val="20"/>
          <w:szCs w:val="24"/>
          <w:lang w:eastAsia="en-US"/>
        </w:rPr>
        <w:t>նու</w:t>
      </w:r>
      <w:r w:rsidRPr="00220F38">
        <w:rPr>
          <w:rFonts w:ascii="Sylfaen" w:hAnsi="Sylfaen" w:cs="Sylfaen"/>
          <w:sz w:val="20"/>
          <w:szCs w:val="24"/>
          <w:lang w:val="hy-AM" w:eastAsia="en-US"/>
        </w:rPr>
        <w:t xml:space="preserve"> համեմատումն իրականացվում </w:t>
      </w:r>
      <w:r w:rsidRPr="00220F38">
        <w:rPr>
          <w:rFonts w:ascii="Sylfaen" w:hAnsi="Sylfaen" w:cs="Sylfaen"/>
          <w:sz w:val="20"/>
          <w:szCs w:val="24"/>
          <w:lang w:eastAsia="en-US"/>
        </w:rPr>
        <w:t>են</w:t>
      </w:r>
      <w:r w:rsidRPr="00220F38">
        <w:rPr>
          <w:rFonts w:ascii="Sylfaen" w:hAnsi="Sylfaen" w:cs="Sylfaen"/>
          <w:sz w:val="20"/>
          <w:szCs w:val="24"/>
          <w:lang w:val="hy-AM" w:eastAsia="en-US"/>
        </w:rPr>
        <w:t xml:space="preserve"> առանց սույն կետում նշված հարկի գումարի հաշվարկման</w:t>
      </w:r>
      <w:r w:rsidRPr="00220F38">
        <w:rPr>
          <w:rFonts w:ascii="Sylfaen" w:hAnsi="Sylfaen" w:cs="Sylfaen"/>
          <w:sz w:val="20"/>
          <w:szCs w:val="24"/>
          <w:lang w:val="es-ES" w:eastAsia="en-US"/>
        </w:rPr>
        <w:t>.</w:t>
      </w:r>
    </w:p>
    <w:p w:rsidR="00337F3C" w:rsidRPr="00220F38" w:rsidRDefault="00337F3C" w:rsidP="00337F3C">
      <w:pPr>
        <w:pStyle w:val="norm"/>
        <w:spacing w:line="240" w:lineRule="auto"/>
        <w:rPr>
          <w:rFonts w:ascii="Sylfaen" w:hAnsi="Sylfaen" w:cs="Sylfaen"/>
          <w:sz w:val="20"/>
          <w:szCs w:val="24"/>
          <w:lang w:val="hy-AM" w:eastAsia="en-US"/>
        </w:rPr>
      </w:pPr>
      <w:r w:rsidRPr="00220F38">
        <w:rPr>
          <w:rFonts w:ascii="Sylfaen" w:hAnsi="Sylfaen" w:cs="Sylfaen"/>
          <w:sz w:val="20"/>
          <w:szCs w:val="24"/>
          <w:lang w:val="es-ES" w:eastAsia="en-US"/>
        </w:rPr>
        <w:t xml:space="preserve">բ) </w:t>
      </w:r>
      <w:r w:rsidRPr="00220F38">
        <w:rPr>
          <w:rFonts w:ascii="Sylfaen" w:hAnsi="Sylfaen"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220F38">
        <w:rPr>
          <w:rFonts w:ascii="Sylfaen" w:hAnsi="Sylfaen" w:cs="Sylfaen"/>
          <w:sz w:val="20"/>
          <w:szCs w:val="24"/>
          <w:lang w:eastAsia="en-US"/>
        </w:rPr>
        <w:t>սույն</w:t>
      </w:r>
      <w:r w:rsidRPr="00220F38">
        <w:rPr>
          <w:rFonts w:ascii="Sylfaen" w:hAnsi="Sylfaen" w:cs="Sylfaen"/>
          <w:sz w:val="20"/>
          <w:szCs w:val="24"/>
          <w:lang w:val="hy-AM" w:eastAsia="en-US"/>
        </w:rPr>
        <w:t>հրավերով սահմանվ</w:t>
      </w:r>
      <w:r w:rsidRPr="00220F38">
        <w:rPr>
          <w:rFonts w:ascii="Sylfaen" w:hAnsi="Sylfaen" w:cs="Sylfaen"/>
          <w:sz w:val="20"/>
          <w:szCs w:val="24"/>
          <w:lang w:eastAsia="en-US"/>
        </w:rPr>
        <w:t>ած</w:t>
      </w:r>
      <w:r w:rsidRPr="00220F38">
        <w:rPr>
          <w:rFonts w:ascii="Sylfaen" w:hAnsi="Sylfaen" w:cs="Sylfaen"/>
          <w:sz w:val="20"/>
          <w:szCs w:val="24"/>
          <w:lang w:val="hy-AM" w:eastAsia="en-US"/>
        </w:rPr>
        <w:t xml:space="preserve">ծառայության յուրաքանչյուր տեսակի մատուցման միավոր առավելագույն գների </w:t>
      </w:r>
      <w:r w:rsidRPr="00220F38">
        <w:rPr>
          <w:rFonts w:ascii="Sylfaen" w:hAnsi="Sylfaen"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220F38" w:rsidRDefault="00337F3C" w:rsidP="00337F3C">
      <w:pPr>
        <w:pStyle w:val="norm"/>
        <w:spacing w:line="240" w:lineRule="auto"/>
        <w:rPr>
          <w:rFonts w:ascii="Sylfaen" w:hAnsi="Sylfaen" w:cs="Sylfaen"/>
          <w:sz w:val="20"/>
          <w:szCs w:val="24"/>
          <w:lang w:val="hy-AM" w:eastAsia="en-US"/>
        </w:rPr>
      </w:pPr>
      <w:r w:rsidRPr="00220F38">
        <w:rPr>
          <w:rFonts w:ascii="Sylfaen" w:hAnsi="Sylfaen"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220F38" w:rsidRDefault="00337F3C" w:rsidP="00337F3C">
      <w:pPr>
        <w:pStyle w:val="norm"/>
        <w:spacing w:line="240" w:lineRule="auto"/>
        <w:rPr>
          <w:rFonts w:ascii="Sylfaen" w:hAnsi="Sylfaen" w:cs="Sylfaen"/>
          <w:sz w:val="20"/>
          <w:szCs w:val="24"/>
          <w:lang w:val="hy-AM" w:eastAsia="en-US"/>
        </w:rPr>
      </w:pPr>
      <w:r w:rsidRPr="00220F38">
        <w:rPr>
          <w:rFonts w:ascii="Sylfaen" w:hAnsi="Sylfaen" w:cs="Sylfaen"/>
          <w:sz w:val="20"/>
          <w:szCs w:val="24"/>
          <w:lang w:val="hy-AM" w:eastAsia="en-US"/>
        </w:rPr>
        <w:t>ՄԳ-ն ընտրված մասնակցի առաջարկած հանրագումարային գինն է.</w:t>
      </w:r>
    </w:p>
    <w:p w:rsidR="00337F3C" w:rsidRPr="00220F38" w:rsidRDefault="00337F3C" w:rsidP="00337F3C">
      <w:pPr>
        <w:pStyle w:val="norm"/>
        <w:spacing w:line="240" w:lineRule="auto"/>
        <w:rPr>
          <w:rFonts w:ascii="Sylfaen" w:hAnsi="Sylfaen" w:cs="Sylfaen"/>
          <w:sz w:val="20"/>
          <w:szCs w:val="24"/>
          <w:lang w:val="hy-AM" w:eastAsia="en-US"/>
        </w:rPr>
      </w:pPr>
      <w:r w:rsidRPr="00220F38">
        <w:rPr>
          <w:rFonts w:ascii="Sylfaen" w:hAnsi="Sylfaen" w:cs="Sylfaen"/>
          <w:sz w:val="20"/>
          <w:szCs w:val="24"/>
          <w:lang w:val="hy-AM" w:eastAsia="en-US"/>
        </w:rPr>
        <w:t>ՆԳ-ն ծառայության մատուցման համար սահմանված առավելագույն միավոր գների հանրագումարն է.</w:t>
      </w:r>
    </w:p>
    <w:p w:rsidR="00337F3C" w:rsidRPr="00220F38" w:rsidRDefault="00337F3C" w:rsidP="00337F3C">
      <w:pPr>
        <w:pStyle w:val="norm"/>
        <w:spacing w:line="240" w:lineRule="auto"/>
        <w:rPr>
          <w:rFonts w:ascii="Sylfaen" w:hAnsi="Sylfaen" w:cs="Sylfaen"/>
          <w:sz w:val="20"/>
          <w:szCs w:val="24"/>
          <w:lang w:val="hy-AM" w:eastAsia="en-US"/>
        </w:rPr>
      </w:pPr>
      <w:r w:rsidRPr="00220F38">
        <w:rPr>
          <w:rFonts w:ascii="Sylfaen" w:hAnsi="Sylfaen" w:cs="Sylfaen"/>
          <w:sz w:val="20"/>
          <w:szCs w:val="24"/>
          <w:lang w:val="hy-AM" w:eastAsia="en-US"/>
        </w:rPr>
        <w:t>Ծ-ն մատուցված ծառայության առավելագույն միավորի գինն է</w:t>
      </w:r>
    </w:p>
    <w:p w:rsidR="00337F3C" w:rsidRPr="00220F38" w:rsidRDefault="00337F3C" w:rsidP="00337F3C">
      <w:pPr>
        <w:pStyle w:val="norm"/>
        <w:spacing w:line="240" w:lineRule="auto"/>
        <w:rPr>
          <w:rFonts w:ascii="Sylfaen" w:hAnsi="Sylfaen" w:cs="Sylfaen"/>
          <w:sz w:val="20"/>
          <w:szCs w:val="24"/>
          <w:vertAlign w:val="superscript"/>
          <w:lang w:val="hy-AM" w:eastAsia="en-US"/>
        </w:rPr>
      </w:pPr>
      <w:r w:rsidRPr="00220F38">
        <w:rPr>
          <w:rFonts w:ascii="Sylfaen" w:hAnsi="Sylfaen" w:cs="Sylfaen"/>
          <w:sz w:val="20"/>
          <w:szCs w:val="24"/>
          <w:lang w:val="hy-AM" w:eastAsia="en-US"/>
        </w:rPr>
        <w:t>Ք-ն մատուցված ծառայության քանակն է:</w:t>
      </w:r>
    </w:p>
    <w:p w:rsidR="00B95FE0" w:rsidRPr="00220F38" w:rsidRDefault="00B95FE0" w:rsidP="006C1D25">
      <w:pPr>
        <w:pStyle w:val="norm"/>
        <w:spacing w:line="240" w:lineRule="auto"/>
        <w:rPr>
          <w:rFonts w:ascii="Sylfaen" w:hAnsi="Sylfaen" w:cs="Sylfaen"/>
          <w:sz w:val="20"/>
          <w:szCs w:val="24"/>
          <w:lang w:val="hy-AM" w:eastAsia="en-US"/>
        </w:rPr>
      </w:pPr>
      <w:r w:rsidRPr="00220F38">
        <w:rPr>
          <w:rFonts w:ascii="Sylfaen" w:hAnsi="Sylfaen" w:cs="Sylfaen"/>
          <w:sz w:val="20"/>
          <w:szCs w:val="24"/>
          <w:lang w:val="hy-AM" w:eastAsia="en-US"/>
        </w:rPr>
        <w:t>Մ</w:t>
      </w:r>
      <w:r w:rsidR="00A45946" w:rsidRPr="00220F38">
        <w:rPr>
          <w:rFonts w:ascii="Sylfaen" w:hAnsi="Sylfaen" w:cs="Sylfaen"/>
          <w:sz w:val="20"/>
          <w:szCs w:val="24"/>
          <w:lang w:val="hy-AM" w:eastAsia="en-US"/>
        </w:rPr>
        <w:t>ասնակ</w:t>
      </w:r>
      <w:r w:rsidR="004A3507" w:rsidRPr="00220F38">
        <w:rPr>
          <w:rFonts w:ascii="Sylfaen" w:hAnsi="Sylfaen" w:cs="Sylfaen"/>
          <w:sz w:val="20"/>
          <w:szCs w:val="24"/>
          <w:lang w:val="hy-AM" w:eastAsia="en-US"/>
        </w:rPr>
        <w:t xml:space="preserve">ցի </w:t>
      </w:r>
      <w:r w:rsidRPr="00220F38">
        <w:rPr>
          <w:rFonts w:ascii="Sylfaen" w:hAnsi="Sylfaen" w:cs="Sylfaen"/>
          <w:sz w:val="20"/>
          <w:szCs w:val="24"/>
          <w:lang w:val="hy-AM" w:eastAsia="en-US"/>
        </w:rPr>
        <w:t>հայտը ենթակա չէ մերժման, եթե`</w:t>
      </w:r>
    </w:p>
    <w:p w:rsidR="00B95FE0" w:rsidRPr="00220F38" w:rsidRDefault="00B95FE0" w:rsidP="00877F78">
      <w:pPr>
        <w:pStyle w:val="norm"/>
        <w:spacing w:line="240" w:lineRule="auto"/>
        <w:rPr>
          <w:rFonts w:ascii="Sylfaen" w:hAnsi="Sylfaen" w:cs="Sylfaen"/>
          <w:sz w:val="20"/>
          <w:szCs w:val="24"/>
          <w:lang w:val="hy-AM" w:eastAsia="en-US"/>
        </w:rPr>
      </w:pPr>
      <w:r w:rsidRPr="00220F38">
        <w:rPr>
          <w:rFonts w:ascii="Sylfaen" w:hAnsi="Sylfaen" w:cs="Sylfaen"/>
          <w:sz w:val="20"/>
          <w:szCs w:val="24"/>
          <w:lang w:val="hy-AM" w:eastAsia="en-US"/>
        </w:rPr>
        <w:t xml:space="preserve">ա. գնային առաջարկի </w:t>
      </w:r>
      <w:r w:rsidR="00052F61" w:rsidRPr="00220F38">
        <w:rPr>
          <w:rFonts w:ascii="Sylfaen" w:hAnsi="Sylfaen" w:cs="Sylfaen"/>
          <w:sz w:val="20"/>
          <w:szCs w:val="24"/>
          <w:lang w:val="hy-AM" w:eastAsia="en-US"/>
        </w:rPr>
        <w:t>արժեք</w:t>
      </w:r>
      <w:r w:rsidRPr="00220F38">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220F38" w:rsidRDefault="00B95FE0" w:rsidP="00C75A7D">
      <w:pPr>
        <w:pStyle w:val="norm"/>
        <w:spacing w:line="240" w:lineRule="auto"/>
        <w:rPr>
          <w:rFonts w:ascii="Sylfaen" w:hAnsi="Sylfaen" w:cs="Sylfaen"/>
          <w:sz w:val="20"/>
          <w:szCs w:val="24"/>
          <w:lang w:val="hy-AM" w:eastAsia="en-US"/>
        </w:rPr>
      </w:pPr>
      <w:r w:rsidRPr="00220F38">
        <w:rPr>
          <w:rFonts w:ascii="Sylfaen" w:hAnsi="Sylfaen" w:cs="Sylfaen"/>
          <w:sz w:val="20"/>
          <w:szCs w:val="24"/>
          <w:lang w:val="hy-AM" w:eastAsia="en-US"/>
        </w:rPr>
        <w:t xml:space="preserve">բ. գնային առաջարկի </w:t>
      </w:r>
      <w:r w:rsidR="0042084B" w:rsidRPr="00220F38">
        <w:rPr>
          <w:rFonts w:ascii="Sylfaen" w:hAnsi="Sylfaen" w:cs="Sylfaen"/>
          <w:sz w:val="20"/>
          <w:szCs w:val="24"/>
          <w:lang w:val="hy-AM" w:eastAsia="en-US"/>
        </w:rPr>
        <w:t>արժեք</w:t>
      </w:r>
      <w:r w:rsidRPr="00220F38">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220F38" w:rsidRDefault="00B95FE0" w:rsidP="001E17BA">
      <w:pPr>
        <w:pStyle w:val="norm"/>
        <w:spacing w:line="240" w:lineRule="auto"/>
        <w:rPr>
          <w:rFonts w:ascii="Sylfaen" w:hAnsi="Sylfaen" w:cs="Sylfaen"/>
          <w:sz w:val="20"/>
          <w:szCs w:val="24"/>
          <w:lang w:val="hy-AM" w:eastAsia="en-US"/>
        </w:rPr>
      </w:pPr>
      <w:r w:rsidRPr="00220F38">
        <w:rPr>
          <w:rFonts w:ascii="Sylfaen" w:hAnsi="Sylfaen"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220F38">
        <w:rPr>
          <w:rFonts w:ascii="Sylfaen" w:hAnsi="Sylfaen" w:cs="Sylfaen"/>
          <w:sz w:val="20"/>
          <w:szCs w:val="24"/>
          <w:lang w:val="hy-AM" w:eastAsia="en-US"/>
        </w:rPr>
        <w:t>.</w:t>
      </w:r>
    </w:p>
    <w:p w:rsidR="00A63118" w:rsidRPr="00220F38" w:rsidRDefault="00A63118" w:rsidP="00972668">
      <w:pPr>
        <w:shd w:val="clear" w:color="auto" w:fill="FFFFFF"/>
        <w:ind w:firstLine="375"/>
        <w:jc w:val="both"/>
        <w:rPr>
          <w:rFonts w:ascii="Sylfaen" w:hAnsi="Sylfaen" w:cs="Sylfaen"/>
          <w:sz w:val="20"/>
          <w:lang w:val="hy-AM"/>
        </w:rPr>
      </w:pPr>
      <w:r w:rsidRPr="00220F38">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220F38" w:rsidRDefault="00A63118" w:rsidP="00972668">
      <w:pPr>
        <w:tabs>
          <w:tab w:val="left" w:pos="0"/>
        </w:tabs>
        <w:ind w:firstLine="360"/>
        <w:jc w:val="both"/>
        <w:rPr>
          <w:rFonts w:ascii="Sylfaen" w:hAnsi="Sylfaen" w:cs="Sylfaen"/>
          <w:sz w:val="20"/>
          <w:lang w:val="hy-AM"/>
        </w:rPr>
      </w:pPr>
      <w:r w:rsidRPr="00220F38">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220F38" w:rsidRDefault="00A63118" w:rsidP="00A63118">
      <w:pPr>
        <w:pStyle w:val="norm"/>
        <w:spacing w:line="240" w:lineRule="auto"/>
        <w:rPr>
          <w:rFonts w:ascii="Sylfaen" w:hAnsi="Sylfaen" w:cs="Sylfaen"/>
          <w:sz w:val="20"/>
          <w:szCs w:val="24"/>
          <w:lang w:val="hy-AM" w:eastAsia="en-US"/>
        </w:rPr>
      </w:pPr>
      <w:r w:rsidRPr="00220F38">
        <w:rPr>
          <w:rFonts w:ascii="Sylfaen" w:hAnsi="Sylfaen"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220F38">
        <w:rPr>
          <w:rFonts w:ascii="Sylfaen" w:hAnsi="Sylfaen" w:cs="Sylfaen"/>
          <w:sz w:val="20"/>
          <w:szCs w:val="24"/>
          <w:lang w:val="hy-AM" w:eastAsia="en-US"/>
        </w:rPr>
        <w:t>:</w:t>
      </w:r>
    </w:p>
    <w:p w:rsidR="00A45946" w:rsidRPr="00220F38" w:rsidRDefault="00C8055A" w:rsidP="00EF3662">
      <w:pPr>
        <w:pStyle w:val="norm"/>
        <w:spacing w:line="240" w:lineRule="auto"/>
        <w:ind w:firstLine="567"/>
        <w:rPr>
          <w:rFonts w:ascii="Sylfaen" w:hAnsi="Sylfaen"/>
          <w:sz w:val="20"/>
          <w:lang w:val="es-ES"/>
        </w:rPr>
      </w:pPr>
      <w:r w:rsidRPr="00220F38">
        <w:rPr>
          <w:rFonts w:ascii="Sylfaen" w:hAnsi="Sylfaen"/>
          <w:sz w:val="20"/>
          <w:lang w:val="es-ES"/>
        </w:rPr>
        <w:t>5</w:t>
      </w:r>
      <w:r w:rsidR="00A45946" w:rsidRPr="00220F38">
        <w:rPr>
          <w:rFonts w:ascii="Sylfaen" w:hAnsi="Sylfaen"/>
          <w:sz w:val="20"/>
          <w:lang w:val="es-ES"/>
        </w:rPr>
        <w:t>.</w:t>
      </w:r>
      <w:r w:rsidR="00A45946" w:rsidRPr="00220F38">
        <w:rPr>
          <w:rFonts w:ascii="Sylfaen" w:hAnsi="Sylfaen"/>
          <w:sz w:val="20"/>
          <w:lang w:val="hy-AM"/>
        </w:rPr>
        <w:t>3</w:t>
      </w:r>
      <w:r w:rsidR="00A45946" w:rsidRPr="00220F38">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220F38">
        <w:rPr>
          <w:rFonts w:ascii="Sylfaen" w:hAnsi="Sylfaen"/>
          <w:sz w:val="20"/>
          <w:lang w:val="es-ES"/>
        </w:rPr>
        <w:t>:</w:t>
      </w:r>
      <w:r w:rsidR="00A45946" w:rsidRPr="00220F38">
        <w:rPr>
          <w:rFonts w:ascii="Sylfaen" w:hAnsi="Sylfaen"/>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220F38">
        <w:rPr>
          <w:rFonts w:ascii="Sylfaen" w:hAnsi="Sylfaen"/>
          <w:sz w:val="20"/>
          <w:lang w:val="es-ES"/>
        </w:rPr>
        <w:t>մ</w:t>
      </w:r>
      <w:r w:rsidR="00A45946" w:rsidRPr="00220F38">
        <w:rPr>
          <w:rFonts w:ascii="Sylfaen" w:hAnsi="Sylfaen"/>
          <w:sz w:val="20"/>
          <w:lang w:val="es-ES"/>
        </w:rPr>
        <w:t>ասնակցի շահույթի չափը չի կարող հրավերով սահմանափակվել:</w:t>
      </w:r>
    </w:p>
    <w:p w:rsidR="00096865" w:rsidRPr="00220F38" w:rsidRDefault="00096865" w:rsidP="00EF3662">
      <w:pPr>
        <w:pStyle w:val="23"/>
        <w:spacing w:line="240" w:lineRule="auto"/>
        <w:ind w:firstLine="567"/>
        <w:rPr>
          <w:rFonts w:ascii="Sylfaen" w:hAnsi="Sylfaen"/>
          <w:lang w:val="es-ES"/>
        </w:rPr>
      </w:pPr>
    </w:p>
    <w:p w:rsidR="00096865" w:rsidRPr="00220F38" w:rsidRDefault="00220C7C" w:rsidP="00EF3662">
      <w:pPr>
        <w:jc w:val="center"/>
        <w:rPr>
          <w:rFonts w:ascii="Sylfaen" w:hAnsi="Sylfaen"/>
          <w:b/>
          <w:sz w:val="20"/>
          <w:lang w:val="es-ES"/>
        </w:rPr>
      </w:pPr>
      <w:r w:rsidRPr="00220F38">
        <w:rPr>
          <w:rFonts w:ascii="Sylfaen" w:hAnsi="Sylfaen"/>
          <w:b/>
          <w:sz w:val="20"/>
          <w:lang w:val="es-ES"/>
        </w:rPr>
        <w:t>6</w:t>
      </w:r>
      <w:r w:rsidR="00955A1E" w:rsidRPr="00220F38">
        <w:rPr>
          <w:rFonts w:ascii="Sylfaen" w:hAnsi="Sylfaen"/>
          <w:b/>
          <w:sz w:val="20"/>
          <w:lang w:val="es-ES"/>
        </w:rPr>
        <w:t xml:space="preserve">. </w:t>
      </w:r>
      <w:r w:rsidR="00955A1E" w:rsidRPr="00220F38">
        <w:rPr>
          <w:rFonts w:ascii="Sylfaen" w:hAnsi="Sylfaen"/>
          <w:b/>
          <w:sz w:val="20"/>
        </w:rPr>
        <w:t>ՀԱՅՏԻԳՈՐԾՈՂՈՒԹՅԱՆԺԱՄԿԵՏԸ</w:t>
      </w:r>
      <w:r w:rsidR="00955A1E" w:rsidRPr="00220F38">
        <w:rPr>
          <w:rFonts w:ascii="Sylfaen" w:hAnsi="Sylfaen"/>
          <w:b/>
          <w:sz w:val="20"/>
          <w:lang w:val="es-ES"/>
        </w:rPr>
        <w:t xml:space="preserve">, </w:t>
      </w:r>
      <w:r w:rsidR="00955A1E" w:rsidRPr="00220F38">
        <w:rPr>
          <w:rFonts w:ascii="Sylfaen" w:hAnsi="Sylfaen"/>
          <w:b/>
          <w:sz w:val="20"/>
        </w:rPr>
        <w:t>ՀԱՅՏԵՐՈՒՄՓՈՓՈԽՈՒԹՅՈՒՆԿԱՏԱՐԵԼՈՒ</w:t>
      </w:r>
    </w:p>
    <w:p w:rsidR="00096865" w:rsidRPr="00220F38" w:rsidRDefault="00955A1E" w:rsidP="00EF3662">
      <w:pPr>
        <w:jc w:val="center"/>
        <w:rPr>
          <w:rFonts w:ascii="Sylfaen" w:hAnsi="Sylfaen"/>
          <w:b/>
          <w:sz w:val="20"/>
          <w:lang w:val="es-ES"/>
        </w:rPr>
      </w:pPr>
      <w:r w:rsidRPr="00220F38">
        <w:rPr>
          <w:rFonts w:ascii="Sylfaen" w:hAnsi="Sylfaen"/>
          <w:b/>
          <w:sz w:val="20"/>
        </w:rPr>
        <w:t>ԵՎԴՐԱՆՔՀԵՏՎԵՐՑՆԵԼՈՒԿԱՐԳԸ</w:t>
      </w:r>
    </w:p>
    <w:p w:rsidR="00096865" w:rsidRPr="00220F38" w:rsidRDefault="00096865" w:rsidP="00EF3662">
      <w:pPr>
        <w:pStyle w:val="a3"/>
        <w:spacing w:line="240" w:lineRule="auto"/>
        <w:ind w:firstLine="567"/>
        <w:rPr>
          <w:rFonts w:ascii="Sylfaen" w:hAnsi="Sylfaen"/>
          <w:b/>
          <w:lang w:val="af-ZA"/>
        </w:rPr>
      </w:pPr>
    </w:p>
    <w:p w:rsidR="00096865" w:rsidRPr="00220F38" w:rsidRDefault="00220C7C" w:rsidP="00EF3662">
      <w:pPr>
        <w:pStyle w:val="a3"/>
        <w:spacing w:line="240" w:lineRule="auto"/>
        <w:ind w:firstLine="567"/>
        <w:rPr>
          <w:rFonts w:ascii="Sylfaen" w:hAnsi="Sylfaen" w:cs="Sylfaen"/>
          <w:i w:val="0"/>
          <w:szCs w:val="24"/>
          <w:lang w:val="af-ZA"/>
        </w:rPr>
      </w:pPr>
      <w:r w:rsidRPr="00220F38">
        <w:rPr>
          <w:rFonts w:ascii="Sylfaen" w:hAnsi="Sylfaen"/>
          <w:i w:val="0"/>
          <w:lang w:val="af-ZA"/>
        </w:rPr>
        <w:t>6</w:t>
      </w:r>
      <w:r w:rsidR="00096865" w:rsidRPr="00220F38">
        <w:rPr>
          <w:rFonts w:ascii="Sylfaen" w:hAnsi="Sylfaen"/>
          <w:i w:val="0"/>
          <w:lang w:val="af-ZA"/>
        </w:rPr>
        <w:t>.1</w:t>
      </w:r>
      <w:r w:rsidR="00096865" w:rsidRPr="00220F38">
        <w:rPr>
          <w:rFonts w:ascii="Sylfaen" w:hAnsi="Sylfaen" w:cs="Sylfaen"/>
          <w:i w:val="0"/>
          <w:szCs w:val="24"/>
          <w:lang w:val="ru-RU"/>
        </w:rPr>
        <w:t>Օրենքի</w:t>
      </w:r>
      <w:r w:rsidR="00A64339" w:rsidRPr="00220F38">
        <w:rPr>
          <w:rFonts w:ascii="Sylfaen" w:hAnsi="Sylfaen" w:cs="Sylfaen"/>
          <w:i w:val="0"/>
          <w:szCs w:val="24"/>
          <w:lang w:val="af-ZA"/>
        </w:rPr>
        <w:t>31</w:t>
      </w:r>
      <w:r w:rsidR="00096865" w:rsidRPr="00220F38">
        <w:rPr>
          <w:rFonts w:ascii="Sylfaen" w:hAnsi="Sylfaen" w:cs="Sylfaen"/>
          <w:i w:val="0"/>
          <w:szCs w:val="24"/>
          <w:lang w:val="af-ZA"/>
        </w:rPr>
        <w:t>-</w:t>
      </w:r>
      <w:r w:rsidR="00096865" w:rsidRPr="00220F38">
        <w:rPr>
          <w:rFonts w:ascii="Sylfaen" w:hAnsi="Sylfaen" w:cs="Sylfaen"/>
          <w:i w:val="0"/>
          <w:szCs w:val="24"/>
          <w:lang w:val="ru-RU"/>
        </w:rPr>
        <w:t>րդհոդվածիհամաձայն</w:t>
      </w:r>
      <w:r w:rsidR="00096865" w:rsidRPr="00220F38">
        <w:rPr>
          <w:rFonts w:ascii="Sylfaen" w:hAnsi="Sylfaen" w:cs="Sylfaen"/>
          <w:i w:val="0"/>
          <w:szCs w:val="24"/>
          <w:lang w:val="af-ZA"/>
        </w:rPr>
        <w:t xml:space="preserve">` </w:t>
      </w:r>
      <w:r w:rsidR="00096865" w:rsidRPr="00220F38">
        <w:rPr>
          <w:rFonts w:ascii="Sylfaen" w:hAnsi="Sylfaen" w:cs="Sylfaen"/>
          <w:i w:val="0"/>
          <w:szCs w:val="24"/>
          <w:lang w:val="ru-RU"/>
        </w:rPr>
        <w:t>հայտըվավերէմինչևՕրենքինհամապատասխանպայմանագրիկնքումը</w:t>
      </w:r>
      <w:r w:rsidR="00096865" w:rsidRPr="00220F38">
        <w:rPr>
          <w:rFonts w:ascii="Sylfaen" w:hAnsi="Sylfaen" w:cs="Sylfaen"/>
          <w:i w:val="0"/>
          <w:szCs w:val="24"/>
          <w:lang w:val="af-ZA"/>
        </w:rPr>
        <w:t xml:space="preserve">, </w:t>
      </w:r>
      <w:r w:rsidR="00705706" w:rsidRPr="00220F38">
        <w:rPr>
          <w:rFonts w:ascii="Sylfaen" w:hAnsi="Sylfaen" w:cs="Sylfaen"/>
          <w:i w:val="0"/>
          <w:szCs w:val="24"/>
          <w:lang w:val="en-US"/>
        </w:rPr>
        <w:t>մ</w:t>
      </w:r>
      <w:r w:rsidR="00096865" w:rsidRPr="00220F38">
        <w:rPr>
          <w:rFonts w:ascii="Sylfaen" w:hAnsi="Sylfaen" w:cs="Sylfaen"/>
          <w:i w:val="0"/>
          <w:szCs w:val="24"/>
          <w:lang w:val="ru-RU"/>
        </w:rPr>
        <w:t>ասնակցիկողմիցհայտիհետվերցնելը</w:t>
      </w:r>
      <w:r w:rsidR="00096865" w:rsidRPr="00220F38">
        <w:rPr>
          <w:rFonts w:ascii="Sylfaen" w:hAnsi="Sylfaen" w:cs="Sylfaen"/>
          <w:i w:val="0"/>
          <w:szCs w:val="24"/>
          <w:lang w:val="af-ZA"/>
        </w:rPr>
        <w:t xml:space="preserve">, </w:t>
      </w:r>
      <w:r w:rsidR="00096865" w:rsidRPr="00220F38">
        <w:rPr>
          <w:rFonts w:ascii="Sylfaen" w:hAnsi="Sylfaen" w:cs="Sylfaen"/>
          <w:i w:val="0"/>
          <w:szCs w:val="24"/>
          <w:lang w:val="ru-RU"/>
        </w:rPr>
        <w:t>հայտիմերժումըկամ</w:t>
      </w:r>
      <w:r w:rsidR="00402941" w:rsidRPr="00220F38">
        <w:rPr>
          <w:rFonts w:ascii="Sylfaen" w:hAnsi="Sylfaen" w:cs="Sylfaen"/>
          <w:i w:val="0"/>
          <w:szCs w:val="24"/>
          <w:lang w:val="af-ZA"/>
        </w:rPr>
        <w:t xml:space="preserve">սույն </w:t>
      </w:r>
      <w:r w:rsidR="00096865" w:rsidRPr="00220F38">
        <w:rPr>
          <w:rFonts w:ascii="Sylfaen" w:hAnsi="Sylfaen" w:cs="Sylfaen"/>
          <w:i w:val="0"/>
          <w:szCs w:val="24"/>
          <w:lang w:val="ru-RU"/>
        </w:rPr>
        <w:t>ընթացակարգըչկայացածհայտարարվելը</w:t>
      </w:r>
      <w:r w:rsidR="004D5671" w:rsidRPr="00220F38">
        <w:rPr>
          <w:rFonts w:ascii="Sylfaen" w:hAnsi="Sylfaen" w:cs="Sylfaen"/>
          <w:i w:val="0"/>
          <w:szCs w:val="24"/>
          <w:lang w:val="ru-RU"/>
        </w:rPr>
        <w:t>։</w:t>
      </w:r>
    </w:p>
    <w:p w:rsidR="00096865" w:rsidRPr="00220F38" w:rsidRDefault="00220C7C" w:rsidP="00EF3662">
      <w:pPr>
        <w:pStyle w:val="a3"/>
        <w:spacing w:line="240" w:lineRule="auto"/>
        <w:ind w:firstLine="567"/>
        <w:rPr>
          <w:rFonts w:ascii="Sylfaen" w:hAnsi="Sylfaen" w:cs="Sylfaen"/>
          <w:i w:val="0"/>
          <w:szCs w:val="24"/>
          <w:lang w:val="af-ZA"/>
        </w:rPr>
      </w:pPr>
      <w:r w:rsidRPr="00220F38">
        <w:rPr>
          <w:rFonts w:ascii="Sylfaen" w:hAnsi="Sylfaen" w:cs="Sylfaen"/>
          <w:i w:val="0"/>
          <w:szCs w:val="24"/>
          <w:lang w:val="af-ZA"/>
        </w:rPr>
        <w:t>6</w:t>
      </w:r>
      <w:r w:rsidR="00096865" w:rsidRPr="00220F38">
        <w:rPr>
          <w:rFonts w:ascii="Sylfaen" w:hAnsi="Sylfaen" w:cs="Sylfaen"/>
          <w:i w:val="0"/>
          <w:szCs w:val="24"/>
          <w:lang w:val="af-ZA"/>
        </w:rPr>
        <w:t xml:space="preserve">.2 </w:t>
      </w:r>
      <w:r w:rsidR="00096865" w:rsidRPr="00220F38">
        <w:rPr>
          <w:rFonts w:ascii="Sylfaen" w:hAnsi="Sylfaen" w:cs="Sylfaen"/>
          <w:i w:val="0"/>
          <w:szCs w:val="24"/>
          <w:lang w:val="ru-RU"/>
        </w:rPr>
        <w:t>Օրենքի</w:t>
      </w:r>
      <w:r w:rsidR="00A64339" w:rsidRPr="00220F38">
        <w:rPr>
          <w:rFonts w:ascii="Sylfaen" w:hAnsi="Sylfaen" w:cs="Sylfaen"/>
          <w:i w:val="0"/>
          <w:szCs w:val="24"/>
          <w:lang w:val="af-ZA"/>
        </w:rPr>
        <w:t>31</w:t>
      </w:r>
      <w:r w:rsidR="00096865" w:rsidRPr="00220F38">
        <w:rPr>
          <w:rFonts w:ascii="Sylfaen" w:hAnsi="Sylfaen" w:cs="Sylfaen"/>
          <w:i w:val="0"/>
          <w:szCs w:val="24"/>
          <w:lang w:val="af-ZA"/>
        </w:rPr>
        <w:t>-</w:t>
      </w:r>
      <w:r w:rsidR="00096865" w:rsidRPr="00220F38">
        <w:rPr>
          <w:rFonts w:ascii="Sylfaen" w:hAnsi="Sylfaen" w:cs="Sylfaen"/>
          <w:i w:val="0"/>
          <w:szCs w:val="24"/>
          <w:lang w:val="ru-RU"/>
        </w:rPr>
        <w:t>րդհոդվածիհամաձայն</w:t>
      </w:r>
      <w:r w:rsidR="00096865" w:rsidRPr="00220F38">
        <w:rPr>
          <w:rFonts w:ascii="Sylfaen" w:hAnsi="Sylfaen" w:cs="Sylfaen"/>
          <w:i w:val="0"/>
          <w:szCs w:val="24"/>
          <w:lang w:val="af-ZA"/>
        </w:rPr>
        <w:t xml:space="preserve">` </w:t>
      </w:r>
      <w:r w:rsidR="00F70E55" w:rsidRPr="00220F38">
        <w:rPr>
          <w:rFonts w:ascii="Sylfaen" w:hAnsi="Sylfaen" w:cs="Sylfaen"/>
          <w:i w:val="0"/>
          <w:szCs w:val="24"/>
          <w:lang w:val="en-US"/>
        </w:rPr>
        <w:t>մ</w:t>
      </w:r>
      <w:r w:rsidR="00096865" w:rsidRPr="00220F38">
        <w:rPr>
          <w:rFonts w:ascii="Sylfaen" w:hAnsi="Sylfaen" w:cs="Sylfaen"/>
          <w:i w:val="0"/>
          <w:szCs w:val="24"/>
          <w:lang w:val="ru-RU"/>
        </w:rPr>
        <w:t>ասնակիցը</w:t>
      </w:r>
      <w:r w:rsidR="00096865" w:rsidRPr="00220F38">
        <w:rPr>
          <w:rFonts w:ascii="Sylfaen" w:hAnsi="Sylfaen" w:cs="Sylfaen"/>
          <w:i w:val="0"/>
          <w:szCs w:val="24"/>
          <w:lang w:val="af-ZA"/>
        </w:rPr>
        <w:t xml:space="preserve">, </w:t>
      </w:r>
      <w:r w:rsidR="00096865" w:rsidRPr="00220F38">
        <w:rPr>
          <w:rFonts w:ascii="Sylfaen" w:hAnsi="Sylfaen" w:cs="Sylfaen"/>
          <w:i w:val="0"/>
          <w:szCs w:val="24"/>
          <w:lang w:val="ru-RU"/>
        </w:rPr>
        <w:t>մինչևսույնհրավերի</w:t>
      </w:r>
      <w:r w:rsidRPr="00220F38">
        <w:rPr>
          <w:rFonts w:ascii="Sylfaen" w:hAnsi="Sylfaen" w:cs="Sylfaen"/>
          <w:i w:val="0"/>
          <w:szCs w:val="24"/>
          <w:lang w:val="af-ZA"/>
        </w:rPr>
        <w:t xml:space="preserve">1-ին մասի </w:t>
      </w:r>
      <w:r w:rsidR="00096865" w:rsidRPr="00220F38">
        <w:rPr>
          <w:rFonts w:ascii="Sylfaen" w:hAnsi="Sylfaen" w:cs="Sylfaen"/>
          <w:i w:val="0"/>
          <w:szCs w:val="24"/>
          <w:lang w:val="af-ZA"/>
        </w:rPr>
        <w:t xml:space="preserve">4.2 </w:t>
      </w:r>
      <w:r w:rsidR="00096865" w:rsidRPr="00220F38">
        <w:rPr>
          <w:rFonts w:ascii="Sylfaen" w:hAnsi="Sylfaen" w:cs="Sylfaen"/>
          <w:i w:val="0"/>
          <w:szCs w:val="24"/>
          <w:lang w:val="ru-RU"/>
        </w:rPr>
        <w:t>կետումնշված</w:t>
      </w:r>
      <w:r w:rsidR="00096865" w:rsidRPr="00220F38">
        <w:rPr>
          <w:rFonts w:ascii="Sylfaen" w:hAnsi="Sylfaen" w:cs="Sylfaen"/>
          <w:i w:val="0"/>
          <w:szCs w:val="24"/>
          <w:lang w:val="af-ZA"/>
        </w:rPr>
        <w:t xml:space="preserve">` </w:t>
      </w:r>
      <w:r w:rsidR="00096865" w:rsidRPr="00220F38">
        <w:rPr>
          <w:rFonts w:ascii="Sylfaen" w:hAnsi="Sylfaen" w:cs="Sylfaen"/>
          <w:i w:val="0"/>
          <w:szCs w:val="24"/>
          <w:lang w:val="ru-RU"/>
        </w:rPr>
        <w:t>հայտերիներկայացմանվերջնաժամկետը</w:t>
      </w:r>
      <w:r w:rsidR="00096865" w:rsidRPr="00220F38">
        <w:rPr>
          <w:rFonts w:ascii="Sylfaen" w:hAnsi="Sylfaen" w:cs="Sylfaen"/>
          <w:i w:val="0"/>
          <w:szCs w:val="24"/>
          <w:lang w:val="af-ZA"/>
        </w:rPr>
        <w:t xml:space="preserve">, </w:t>
      </w:r>
      <w:r w:rsidR="00096865" w:rsidRPr="00220F38">
        <w:rPr>
          <w:rFonts w:ascii="Sylfaen" w:hAnsi="Sylfaen" w:cs="Sylfaen"/>
          <w:i w:val="0"/>
          <w:szCs w:val="24"/>
          <w:lang w:val="ru-RU"/>
        </w:rPr>
        <w:t>կարողէփոփոխելկամհետվերցնելիրհայտը</w:t>
      </w:r>
      <w:r w:rsidR="004D5671" w:rsidRPr="00220F38">
        <w:rPr>
          <w:rFonts w:ascii="Sylfaen" w:hAnsi="Sylfaen" w:cs="Sylfaen"/>
          <w:i w:val="0"/>
          <w:szCs w:val="24"/>
          <w:lang w:val="ru-RU"/>
        </w:rPr>
        <w:t>։</w:t>
      </w:r>
    </w:p>
    <w:p w:rsidR="00FA0E41" w:rsidRPr="00220F38" w:rsidRDefault="00FA0E41" w:rsidP="00EF3662">
      <w:pPr>
        <w:ind w:firstLine="567"/>
        <w:jc w:val="center"/>
        <w:rPr>
          <w:rFonts w:ascii="Sylfaen" w:hAnsi="Sylfaen"/>
          <w:b/>
          <w:sz w:val="20"/>
          <w:lang w:val="af-ZA"/>
        </w:rPr>
      </w:pPr>
    </w:p>
    <w:p w:rsidR="00807178" w:rsidRPr="00220F38" w:rsidRDefault="00FD2748" w:rsidP="00EF3662">
      <w:pPr>
        <w:ind w:firstLine="567"/>
        <w:jc w:val="center"/>
        <w:rPr>
          <w:rFonts w:ascii="Sylfaen" w:hAnsi="Sylfaen"/>
          <w:b/>
          <w:sz w:val="20"/>
          <w:lang w:val="hy-AM"/>
        </w:rPr>
      </w:pPr>
      <w:r w:rsidRPr="00220F38">
        <w:rPr>
          <w:rFonts w:ascii="Sylfaen" w:hAnsi="Sylfaen"/>
          <w:b/>
          <w:sz w:val="20"/>
          <w:lang w:val="af-ZA"/>
        </w:rPr>
        <w:t>8</w:t>
      </w:r>
      <w:r w:rsidR="008D5016" w:rsidRPr="00220F38">
        <w:rPr>
          <w:rFonts w:ascii="Sylfaen" w:hAnsi="Sylfaen"/>
          <w:b/>
          <w:sz w:val="20"/>
          <w:lang w:val="af-ZA"/>
        </w:rPr>
        <w:t>.  ՀԱՅՏԵՐԻ ԲԱՑՈՒՄԸ</w:t>
      </w:r>
      <w:r w:rsidR="00807178" w:rsidRPr="00220F38">
        <w:rPr>
          <w:rFonts w:ascii="Sylfaen" w:hAnsi="Sylfaen"/>
          <w:b/>
          <w:sz w:val="20"/>
          <w:lang w:val="hy-AM"/>
        </w:rPr>
        <w:t xml:space="preserve">, </w:t>
      </w:r>
      <w:r w:rsidR="00807178" w:rsidRPr="00220F38">
        <w:rPr>
          <w:rFonts w:ascii="Sylfaen" w:hAnsi="Sylfaen"/>
          <w:b/>
          <w:sz w:val="20"/>
          <w:lang w:val="af-ZA"/>
        </w:rPr>
        <w:t xml:space="preserve">ԳՆԱՀԱՏՈՒՄԸ  ԵՎ  </w:t>
      </w:r>
    </w:p>
    <w:p w:rsidR="00096865" w:rsidRPr="00220F38" w:rsidRDefault="00807178" w:rsidP="00EF3662">
      <w:pPr>
        <w:ind w:firstLine="567"/>
        <w:jc w:val="center"/>
        <w:rPr>
          <w:rFonts w:ascii="Sylfaen" w:hAnsi="Sylfaen"/>
          <w:b/>
          <w:sz w:val="20"/>
          <w:lang w:val="af-ZA"/>
        </w:rPr>
      </w:pPr>
      <w:r w:rsidRPr="00220F38">
        <w:rPr>
          <w:rFonts w:ascii="Sylfaen" w:hAnsi="Sylfaen"/>
          <w:b/>
          <w:sz w:val="20"/>
          <w:lang w:val="af-ZA"/>
        </w:rPr>
        <w:t>ԱՐԴՅՈՒՆՔՆԵՐԻ ԱՄՓՈՓՈՒՄԸ</w:t>
      </w:r>
    </w:p>
    <w:p w:rsidR="00096865" w:rsidRPr="00220F38" w:rsidRDefault="00096865" w:rsidP="00EF3662">
      <w:pPr>
        <w:ind w:firstLine="567"/>
        <w:jc w:val="both"/>
        <w:rPr>
          <w:rFonts w:ascii="Sylfaen" w:hAnsi="Sylfaen"/>
          <w:b/>
          <w:sz w:val="20"/>
          <w:lang w:val="af-ZA"/>
        </w:rPr>
      </w:pPr>
    </w:p>
    <w:p w:rsidR="00A3468D" w:rsidRPr="00220F38" w:rsidRDefault="00FD2748" w:rsidP="00A3468D">
      <w:pPr>
        <w:pStyle w:val="23"/>
        <w:spacing w:line="240" w:lineRule="auto"/>
        <w:ind w:firstLine="567"/>
        <w:rPr>
          <w:rFonts w:ascii="Sylfaen" w:hAnsi="Sylfaen" w:cs="Tahoma"/>
        </w:rPr>
      </w:pPr>
      <w:r w:rsidRPr="00220F38">
        <w:rPr>
          <w:rFonts w:ascii="Sylfaen" w:hAnsi="Sylfaen"/>
        </w:rPr>
        <w:t>8</w:t>
      </w:r>
      <w:r w:rsidR="00096865" w:rsidRPr="00220F38">
        <w:rPr>
          <w:rFonts w:ascii="Sylfaen" w:hAnsi="Sylfaen"/>
        </w:rPr>
        <w:t xml:space="preserve">.1 </w:t>
      </w:r>
      <w:r w:rsidR="00A3468D" w:rsidRPr="00220F38">
        <w:rPr>
          <w:rFonts w:ascii="Sylfaen" w:hAnsi="Sylfaen" w:cs="Sylfaen"/>
          <w:lang w:val="ru-RU"/>
        </w:rPr>
        <w:t>Հայտերիբացումըկկատարվի</w:t>
      </w:r>
      <w:r w:rsidR="00A3468D" w:rsidRPr="00220F38">
        <w:rPr>
          <w:rFonts w:ascii="Sylfaen" w:hAnsi="Sylfaen" w:cs="Sylfaen"/>
        </w:rPr>
        <w:t xml:space="preserve"> հանձնաժողովի հայտերի բացման նիստում</w:t>
      </w:r>
      <w:r w:rsidR="00A3468D" w:rsidRPr="00220F38">
        <w:rPr>
          <w:rFonts w:ascii="Sylfaen" w:hAnsi="Sylfaen" w:cs="Sylfaen"/>
          <w:szCs w:val="24"/>
        </w:rPr>
        <w:t xml:space="preserve">`  </w:t>
      </w:r>
      <w:r w:rsidR="00A3468D" w:rsidRPr="00220F38">
        <w:rPr>
          <w:rFonts w:ascii="Sylfaen" w:hAnsi="Sylfaen" w:cs="Sylfaen"/>
          <w:szCs w:val="24"/>
          <w:lang w:val="ru-RU"/>
        </w:rPr>
        <w:t>սույնընթացակարգիհայտարարությունըևհրավերը</w:t>
      </w:r>
      <w:r w:rsidR="00A3468D" w:rsidRPr="00220F38">
        <w:rPr>
          <w:rFonts w:ascii="Sylfaen" w:hAnsi="Sylfaen" w:cs="Sylfaen"/>
          <w:szCs w:val="24"/>
        </w:rPr>
        <w:t xml:space="preserve"> տեղեկագրում </w:t>
      </w:r>
      <w:r w:rsidR="00A3468D" w:rsidRPr="00220F38">
        <w:rPr>
          <w:rFonts w:ascii="Sylfaen" w:hAnsi="Sylfaen" w:cs="Sylfaen"/>
          <w:szCs w:val="24"/>
          <w:lang w:val="en-US"/>
        </w:rPr>
        <w:t>հ</w:t>
      </w:r>
      <w:r w:rsidR="00A3468D" w:rsidRPr="00220F38">
        <w:rPr>
          <w:rFonts w:ascii="Sylfaen" w:hAnsi="Sylfaen" w:cs="Sylfaen"/>
          <w:szCs w:val="24"/>
          <w:lang w:val="ru-RU"/>
        </w:rPr>
        <w:t>րապարակվելու</w:t>
      </w:r>
      <w:r w:rsidR="00A3468D" w:rsidRPr="00220F38">
        <w:rPr>
          <w:rFonts w:ascii="Sylfaen" w:hAnsi="Sylfaen" w:cs="Sylfaen"/>
          <w:szCs w:val="24"/>
          <w:lang w:val="en-US"/>
        </w:rPr>
        <w:t>օրվանից</w:t>
      </w:r>
      <w:r w:rsidR="00A3468D" w:rsidRPr="00220F38">
        <w:rPr>
          <w:rFonts w:ascii="Sylfaen" w:hAnsi="Sylfaen" w:cs="Sylfaen"/>
          <w:szCs w:val="24"/>
          <w:lang w:val="ru-RU"/>
        </w:rPr>
        <w:t>հաշված</w:t>
      </w:r>
      <w:r w:rsidR="00A20D07" w:rsidRPr="00220F38">
        <w:rPr>
          <w:rFonts w:ascii="Sylfaen" w:hAnsi="Sylfaen" w:cs="Sylfaen"/>
          <w:szCs w:val="24"/>
        </w:rPr>
        <w:t xml:space="preserve"> 7-</w:t>
      </w:r>
      <w:r w:rsidR="00A3468D" w:rsidRPr="00220F38">
        <w:rPr>
          <w:rFonts w:ascii="Sylfaen" w:hAnsi="Sylfaen" w:cs="Sylfaen"/>
          <w:szCs w:val="24"/>
          <w:lang w:val="ru-RU"/>
        </w:rPr>
        <w:t>րդօրվաժամը</w:t>
      </w:r>
      <w:r w:rsidR="00527E49" w:rsidRPr="00220F38">
        <w:rPr>
          <w:rFonts w:ascii="Sylfaen" w:hAnsi="Sylfaen" w:cs="Sylfaen"/>
          <w:szCs w:val="24"/>
        </w:rPr>
        <w:t>1</w:t>
      </w:r>
      <w:r w:rsidR="00CA3F5D">
        <w:rPr>
          <w:rFonts w:ascii="Sylfaen" w:hAnsi="Sylfaen" w:cs="Sylfaen"/>
          <w:szCs w:val="24"/>
          <w:lang w:val="hy-AM"/>
        </w:rPr>
        <w:t>0</w:t>
      </w:r>
      <w:r w:rsidR="00527E49" w:rsidRPr="00220F38">
        <w:rPr>
          <w:rFonts w:ascii="Sylfaen" w:hAnsi="Sylfaen" w:cs="Sylfaen"/>
          <w:szCs w:val="24"/>
        </w:rPr>
        <w:t>:00</w:t>
      </w:r>
      <w:r w:rsidR="00A3468D" w:rsidRPr="00220F38">
        <w:rPr>
          <w:rFonts w:ascii="Sylfaen" w:hAnsi="Sylfaen" w:cs="Sylfaen"/>
          <w:szCs w:val="24"/>
        </w:rPr>
        <w:t>-</w:t>
      </w:r>
      <w:r w:rsidR="00A3468D" w:rsidRPr="00220F38">
        <w:rPr>
          <w:rFonts w:ascii="Sylfaen" w:hAnsi="Sylfaen" w:cs="Sylfaen"/>
          <w:szCs w:val="24"/>
          <w:lang w:val="en-US"/>
        </w:rPr>
        <w:t>ի</w:t>
      </w:r>
      <w:r w:rsidR="00A3468D" w:rsidRPr="00220F38">
        <w:rPr>
          <w:rFonts w:ascii="Sylfaen" w:hAnsi="Sylfaen" w:cs="Sylfaen"/>
          <w:szCs w:val="24"/>
          <w:lang w:val="ru-RU"/>
        </w:rPr>
        <w:t>ն։</w:t>
      </w:r>
    </w:p>
    <w:p w:rsidR="00A3468D" w:rsidRPr="00220F38" w:rsidRDefault="00A3468D" w:rsidP="00A3468D">
      <w:pPr>
        <w:ind w:firstLine="567"/>
        <w:jc w:val="both"/>
        <w:rPr>
          <w:rFonts w:ascii="Sylfaen" w:hAnsi="Sylfaen" w:cs="Sylfaen"/>
          <w:sz w:val="20"/>
          <w:lang w:val="af-ZA"/>
        </w:rPr>
      </w:pPr>
      <w:r w:rsidRPr="00220F38">
        <w:rPr>
          <w:rFonts w:ascii="Sylfaen" w:hAnsi="Sylfaen" w:cs="Sylfaen"/>
          <w:sz w:val="20"/>
          <w:lang w:val="ru-RU"/>
        </w:rPr>
        <w:t>Հայտերիբացման</w:t>
      </w:r>
      <w:r w:rsidRPr="00220F38">
        <w:rPr>
          <w:rFonts w:ascii="Sylfaen" w:hAnsi="Sylfaen" w:cs="Sylfaen"/>
          <w:sz w:val="20"/>
          <w:lang w:val="af-ZA"/>
        </w:rPr>
        <w:t xml:space="preserve"> և գնահատման </w:t>
      </w:r>
      <w:r w:rsidRPr="00220F38">
        <w:rPr>
          <w:rFonts w:ascii="Sylfaen" w:hAnsi="Sylfaen" w:cs="Sylfaen"/>
          <w:sz w:val="20"/>
          <w:lang w:val="ru-RU"/>
        </w:rPr>
        <w:t>նիստում</w:t>
      </w:r>
      <w:r w:rsidRPr="00220F38">
        <w:rPr>
          <w:rFonts w:ascii="Sylfaen" w:hAnsi="Sylfaen" w:cs="Sylfaen"/>
          <w:sz w:val="20"/>
        </w:rPr>
        <w:t>՝</w:t>
      </w:r>
    </w:p>
    <w:p w:rsidR="00A3468D" w:rsidRPr="00220F38" w:rsidRDefault="00A3468D" w:rsidP="00A3468D">
      <w:pPr>
        <w:ind w:firstLine="567"/>
        <w:jc w:val="both"/>
        <w:rPr>
          <w:rFonts w:ascii="Sylfaen" w:hAnsi="Sylfaen" w:cs="Sylfaen"/>
          <w:sz w:val="20"/>
          <w:lang w:val="af-ZA"/>
        </w:rPr>
      </w:pPr>
      <w:r w:rsidRPr="00220F38">
        <w:rPr>
          <w:rFonts w:ascii="Sylfaen" w:hAnsi="Sylfaen" w:cs="Sylfaen"/>
          <w:sz w:val="20"/>
          <w:lang w:val="af-ZA"/>
        </w:rPr>
        <w:t xml:space="preserve">1) </w:t>
      </w:r>
      <w:r w:rsidRPr="00220F38">
        <w:rPr>
          <w:rFonts w:ascii="Sylfaen" w:hAnsi="Sylfaen" w:cs="Sylfaen"/>
          <w:sz w:val="20"/>
        </w:rPr>
        <w:t>հանձնաժողովինախագահը</w:t>
      </w:r>
      <w:r w:rsidRPr="00220F38">
        <w:rPr>
          <w:rFonts w:ascii="Sylfaen" w:hAnsi="Sylfaen" w:cs="Sylfaen"/>
          <w:sz w:val="20"/>
          <w:lang w:val="af-ZA"/>
        </w:rPr>
        <w:t xml:space="preserve"> (</w:t>
      </w:r>
      <w:r w:rsidRPr="00220F38">
        <w:rPr>
          <w:rFonts w:ascii="Sylfaen" w:hAnsi="Sylfaen" w:cs="Sylfaen"/>
          <w:sz w:val="20"/>
          <w:lang w:val="hy-AM"/>
        </w:rPr>
        <w:t>նիստընախագահողը</w:t>
      </w:r>
      <w:r w:rsidRPr="00220F38">
        <w:rPr>
          <w:rFonts w:ascii="Sylfaen" w:hAnsi="Sylfaen" w:cs="Sylfaen"/>
          <w:sz w:val="20"/>
          <w:lang w:val="af-ZA"/>
        </w:rPr>
        <w:t xml:space="preserve">) </w:t>
      </w:r>
      <w:r w:rsidRPr="00220F38">
        <w:rPr>
          <w:rFonts w:ascii="Sylfaen" w:hAnsi="Sylfaen" w:cs="Sylfaen"/>
          <w:sz w:val="20"/>
          <w:lang w:val="hy-AM"/>
        </w:rPr>
        <w:t>նիստըհայտարարումէբացվածևհրապա</w:t>
      </w:r>
      <w:r w:rsidRPr="00220F38">
        <w:rPr>
          <w:rFonts w:ascii="Sylfaen" w:hAnsi="Sylfaen" w:cs="Sylfaen"/>
          <w:sz w:val="20"/>
          <w:lang w:val="hy-AM"/>
        </w:rPr>
        <w:softHyphen/>
        <w:t>րակում է գնման հայտով սահմանված</w:t>
      </w:r>
      <w:r w:rsidRPr="00220F38">
        <w:rPr>
          <w:rFonts w:ascii="Sylfaen" w:hAnsi="Sylfaen" w:cs="Sylfaen"/>
          <w:sz w:val="20"/>
          <w:lang w:val="af-ZA"/>
        </w:rPr>
        <w:t>`</w:t>
      </w:r>
      <w:r w:rsidRPr="00220F38">
        <w:rPr>
          <w:rFonts w:ascii="Sylfaen" w:hAnsi="Sylfaen" w:cs="Sylfaen"/>
          <w:sz w:val="20"/>
        </w:rPr>
        <w:t>սույնընթացակարգիշրջանակումգնվելիքծառայությունների</w:t>
      </w:r>
      <w:r w:rsidR="00AF3CCA" w:rsidRPr="00220F38">
        <w:rPr>
          <w:rFonts w:ascii="Sylfaen" w:hAnsi="Sylfaen" w:cs="Sylfaen"/>
          <w:sz w:val="20"/>
          <w:lang w:val="hy-AM"/>
        </w:rPr>
        <w:t xml:space="preserve"> գնման</w:t>
      </w:r>
      <w:r w:rsidRPr="00220F38">
        <w:rPr>
          <w:rFonts w:ascii="Sylfaen" w:hAnsi="Sylfaen" w:cs="Sylfaen"/>
          <w:sz w:val="20"/>
          <w:lang w:val="hy-AM"/>
        </w:rPr>
        <w:t>գինը՝մեկթվովարտահայտված</w:t>
      </w:r>
      <w:r w:rsidRPr="00220F38">
        <w:rPr>
          <w:rFonts w:ascii="Sylfaen" w:hAnsi="Sylfaen" w:cs="Sylfaen"/>
          <w:sz w:val="20"/>
          <w:lang w:val="af-ZA"/>
        </w:rPr>
        <w:t xml:space="preserve">, </w:t>
      </w:r>
      <w:r w:rsidRPr="00220F38">
        <w:rPr>
          <w:rFonts w:ascii="Sylfaen" w:hAnsi="Sylfaen" w:cs="Sylfaen"/>
          <w:sz w:val="20"/>
        </w:rPr>
        <w:t>ինչպեսնաև</w:t>
      </w:r>
      <w:r w:rsidRPr="00220F38">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220F38">
        <w:rPr>
          <w:rFonts w:ascii="Sylfaen" w:hAnsi="Sylfaen" w:cs="Sylfaen"/>
          <w:sz w:val="20"/>
          <w:lang w:val="af-ZA"/>
        </w:rPr>
        <w:t>.</w:t>
      </w:r>
    </w:p>
    <w:p w:rsidR="00A3468D" w:rsidRPr="00220F38" w:rsidRDefault="00A3468D" w:rsidP="00A3468D">
      <w:pPr>
        <w:ind w:firstLine="567"/>
        <w:jc w:val="both"/>
        <w:rPr>
          <w:rFonts w:ascii="Sylfaen" w:hAnsi="Sylfaen"/>
          <w:sz w:val="20"/>
          <w:szCs w:val="20"/>
          <w:lang w:val="hy-AM"/>
        </w:rPr>
      </w:pPr>
      <w:r w:rsidRPr="00220F38">
        <w:rPr>
          <w:rFonts w:ascii="Sylfaen" w:hAnsi="Sylfaen"/>
          <w:sz w:val="20"/>
          <w:szCs w:val="20"/>
          <w:lang w:val="hy-AM"/>
        </w:rPr>
        <w:t xml:space="preserve">2) </w:t>
      </w:r>
      <w:r w:rsidRPr="00220F38">
        <w:rPr>
          <w:rFonts w:ascii="Sylfaen" w:hAnsi="Sylfaen" w:cs="Sylfaen"/>
          <w:sz w:val="20"/>
          <w:szCs w:val="20"/>
          <w:lang w:val="hy-AM"/>
        </w:rPr>
        <w:t>սույնկետի</w:t>
      </w:r>
      <w:r w:rsidRPr="00220F38">
        <w:rPr>
          <w:rFonts w:ascii="Sylfaen" w:hAnsi="Sylfaen"/>
          <w:sz w:val="20"/>
          <w:szCs w:val="20"/>
          <w:lang w:val="hy-AM"/>
        </w:rPr>
        <w:t xml:space="preserve"> 1-</w:t>
      </w:r>
      <w:r w:rsidRPr="00220F38">
        <w:rPr>
          <w:rFonts w:ascii="Sylfaen" w:hAnsi="Sylfaen" w:cs="Sylfaen"/>
          <w:sz w:val="20"/>
          <w:szCs w:val="20"/>
          <w:lang w:val="hy-AM"/>
        </w:rPr>
        <w:t>ինենթակետումնշվածփաստաթղթերընախագահին</w:t>
      </w:r>
      <w:r w:rsidRPr="00220F38">
        <w:rPr>
          <w:rFonts w:ascii="Sylfaen" w:hAnsi="Sylfaen"/>
          <w:sz w:val="20"/>
          <w:szCs w:val="20"/>
          <w:lang w:val="hy-AM"/>
        </w:rPr>
        <w:t xml:space="preserve"> (նիստը նախագահողին) </w:t>
      </w:r>
      <w:r w:rsidRPr="00220F38">
        <w:rPr>
          <w:rFonts w:ascii="Sylfaen" w:hAnsi="Sylfaen" w:cs="Sylfaen"/>
          <w:sz w:val="20"/>
          <w:szCs w:val="20"/>
          <w:lang w:val="hy-AM"/>
        </w:rPr>
        <w:t>փոխանցվելուցհետոհանձնաժողովըգնահատումէ</w:t>
      </w:r>
      <w:r w:rsidRPr="00220F38">
        <w:rPr>
          <w:rFonts w:ascii="Sylfaen" w:hAnsi="Sylfaen"/>
          <w:sz w:val="20"/>
          <w:szCs w:val="20"/>
          <w:lang w:val="hy-AM"/>
        </w:rPr>
        <w:t>`</w:t>
      </w:r>
    </w:p>
    <w:p w:rsidR="00A3468D" w:rsidRPr="00220F38" w:rsidRDefault="00A3468D" w:rsidP="00A3468D">
      <w:pPr>
        <w:ind w:firstLine="375"/>
        <w:jc w:val="both"/>
        <w:rPr>
          <w:rFonts w:ascii="Sylfaen" w:hAnsi="Sylfaen"/>
          <w:sz w:val="20"/>
          <w:szCs w:val="20"/>
          <w:lang w:val="hy-AM"/>
        </w:rPr>
      </w:pPr>
      <w:r w:rsidRPr="00220F38">
        <w:rPr>
          <w:rFonts w:ascii="Sylfaen" w:hAnsi="Sylfaen" w:cs="Sylfaen"/>
          <w:sz w:val="20"/>
          <w:szCs w:val="20"/>
          <w:lang w:val="hy-AM"/>
        </w:rPr>
        <w:t>ա</w:t>
      </w:r>
      <w:r w:rsidRPr="00220F38">
        <w:rPr>
          <w:rFonts w:ascii="Sylfaen" w:hAnsi="Sylfaen"/>
          <w:sz w:val="20"/>
          <w:szCs w:val="20"/>
          <w:lang w:val="hy-AM"/>
        </w:rPr>
        <w:t xml:space="preserve">. </w:t>
      </w:r>
      <w:r w:rsidRPr="00220F38">
        <w:rPr>
          <w:rFonts w:ascii="Sylfaen" w:hAnsi="Sylfaen" w:cs="Sylfaen"/>
          <w:sz w:val="20"/>
          <w:szCs w:val="20"/>
          <w:lang w:val="hy-AM"/>
        </w:rPr>
        <w:t>հայտերպարունակողծրարներըկազմելուևներկայացնելուհամապատասխանությունըսահմանվածկարգինևբացումհամապատասխանողգնահատվածհայտերը</w:t>
      </w:r>
      <w:r w:rsidRPr="00220F38">
        <w:rPr>
          <w:rFonts w:ascii="Sylfaen" w:hAnsi="Sylfaen"/>
          <w:sz w:val="20"/>
          <w:szCs w:val="20"/>
          <w:lang w:val="hy-AM"/>
        </w:rPr>
        <w:t>,</w:t>
      </w:r>
    </w:p>
    <w:p w:rsidR="00A3468D" w:rsidRPr="00220F38" w:rsidRDefault="00A3468D" w:rsidP="00A3468D">
      <w:pPr>
        <w:ind w:firstLine="375"/>
        <w:jc w:val="both"/>
        <w:rPr>
          <w:rFonts w:ascii="Sylfaen" w:hAnsi="Sylfaen"/>
          <w:sz w:val="20"/>
          <w:szCs w:val="20"/>
          <w:lang w:val="hy-AM"/>
        </w:rPr>
      </w:pPr>
      <w:r w:rsidRPr="00220F38">
        <w:rPr>
          <w:rFonts w:ascii="Sylfaen" w:hAnsi="Sylfaen" w:cs="Sylfaen"/>
          <w:sz w:val="20"/>
          <w:szCs w:val="20"/>
          <w:lang w:val="hy-AM"/>
        </w:rPr>
        <w:t>բ</w:t>
      </w:r>
      <w:r w:rsidRPr="00220F38">
        <w:rPr>
          <w:rFonts w:ascii="Sylfaen" w:hAnsi="Sylfaen"/>
          <w:sz w:val="20"/>
          <w:szCs w:val="20"/>
          <w:lang w:val="hy-AM"/>
        </w:rPr>
        <w:t xml:space="preserve">. </w:t>
      </w:r>
      <w:r w:rsidRPr="00220F38">
        <w:rPr>
          <w:rFonts w:ascii="Sylfaen" w:hAnsi="Sylfaen" w:cs="Sylfaen"/>
          <w:sz w:val="20"/>
          <w:szCs w:val="20"/>
          <w:lang w:val="hy-AM"/>
        </w:rPr>
        <w:t>բացվածյուրաքանչյուրծրարումպահանջվող</w:t>
      </w:r>
      <w:r w:rsidRPr="00220F38">
        <w:rPr>
          <w:rFonts w:ascii="Sylfaen" w:hAnsi="Sylfaen"/>
          <w:sz w:val="20"/>
          <w:szCs w:val="20"/>
          <w:lang w:val="hy-AM"/>
        </w:rPr>
        <w:t xml:space="preserve"> (</w:t>
      </w:r>
      <w:r w:rsidRPr="00220F38">
        <w:rPr>
          <w:rFonts w:ascii="Sylfaen" w:hAnsi="Sylfaen" w:cs="Sylfaen"/>
          <w:sz w:val="20"/>
          <w:szCs w:val="20"/>
          <w:lang w:val="hy-AM"/>
        </w:rPr>
        <w:t>նախատեսված</w:t>
      </w:r>
      <w:r w:rsidRPr="00220F38">
        <w:rPr>
          <w:rFonts w:ascii="Sylfaen" w:hAnsi="Sylfaen"/>
          <w:sz w:val="20"/>
          <w:szCs w:val="20"/>
          <w:lang w:val="hy-AM"/>
        </w:rPr>
        <w:t xml:space="preserve">) </w:t>
      </w:r>
      <w:r w:rsidRPr="00220F38">
        <w:rPr>
          <w:rFonts w:ascii="Sylfaen" w:hAnsi="Sylfaen" w:cs="Sylfaen"/>
          <w:sz w:val="20"/>
          <w:szCs w:val="20"/>
          <w:lang w:val="hy-AM"/>
        </w:rPr>
        <w:t>փաստաթղթերիառկայությունըևդրանցկազմմանհամապատասխանությունըհրավերովսահմանվածվավերապայմաններին</w:t>
      </w:r>
      <w:r w:rsidRPr="00220F38">
        <w:rPr>
          <w:rFonts w:ascii="Sylfaen" w:hAnsi="Sylfaen"/>
          <w:sz w:val="20"/>
          <w:szCs w:val="20"/>
          <w:lang w:val="hy-AM"/>
        </w:rPr>
        <w:t>.</w:t>
      </w:r>
    </w:p>
    <w:p w:rsidR="00A3468D" w:rsidRPr="00220F38" w:rsidRDefault="00A3468D" w:rsidP="00A3468D">
      <w:pPr>
        <w:ind w:firstLine="375"/>
        <w:jc w:val="both"/>
        <w:rPr>
          <w:rFonts w:ascii="Sylfaen" w:hAnsi="Sylfaen" w:cs="Sylfaen"/>
          <w:sz w:val="20"/>
          <w:lang w:val="hy-AM"/>
        </w:rPr>
      </w:pPr>
      <w:r w:rsidRPr="00220F38">
        <w:rPr>
          <w:rFonts w:ascii="Sylfaen" w:hAnsi="Sylfaen"/>
          <w:sz w:val="20"/>
          <w:szCs w:val="20"/>
          <w:lang w:val="hy-AM"/>
        </w:rPr>
        <w:t xml:space="preserve">3) </w:t>
      </w:r>
      <w:r w:rsidRPr="00220F38">
        <w:rPr>
          <w:rFonts w:ascii="Sylfaen" w:hAnsi="Sylfaen" w:cs="Sylfaen"/>
          <w:sz w:val="20"/>
          <w:szCs w:val="20"/>
          <w:lang w:val="hy-AM"/>
        </w:rPr>
        <w:t>հանձնաժողովինախագահըհայտարարումէհայտերներկայացրածմասնակիցներիգնայինառաջարկները՝մեկթվովարտահայտված,հիմքընդունելովտառերովգրվածը:</w:t>
      </w:r>
    </w:p>
    <w:p w:rsidR="009A796C" w:rsidRPr="00220F38" w:rsidRDefault="00FD2748" w:rsidP="00EF3662">
      <w:pPr>
        <w:ind w:firstLine="567"/>
        <w:jc w:val="both"/>
        <w:rPr>
          <w:rFonts w:ascii="Sylfaen" w:hAnsi="Sylfaen" w:cs="Sylfaen"/>
          <w:sz w:val="20"/>
          <w:lang w:val="af-ZA"/>
        </w:rPr>
      </w:pPr>
      <w:r w:rsidRPr="00220F38">
        <w:rPr>
          <w:rFonts w:ascii="Sylfaen" w:hAnsi="Sylfaen" w:cs="Sylfaen"/>
          <w:sz w:val="20"/>
          <w:lang w:val="af-ZA"/>
        </w:rPr>
        <w:t>8</w:t>
      </w:r>
      <w:r w:rsidR="00152564" w:rsidRPr="00220F38">
        <w:rPr>
          <w:rFonts w:ascii="Sylfaen" w:hAnsi="Sylfaen" w:cs="Sylfaen"/>
          <w:sz w:val="20"/>
          <w:lang w:val="af-ZA"/>
        </w:rPr>
        <w:t>.</w:t>
      </w:r>
      <w:r w:rsidR="00C029B6" w:rsidRPr="00220F38">
        <w:rPr>
          <w:rFonts w:ascii="Sylfaen" w:hAnsi="Sylfaen" w:cs="Sylfaen"/>
          <w:sz w:val="20"/>
          <w:lang w:val="af-ZA"/>
        </w:rPr>
        <w:t>2</w:t>
      </w:r>
      <w:r w:rsidR="00F61898" w:rsidRPr="00220F38">
        <w:rPr>
          <w:rFonts w:ascii="Sylfaen" w:hAnsi="Sylfaen" w:cs="Sylfaen"/>
          <w:sz w:val="20"/>
          <w:lang w:val="hy-AM"/>
        </w:rPr>
        <w:t>Հայտերըգնահատվումենսույնհրավերովսահմանվածկարգով</w:t>
      </w:r>
      <w:r w:rsidR="00152564" w:rsidRPr="00220F38">
        <w:rPr>
          <w:rFonts w:ascii="Sylfaen" w:hAnsi="Sylfaen" w:cs="Sylfaen"/>
          <w:sz w:val="20"/>
          <w:lang w:val="af-ZA"/>
        </w:rPr>
        <w:t>:</w:t>
      </w:r>
    </w:p>
    <w:p w:rsidR="009A796C" w:rsidRPr="00220F38" w:rsidRDefault="00F7009A" w:rsidP="00F7009A">
      <w:pPr>
        <w:ind w:firstLine="567"/>
        <w:jc w:val="both"/>
        <w:rPr>
          <w:rFonts w:ascii="Sylfaen" w:hAnsi="Sylfaen" w:cs="Sylfaen"/>
          <w:sz w:val="20"/>
          <w:lang w:val="af-ZA"/>
        </w:rPr>
      </w:pPr>
      <w:r w:rsidRPr="00F752BD">
        <w:rPr>
          <w:rFonts w:ascii="Sylfaen" w:hAnsi="Sylfaen" w:cs="Sylfaen"/>
          <w:sz w:val="20"/>
          <w:lang w:val="hy-AM"/>
        </w:rPr>
        <w:t>Գնմանընթացակարգիչափաբաժիններիքանակըյոթանասունհինգըչգերազանցելուդեպքումհ</w:t>
      </w:r>
      <w:r w:rsidR="009A796C" w:rsidRPr="00F752BD">
        <w:rPr>
          <w:rFonts w:ascii="Sylfaen" w:hAnsi="Sylfaen" w:cs="Sylfaen"/>
          <w:sz w:val="20"/>
          <w:lang w:val="hy-AM"/>
        </w:rPr>
        <w:t>այտերիգնահատումնիրականացվումէդրանցներկայացմանվերջնաժամկետըլրանալուօրվանիցհաշվածտաս</w:t>
      </w:r>
      <w:r w:rsidR="00AF3CCA" w:rsidRPr="00220F38">
        <w:rPr>
          <w:rFonts w:ascii="Sylfaen" w:hAnsi="Sylfaen" w:cs="Sylfaen"/>
          <w:sz w:val="20"/>
          <w:lang w:val="hy-AM"/>
        </w:rPr>
        <w:t>նհինգ</w:t>
      </w:r>
      <w:r w:rsidRPr="00220F38">
        <w:rPr>
          <w:rFonts w:ascii="Sylfaen" w:hAnsi="Sylfaen" w:cs="Sylfaen"/>
          <w:sz w:val="20"/>
          <w:lang w:val="af-ZA"/>
        </w:rPr>
        <w:t xml:space="preserve">, </w:t>
      </w:r>
      <w:r w:rsidRPr="00F752BD">
        <w:rPr>
          <w:rFonts w:ascii="Sylfaen" w:hAnsi="Sylfaen" w:cs="Sylfaen"/>
          <w:sz w:val="20"/>
          <w:lang w:val="hy-AM"/>
        </w:rPr>
        <w:t>իսկգերազանցելուդեպքում՝</w:t>
      </w:r>
      <w:r w:rsidR="00AF3CCA" w:rsidRPr="00220F38">
        <w:rPr>
          <w:rFonts w:ascii="Sylfaen" w:hAnsi="Sylfaen" w:cs="Sylfaen"/>
          <w:sz w:val="20"/>
          <w:lang w:val="hy-AM"/>
        </w:rPr>
        <w:t>քսան</w:t>
      </w:r>
      <w:r w:rsidR="009A796C" w:rsidRPr="00F752BD">
        <w:rPr>
          <w:rFonts w:ascii="Sylfaen" w:hAnsi="Sylfaen" w:cs="Sylfaen"/>
          <w:sz w:val="20"/>
          <w:lang w:val="hy-AM"/>
        </w:rPr>
        <w:t>աշխատանքայինօրվաընթացքում</w:t>
      </w:r>
      <w:r w:rsidR="009A796C" w:rsidRPr="00220F38">
        <w:rPr>
          <w:rFonts w:ascii="Sylfaen" w:hAnsi="Sylfaen" w:cs="Sylfaen"/>
          <w:sz w:val="20"/>
          <w:lang w:val="af-ZA"/>
        </w:rPr>
        <w:t>:</w:t>
      </w:r>
    </w:p>
    <w:p w:rsidR="00ED6836" w:rsidRPr="00220F38" w:rsidRDefault="00745561" w:rsidP="00EF3662">
      <w:pPr>
        <w:ind w:firstLine="567"/>
        <w:jc w:val="both"/>
        <w:rPr>
          <w:rFonts w:ascii="Sylfaen" w:hAnsi="Sylfaen" w:cs="Sylfaen"/>
          <w:sz w:val="20"/>
          <w:lang w:val="af-ZA"/>
        </w:rPr>
      </w:pPr>
      <w:r w:rsidRPr="00F752BD">
        <w:rPr>
          <w:rFonts w:ascii="Sylfaen" w:hAnsi="Sylfaen" w:cs="Sylfaen"/>
          <w:sz w:val="20"/>
          <w:lang w:val="hy-AM"/>
        </w:rPr>
        <w:t>Բավարարենգնահատվումսույնհրավերովնախատեսվածպայմաններինհամապատասխանողհայտերը</w:t>
      </w:r>
      <w:r w:rsidRPr="00220F38">
        <w:rPr>
          <w:rFonts w:ascii="Sylfaen" w:hAnsi="Sylfaen" w:cs="Sylfaen"/>
          <w:sz w:val="20"/>
          <w:lang w:val="af-ZA"/>
        </w:rPr>
        <w:t xml:space="preserve">, </w:t>
      </w:r>
      <w:r w:rsidRPr="00F752BD">
        <w:rPr>
          <w:rFonts w:ascii="Sylfaen" w:hAnsi="Sylfaen" w:cs="Sylfaen"/>
          <w:sz w:val="20"/>
          <w:lang w:val="hy-AM"/>
        </w:rPr>
        <w:t>հակառակդեպքումհայտերըգնահատվումենանբավարարևմերժվումեն</w:t>
      </w:r>
      <w:r w:rsidR="00F20DA5" w:rsidRPr="00220F38">
        <w:rPr>
          <w:rFonts w:ascii="Sylfaen" w:hAnsi="Sylfaen" w:cs="Sylfaen"/>
          <w:sz w:val="20"/>
          <w:lang w:val="af-ZA"/>
        </w:rPr>
        <w:t>:</w:t>
      </w:r>
      <w:r w:rsidR="00B46279" w:rsidRPr="00F752BD">
        <w:rPr>
          <w:rFonts w:ascii="Sylfaen" w:hAnsi="Sylfaen" w:cs="Sylfaen"/>
          <w:sz w:val="20"/>
          <w:lang w:val="hy-AM"/>
        </w:rPr>
        <w:t>Ընդ</w:t>
      </w:r>
      <w:r w:rsidR="00B46279" w:rsidRPr="00220F38">
        <w:rPr>
          <w:rFonts w:ascii="Sylfaen" w:hAnsi="Sylfaen" w:cs="Sylfaen"/>
          <w:sz w:val="20"/>
          <w:lang w:val="af-ZA"/>
        </w:rPr>
        <w:t xml:space="preserve"> որում հայտերի բացման </w:t>
      </w:r>
      <w:r w:rsidR="00F7009A" w:rsidRPr="00220F38">
        <w:rPr>
          <w:rFonts w:ascii="Sylfaen" w:hAnsi="Sylfaen" w:cs="Sylfaen"/>
          <w:sz w:val="20"/>
          <w:lang w:val="af-ZA"/>
        </w:rPr>
        <w:t xml:space="preserve">և գնահատման </w:t>
      </w:r>
      <w:r w:rsidR="00B46279" w:rsidRPr="00220F38">
        <w:rPr>
          <w:rFonts w:ascii="Sylfaen" w:hAnsi="Sylfaen" w:cs="Sylfaen"/>
          <w:sz w:val="20"/>
          <w:lang w:val="af-ZA"/>
        </w:rPr>
        <w:t xml:space="preserve">նիստում հանձնաժողովը մերժում է այն հայտերը, </w:t>
      </w:r>
      <w:r w:rsidR="00B46279" w:rsidRPr="00F752BD">
        <w:rPr>
          <w:rFonts w:ascii="Sylfaen" w:hAnsi="Sylfaen" w:cs="Sylfaen"/>
          <w:sz w:val="20"/>
          <w:lang w:val="hy-AM"/>
        </w:rPr>
        <w:t>որոնցում</w:t>
      </w:r>
      <w:r w:rsidR="00ED6836" w:rsidRPr="00F752BD">
        <w:rPr>
          <w:rFonts w:ascii="Sylfaen" w:hAnsi="Sylfaen" w:cs="Sylfaen"/>
          <w:sz w:val="20"/>
          <w:lang w:val="hy-AM"/>
        </w:rPr>
        <w:t>բացակայում</w:t>
      </w:r>
      <w:r w:rsidR="00AF3CCA" w:rsidRPr="00220F38">
        <w:rPr>
          <w:rFonts w:ascii="Sylfaen" w:hAnsi="Sylfaen" w:cs="Sylfaen"/>
          <w:sz w:val="20"/>
          <w:lang w:val="hy-AM"/>
        </w:rPr>
        <w:t>են</w:t>
      </w:r>
      <w:r w:rsidR="00ED6836" w:rsidRPr="00F752BD">
        <w:rPr>
          <w:rFonts w:ascii="Sylfaen" w:hAnsi="Sylfaen" w:cs="Sylfaen"/>
          <w:sz w:val="20"/>
          <w:lang w:val="hy-AM"/>
        </w:rPr>
        <w:t>գնայինառաջարկ</w:t>
      </w:r>
      <w:r w:rsidR="00771A92" w:rsidRPr="00F752BD">
        <w:rPr>
          <w:rFonts w:ascii="Sylfaen" w:hAnsi="Sylfaen" w:cs="Sylfaen"/>
          <w:sz w:val="20"/>
          <w:lang w:val="hy-AM"/>
        </w:rPr>
        <w:t>ներ</w:t>
      </w:r>
      <w:r w:rsidR="00ED6836" w:rsidRPr="00F752BD">
        <w:rPr>
          <w:rFonts w:ascii="Sylfaen" w:hAnsi="Sylfaen" w:cs="Sylfaen"/>
          <w:sz w:val="20"/>
          <w:lang w:val="hy-AM"/>
        </w:rPr>
        <w:t>ը</w:t>
      </w:r>
      <w:r w:rsidR="00AF3CCA" w:rsidRPr="00220F38">
        <w:rPr>
          <w:rFonts w:ascii="Sylfaen" w:hAnsi="Sylfaen" w:cs="Sylfaen"/>
          <w:sz w:val="20"/>
          <w:lang w:val="hy-AM"/>
        </w:rPr>
        <w:t>և/կամ հայտի ապահովումը</w:t>
      </w:r>
      <w:r w:rsidR="00ED6836" w:rsidRPr="00F752BD">
        <w:rPr>
          <w:rFonts w:ascii="Sylfaen" w:hAnsi="Sylfaen" w:cs="Sylfaen"/>
          <w:sz w:val="20"/>
          <w:lang w:val="hy-AM"/>
        </w:rPr>
        <w:t>կամ</w:t>
      </w:r>
      <w:r w:rsidR="00771A92" w:rsidRPr="00220F38">
        <w:rPr>
          <w:rFonts w:ascii="Sylfaen" w:hAnsi="Sylfaen" w:cs="Sylfaen"/>
          <w:sz w:val="20"/>
          <w:lang w:val="af-ZA"/>
        </w:rPr>
        <w:t xml:space="preserve">դրանք </w:t>
      </w:r>
      <w:r w:rsidR="00ED6836" w:rsidRPr="00F752BD">
        <w:rPr>
          <w:rFonts w:ascii="Sylfaen" w:hAnsi="Sylfaen" w:cs="Sylfaen"/>
          <w:sz w:val="20"/>
          <w:lang w:val="hy-AM"/>
        </w:rPr>
        <w:t>ներկայացվածենհրավերիպահանջներինանհամապատասխան</w:t>
      </w:r>
      <w:r w:rsidR="00F61898" w:rsidRPr="00220F38">
        <w:rPr>
          <w:rFonts w:ascii="Sylfaen" w:hAnsi="Sylfaen" w:cs="Sylfaen"/>
          <w:sz w:val="20"/>
          <w:lang w:val="af-ZA"/>
        </w:rPr>
        <w:t>:</w:t>
      </w:r>
    </w:p>
    <w:p w:rsidR="00B514E8" w:rsidRPr="00220F38" w:rsidRDefault="00FD2748" w:rsidP="00EF3662">
      <w:pPr>
        <w:pStyle w:val="23"/>
        <w:spacing w:line="240" w:lineRule="auto"/>
        <w:ind w:firstLine="567"/>
        <w:rPr>
          <w:rFonts w:ascii="Sylfaen" w:hAnsi="Sylfaen" w:cs="Sylfaen"/>
          <w:szCs w:val="24"/>
          <w:lang w:val="hy-AM"/>
        </w:rPr>
      </w:pPr>
      <w:r w:rsidRPr="00220F38">
        <w:rPr>
          <w:rFonts w:ascii="Sylfaen" w:hAnsi="Sylfaen" w:cs="Sylfaen"/>
          <w:szCs w:val="24"/>
        </w:rPr>
        <w:t>8</w:t>
      </w:r>
      <w:r w:rsidR="00096865" w:rsidRPr="00220F38">
        <w:rPr>
          <w:rFonts w:ascii="Sylfaen" w:hAnsi="Sylfaen" w:cs="Sylfaen"/>
          <w:szCs w:val="24"/>
        </w:rPr>
        <w:t>.</w:t>
      </w:r>
      <w:r w:rsidR="00733A58" w:rsidRPr="00220F38">
        <w:rPr>
          <w:rFonts w:ascii="Sylfaen" w:hAnsi="Sylfaen" w:cs="Sylfaen"/>
          <w:szCs w:val="24"/>
        </w:rPr>
        <w:t>3</w:t>
      </w:r>
      <w:r w:rsidR="00A85E5D" w:rsidRPr="00220F38">
        <w:rPr>
          <w:rFonts w:ascii="Sylfaen" w:hAnsi="Sylfaen" w:cs="Sylfaen"/>
          <w:szCs w:val="24"/>
          <w:lang w:val="hy-AM"/>
        </w:rPr>
        <w:t>Ընտրված</w:t>
      </w:r>
      <w:r w:rsidR="00B514E8" w:rsidRPr="00220F38">
        <w:rPr>
          <w:rFonts w:ascii="Sylfaen" w:hAnsi="Sylfaen" w:cs="Sylfaen"/>
          <w:szCs w:val="24"/>
          <w:lang w:val="ru-RU"/>
        </w:rPr>
        <w:t>մասնակիցըորոշվումէ</w:t>
      </w:r>
      <w:r w:rsidR="00B514E8" w:rsidRPr="00220F38">
        <w:rPr>
          <w:rFonts w:ascii="Sylfaen" w:hAnsi="Sylfaen" w:cs="Sylfaen"/>
          <w:szCs w:val="24"/>
        </w:rPr>
        <w:t xml:space="preserve">` </w:t>
      </w:r>
      <w:r w:rsidR="00B514E8" w:rsidRPr="00220F38">
        <w:rPr>
          <w:rFonts w:ascii="Sylfaen" w:hAnsi="Sylfaen" w:cs="Sylfaen"/>
          <w:szCs w:val="24"/>
          <w:lang w:val="ru-RU"/>
        </w:rPr>
        <w:t>բավարարգնահատվածհայտերներկայացրածմասնակիցներիթվից</w:t>
      </w:r>
      <w:r w:rsidR="00B514E8" w:rsidRPr="00220F38">
        <w:rPr>
          <w:rFonts w:ascii="Sylfaen" w:hAnsi="Sylfaen" w:cs="Sylfaen"/>
          <w:szCs w:val="24"/>
        </w:rPr>
        <w:t xml:space="preserve">` </w:t>
      </w:r>
      <w:r w:rsidR="00B514E8" w:rsidRPr="00220F38">
        <w:rPr>
          <w:rFonts w:ascii="Sylfaen" w:hAnsi="Sylfaen" w:cs="Sylfaen"/>
          <w:szCs w:val="24"/>
          <w:lang w:val="ru-RU"/>
        </w:rPr>
        <w:t>նվազագույնգնայինառաջարկներկայացրած</w:t>
      </w:r>
      <w:r w:rsidR="00153C87" w:rsidRPr="00220F38">
        <w:rPr>
          <w:rFonts w:ascii="Sylfaen" w:hAnsi="Sylfaen" w:cs="Sylfaen"/>
          <w:szCs w:val="24"/>
          <w:lang w:val="en-US"/>
        </w:rPr>
        <w:t>մ</w:t>
      </w:r>
      <w:r w:rsidR="00153C87" w:rsidRPr="00220F38">
        <w:rPr>
          <w:rFonts w:ascii="Sylfaen" w:hAnsi="Sylfaen" w:cs="Sylfaen"/>
          <w:szCs w:val="24"/>
          <w:lang w:val="ru-RU"/>
        </w:rPr>
        <w:t>ասնակցին</w:t>
      </w:r>
      <w:r w:rsidR="00B514E8" w:rsidRPr="00220F38">
        <w:rPr>
          <w:rFonts w:ascii="Sylfaen" w:hAnsi="Sylfaen" w:cs="Sylfaen"/>
          <w:szCs w:val="24"/>
          <w:lang w:val="ru-RU"/>
        </w:rPr>
        <w:t>նախապատվությունտալուսկզբունքով։Ընդորում</w:t>
      </w:r>
      <w:r w:rsidR="00B514E8" w:rsidRPr="00220F38">
        <w:rPr>
          <w:rFonts w:ascii="Sylfaen" w:hAnsi="Sylfaen" w:cs="Sylfaen"/>
          <w:szCs w:val="24"/>
        </w:rPr>
        <w:t xml:space="preserve">, </w:t>
      </w:r>
      <w:r w:rsidR="00B514E8" w:rsidRPr="00220F38">
        <w:rPr>
          <w:rFonts w:ascii="Sylfaen" w:hAnsi="Sylfaen" w:cs="Sylfaen"/>
          <w:szCs w:val="24"/>
          <w:lang w:val="ru-RU"/>
        </w:rPr>
        <w:t>հանձնաժողովիկողմից</w:t>
      </w:r>
      <w:r w:rsidR="00A85E5D" w:rsidRPr="00220F38">
        <w:rPr>
          <w:rFonts w:ascii="Sylfaen" w:hAnsi="Sylfaen" w:cs="Sylfaen"/>
          <w:szCs w:val="24"/>
          <w:lang w:val="hy-AM"/>
        </w:rPr>
        <w:t>ընտրված</w:t>
      </w:r>
      <w:r w:rsidR="00B514E8" w:rsidRPr="00220F38">
        <w:rPr>
          <w:rFonts w:ascii="Sylfaen" w:hAnsi="Sylfaen" w:cs="Sylfaen"/>
          <w:szCs w:val="24"/>
          <w:lang w:val="en-US"/>
        </w:rPr>
        <w:t>և</w:t>
      </w:r>
      <w:r w:rsidR="00AF3CCA" w:rsidRPr="00220F38">
        <w:rPr>
          <w:rFonts w:ascii="Sylfaen" w:hAnsi="Sylfaen" w:cs="Sylfaen"/>
          <w:szCs w:val="24"/>
          <w:lang w:val="hy-AM"/>
        </w:rPr>
        <w:t>այդպիսին չճանաչված</w:t>
      </w:r>
      <w:r w:rsidR="00B514E8" w:rsidRPr="00220F38">
        <w:rPr>
          <w:rFonts w:ascii="Sylfaen" w:hAnsi="Sylfaen" w:cs="Sylfaen"/>
          <w:szCs w:val="24"/>
          <w:lang w:val="ru-RU"/>
        </w:rPr>
        <w:t>մասնակիցներինորոշելիսգնայինառաջարկների</w:t>
      </w:r>
      <w:r w:rsidR="00B514E8" w:rsidRPr="00220F38">
        <w:rPr>
          <w:rFonts w:ascii="Sylfaen" w:hAnsi="Sylfaen" w:cs="Sylfaen"/>
          <w:szCs w:val="24"/>
        </w:rPr>
        <w:t xml:space="preserve"> </w:t>
      </w:r>
      <w:r w:rsidR="00B514E8" w:rsidRPr="00220F38">
        <w:rPr>
          <w:rFonts w:ascii="Sylfaen" w:hAnsi="Sylfaen" w:cs="Sylfaen"/>
          <w:szCs w:val="24"/>
        </w:rPr>
        <w:lastRenderedPageBreak/>
        <w:t xml:space="preserve">գնահատումը և </w:t>
      </w:r>
      <w:r w:rsidR="00B514E8" w:rsidRPr="00220F38">
        <w:rPr>
          <w:rFonts w:ascii="Sylfaen" w:hAnsi="Sylfaen" w:cs="Sylfaen"/>
          <w:szCs w:val="24"/>
          <w:lang w:val="ru-RU"/>
        </w:rPr>
        <w:t>համեմատումնիրականացվումէառանցսույնհրավերի</w:t>
      </w:r>
      <w:r w:rsidR="00AE4008" w:rsidRPr="00220F38">
        <w:rPr>
          <w:rFonts w:ascii="Sylfaen" w:hAnsi="Sylfaen" w:cs="Sylfaen"/>
          <w:szCs w:val="24"/>
        </w:rPr>
        <w:t>1-ին</w:t>
      </w:r>
      <w:r w:rsidR="00B514E8" w:rsidRPr="00220F38">
        <w:rPr>
          <w:rFonts w:ascii="Sylfaen" w:hAnsi="Sylfaen" w:cs="Sylfaen"/>
          <w:szCs w:val="24"/>
          <w:lang w:val="ru-RU"/>
        </w:rPr>
        <w:t>մասի</w:t>
      </w:r>
      <w:r w:rsidR="00AE4008" w:rsidRPr="00220F38">
        <w:rPr>
          <w:rFonts w:ascii="Sylfaen" w:hAnsi="Sylfaen" w:cs="Sylfaen"/>
          <w:szCs w:val="24"/>
        </w:rPr>
        <w:t>5</w:t>
      </w:r>
      <w:r w:rsidR="00B514E8" w:rsidRPr="00220F38">
        <w:rPr>
          <w:rFonts w:ascii="Sylfaen" w:hAnsi="Sylfaen" w:cs="Sylfaen"/>
          <w:szCs w:val="24"/>
        </w:rPr>
        <w:t>.2</w:t>
      </w:r>
      <w:r w:rsidR="00F20DA5" w:rsidRPr="00220F38">
        <w:rPr>
          <w:rFonts w:ascii="Sylfaen" w:hAnsi="Sylfaen" w:cs="Sylfaen"/>
          <w:szCs w:val="24"/>
        </w:rPr>
        <w:t>-րդ</w:t>
      </w:r>
      <w:r w:rsidR="00B514E8" w:rsidRPr="00220F38">
        <w:rPr>
          <w:rFonts w:ascii="Sylfaen" w:hAnsi="Sylfaen" w:cs="Sylfaen"/>
          <w:szCs w:val="24"/>
          <w:lang w:val="ru-RU"/>
        </w:rPr>
        <w:t>կետումնշվածհարկիգումարիհաշվարկման</w:t>
      </w:r>
      <w:r w:rsidR="00F61898" w:rsidRPr="00220F38">
        <w:rPr>
          <w:rFonts w:ascii="Sylfaen" w:hAnsi="Sylfaen" w:cs="Sylfaen"/>
          <w:lang w:val="hy-AM"/>
        </w:rPr>
        <w:t>:</w:t>
      </w:r>
    </w:p>
    <w:p w:rsidR="00096865" w:rsidRPr="00220F38" w:rsidRDefault="00FD2748" w:rsidP="00EF3662">
      <w:pPr>
        <w:pStyle w:val="a3"/>
        <w:spacing w:line="240" w:lineRule="auto"/>
        <w:ind w:firstLine="567"/>
        <w:rPr>
          <w:rFonts w:ascii="Sylfaen" w:hAnsi="Sylfaen" w:cs="Sylfaen"/>
          <w:i w:val="0"/>
          <w:szCs w:val="24"/>
          <w:lang w:val="af-ZA"/>
        </w:rPr>
      </w:pPr>
      <w:r w:rsidRPr="00220F38">
        <w:rPr>
          <w:rFonts w:ascii="Sylfaen" w:hAnsi="Sylfaen" w:cs="Sylfaen"/>
          <w:i w:val="0"/>
          <w:szCs w:val="24"/>
          <w:lang w:val="af-ZA"/>
        </w:rPr>
        <w:t>8</w:t>
      </w:r>
      <w:r w:rsidR="00096865" w:rsidRPr="00220F38">
        <w:rPr>
          <w:rFonts w:ascii="Sylfaen" w:hAnsi="Sylfaen" w:cs="Sylfaen"/>
          <w:i w:val="0"/>
          <w:szCs w:val="24"/>
          <w:lang w:val="af-ZA"/>
        </w:rPr>
        <w:t>.</w:t>
      </w:r>
      <w:r w:rsidR="00733A58" w:rsidRPr="00220F38">
        <w:rPr>
          <w:rFonts w:ascii="Sylfaen" w:hAnsi="Sylfaen" w:cs="Sylfaen"/>
          <w:i w:val="0"/>
          <w:szCs w:val="24"/>
          <w:lang w:val="af-ZA"/>
        </w:rPr>
        <w:t>4</w:t>
      </w:r>
      <w:r w:rsidR="00096865" w:rsidRPr="00220F38">
        <w:rPr>
          <w:rFonts w:ascii="Sylfaen" w:hAnsi="Sylfaen" w:cs="Sylfaen"/>
          <w:i w:val="0"/>
          <w:szCs w:val="24"/>
          <w:lang w:val="hy-AM"/>
        </w:rPr>
        <w:t>Եթեհայտումանհամապատասխանությունէտեղգտելտառերովևթվերովգրվածգումարներիմիջև</w:t>
      </w:r>
      <w:r w:rsidR="00096865" w:rsidRPr="00220F38">
        <w:rPr>
          <w:rFonts w:ascii="Sylfaen" w:hAnsi="Sylfaen" w:cs="Sylfaen"/>
          <w:i w:val="0"/>
          <w:szCs w:val="24"/>
          <w:lang w:val="af-ZA"/>
        </w:rPr>
        <w:t xml:space="preserve">, </w:t>
      </w:r>
      <w:r w:rsidR="00096865" w:rsidRPr="00220F38">
        <w:rPr>
          <w:rFonts w:ascii="Sylfaen" w:hAnsi="Sylfaen" w:cs="Sylfaen"/>
          <w:i w:val="0"/>
          <w:szCs w:val="24"/>
          <w:lang w:val="hy-AM"/>
        </w:rPr>
        <w:t>ապահիմքէընդունվումտառերովգրվածգումարը</w:t>
      </w:r>
      <w:r w:rsidR="004D5671" w:rsidRPr="00220F38">
        <w:rPr>
          <w:rFonts w:ascii="Sylfaen" w:hAnsi="Sylfaen" w:cs="Sylfaen"/>
          <w:i w:val="0"/>
          <w:szCs w:val="24"/>
          <w:lang w:val="hy-AM"/>
        </w:rPr>
        <w:t>։</w:t>
      </w:r>
      <w:r w:rsidR="00096865" w:rsidRPr="00F752BD">
        <w:rPr>
          <w:rFonts w:ascii="Sylfaen" w:hAnsi="Sylfaen" w:cs="Sylfaen"/>
          <w:i w:val="0"/>
          <w:szCs w:val="24"/>
          <w:lang w:val="hy-AM"/>
        </w:rPr>
        <w:t>Եթեառաջարկվողգներըներկայացվածեներկուկամավելիարժույթներով</w:t>
      </w:r>
      <w:r w:rsidR="00096865" w:rsidRPr="00220F38">
        <w:rPr>
          <w:rFonts w:ascii="Sylfaen" w:hAnsi="Sylfaen" w:cs="Sylfaen"/>
          <w:i w:val="0"/>
          <w:szCs w:val="24"/>
          <w:lang w:val="af-ZA"/>
        </w:rPr>
        <w:t xml:space="preserve">, </w:t>
      </w:r>
      <w:r w:rsidR="00096865" w:rsidRPr="00F752BD">
        <w:rPr>
          <w:rFonts w:ascii="Sylfaen" w:hAnsi="Sylfaen" w:cs="Sylfaen"/>
          <w:i w:val="0"/>
          <w:szCs w:val="24"/>
          <w:lang w:val="hy-AM"/>
        </w:rPr>
        <w:t>ապադրանքհամեմատվումենՀայաստանիՀանրապետությանդրամով</w:t>
      </w:r>
      <w:r w:rsidR="00096865" w:rsidRPr="00220F38">
        <w:rPr>
          <w:rFonts w:ascii="Sylfaen" w:hAnsi="Sylfaen" w:cs="Sylfaen"/>
          <w:i w:val="0"/>
          <w:szCs w:val="24"/>
          <w:lang w:val="af-ZA"/>
        </w:rPr>
        <w:t xml:space="preserve">` </w:t>
      </w:r>
      <w:r w:rsidR="00B73DBF" w:rsidRPr="00220F38">
        <w:rPr>
          <w:rFonts w:ascii="Sylfaen" w:hAnsi="Sylfaen" w:cs="Sylfaen"/>
          <w:i w:val="0"/>
          <w:szCs w:val="24"/>
          <w:lang w:val="af-ZA"/>
        </w:rPr>
        <w:t>բացման նիստի օրվա ՀՀ կենտրոնական բանկի</w:t>
      </w:r>
      <w:r w:rsidR="00096865" w:rsidRPr="00F752BD">
        <w:rPr>
          <w:rFonts w:ascii="Sylfaen" w:hAnsi="Sylfaen" w:cs="Sylfaen"/>
          <w:i w:val="0"/>
          <w:szCs w:val="24"/>
          <w:lang w:val="hy-AM"/>
        </w:rPr>
        <w:t>փոխարժեքով</w:t>
      </w:r>
      <w:r w:rsidR="004D5671" w:rsidRPr="00F752BD">
        <w:rPr>
          <w:rFonts w:ascii="Sylfaen" w:hAnsi="Sylfaen" w:cs="Sylfaen"/>
          <w:i w:val="0"/>
          <w:szCs w:val="24"/>
          <w:lang w:val="hy-AM"/>
        </w:rPr>
        <w:t>։</w:t>
      </w:r>
    </w:p>
    <w:p w:rsidR="009B6D58" w:rsidRPr="00220F38" w:rsidRDefault="00FD2748" w:rsidP="00EF3662">
      <w:pPr>
        <w:pStyle w:val="norm"/>
        <w:spacing w:line="240" w:lineRule="auto"/>
        <w:rPr>
          <w:rFonts w:ascii="Sylfaen" w:hAnsi="Sylfaen" w:cs="Sylfaen"/>
          <w:sz w:val="20"/>
          <w:szCs w:val="24"/>
          <w:lang w:val="af-ZA" w:eastAsia="en-US"/>
        </w:rPr>
      </w:pPr>
      <w:r w:rsidRPr="00220F38">
        <w:rPr>
          <w:rFonts w:ascii="Sylfaen" w:hAnsi="Sylfaen"/>
          <w:sz w:val="20"/>
          <w:lang w:val="af-ZA"/>
        </w:rPr>
        <w:t>8</w:t>
      </w:r>
      <w:r w:rsidR="00633389" w:rsidRPr="00220F38">
        <w:rPr>
          <w:rFonts w:ascii="Sylfaen" w:hAnsi="Sylfaen"/>
          <w:sz w:val="20"/>
          <w:lang w:val="af-ZA"/>
        </w:rPr>
        <w:t>.</w:t>
      </w:r>
      <w:r w:rsidR="00784DE6" w:rsidRPr="00220F38">
        <w:rPr>
          <w:rFonts w:ascii="Sylfaen" w:hAnsi="Sylfaen"/>
          <w:sz w:val="20"/>
          <w:lang w:val="hy-AM"/>
        </w:rPr>
        <w:t>5</w:t>
      </w:r>
      <w:r w:rsidR="00973FB1" w:rsidRPr="00220F38">
        <w:rPr>
          <w:rFonts w:ascii="Sylfaen" w:hAnsi="Sylfaen"/>
          <w:sz w:val="20"/>
          <w:lang w:val="af-ZA"/>
        </w:rPr>
        <w:t>Հ</w:t>
      </w:r>
      <w:r w:rsidR="00973FB1" w:rsidRPr="00220F38">
        <w:rPr>
          <w:rFonts w:ascii="Sylfaen" w:hAnsi="Sylfaen" w:cs="Sylfaen"/>
          <w:sz w:val="20"/>
          <w:szCs w:val="24"/>
          <w:lang w:val="ru-RU" w:eastAsia="en-US"/>
        </w:rPr>
        <w:t>անձնաժողովըհրավերիպահանջներինկատմամբբավարարգնահատվածհայտերներկայացրած</w:t>
      </w:r>
      <w:r w:rsidRPr="00220F38">
        <w:rPr>
          <w:rFonts w:ascii="Sylfaen" w:hAnsi="Sylfaen" w:cs="Sylfaen"/>
          <w:sz w:val="20"/>
          <w:szCs w:val="24"/>
          <w:lang w:eastAsia="en-US"/>
        </w:rPr>
        <w:t>մ</w:t>
      </w:r>
      <w:r w:rsidR="00973FB1" w:rsidRPr="00220F38">
        <w:rPr>
          <w:rFonts w:ascii="Sylfaen" w:hAnsi="Sylfaen" w:cs="Sylfaen"/>
          <w:sz w:val="20"/>
          <w:szCs w:val="24"/>
          <w:lang w:val="ru-RU" w:eastAsia="en-US"/>
        </w:rPr>
        <w:t>ասնակիցներիցորոշումևհայտարարումէ</w:t>
      </w:r>
      <w:r w:rsidR="00D32414" w:rsidRPr="00220F38">
        <w:rPr>
          <w:rFonts w:ascii="Sylfaen" w:hAnsi="Sylfaen" w:cs="Sylfaen"/>
          <w:sz w:val="20"/>
          <w:szCs w:val="24"/>
          <w:lang w:val="hy-AM" w:eastAsia="en-US"/>
        </w:rPr>
        <w:t>ընտրված</w:t>
      </w:r>
      <w:r w:rsidR="00AF3CCA" w:rsidRPr="00220F38">
        <w:rPr>
          <w:rFonts w:ascii="Sylfaen" w:hAnsi="Sylfaen" w:cs="Sylfaen"/>
          <w:sz w:val="20"/>
          <w:szCs w:val="24"/>
          <w:lang w:val="ru-RU" w:eastAsia="en-US"/>
        </w:rPr>
        <w:t>այդպիսինչճանաչված</w:t>
      </w:r>
      <w:r w:rsidR="00973FB1" w:rsidRPr="00220F38">
        <w:rPr>
          <w:rFonts w:ascii="Sylfaen" w:hAnsi="Sylfaen" w:cs="Sylfaen"/>
          <w:sz w:val="20"/>
          <w:szCs w:val="24"/>
          <w:lang w:val="ru-RU" w:eastAsia="en-US"/>
        </w:rPr>
        <w:t>մասնակիցներին</w:t>
      </w:r>
      <w:r w:rsidR="00973FB1" w:rsidRPr="00220F38">
        <w:rPr>
          <w:rFonts w:ascii="Sylfaen" w:hAnsi="Sylfaen" w:cs="Sylfaen"/>
          <w:sz w:val="20"/>
          <w:szCs w:val="24"/>
          <w:lang w:val="af-ZA" w:eastAsia="en-US"/>
        </w:rPr>
        <w:t>:</w:t>
      </w:r>
      <w:r w:rsidR="009B6D58" w:rsidRPr="00220F38">
        <w:rPr>
          <w:rFonts w:ascii="Sylfaen" w:hAnsi="Sylfaen" w:cs="Sylfaen"/>
          <w:sz w:val="20"/>
          <w:szCs w:val="24"/>
          <w:lang w:val="ru-RU" w:eastAsia="en-US"/>
        </w:rPr>
        <w:t>Առաջարկվածնվազագույնգներիհավասարությանդեպքում</w:t>
      </w:r>
    </w:p>
    <w:p w:rsidR="009B6D58" w:rsidRPr="00220F38" w:rsidRDefault="009B6D58" w:rsidP="00EF3662">
      <w:pPr>
        <w:pStyle w:val="norm"/>
        <w:spacing w:line="240" w:lineRule="auto"/>
        <w:rPr>
          <w:rFonts w:ascii="Sylfaen" w:hAnsi="Sylfaen" w:cs="Sylfaen"/>
          <w:sz w:val="20"/>
          <w:szCs w:val="24"/>
          <w:lang w:val="af-ZA" w:eastAsia="en-US"/>
        </w:rPr>
      </w:pPr>
      <w:r w:rsidRPr="00220F38">
        <w:rPr>
          <w:rFonts w:ascii="Sylfaen" w:hAnsi="Sylfaen" w:cs="Sylfaen"/>
          <w:sz w:val="20"/>
          <w:szCs w:val="24"/>
          <w:lang w:val="ru-RU" w:eastAsia="en-US"/>
        </w:rPr>
        <w:t>ա</w:t>
      </w:r>
      <w:r w:rsidRPr="00220F38">
        <w:rPr>
          <w:rFonts w:ascii="Sylfaen" w:hAnsi="Sylfaen" w:cs="Sylfaen"/>
          <w:sz w:val="20"/>
          <w:szCs w:val="24"/>
          <w:lang w:val="af-ZA" w:eastAsia="en-US"/>
        </w:rPr>
        <w:t xml:space="preserve">. </w:t>
      </w:r>
      <w:r w:rsidR="00E34189" w:rsidRPr="00220F38">
        <w:rPr>
          <w:rFonts w:ascii="Sylfaen" w:hAnsi="Sylfaen" w:cs="Sylfaen"/>
          <w:sz w:val="20"/>
          <w:szCs w:val="24"/>
          <w:lang w:val="ru-RU" w:eastAsia="en-US"/>
        </w:rPr>
        <w:t>ընտրված</w:t>
      </w:r>
      <w:r w:rsidRPr="00220F38">
        <w:rPr>
          <w:rFonts w:ascii="Sylfaen" w:hAnsi="Sylfaen" w:cs="Sylfaen"/>
          <w:sz w:val="20"/>
          <w:szCs w:val="24"/>
          <w:lang w:val="ru-RU" w:eastAsia="en-US"/>
        </w:rPr>
        <w:t>և</w:t>
      </w:r>
      <w:r w:rsidR="00AF3CCA" w:rsidRPr="00220F38">
        <w:rPr>
          <w:rFonts w:ascii="Sylfaen" w:hAnsi="Sylfaen" w:cs="Sylfaen"/>
          <w:sz w:val="20"/>
          <w:szCs w:val="24"/>
          <w:lang w:val="ru-RU" w:eastAsia="en-US"/>
        </w:rPr>
        <w:t>այդպիսինչճանաչված</w:t>
      </w:r>
      <w:r w:rsidR="00FD2748" w:rsidRPr="00220F38">
        <w:rPr>
          <w:rFonts w:ascii="Sylfaen" w:hAnsi="Sylfaen" w:cs="Sylfaen"/>
          <w:sz w:val="20"/>
          <w:szCs w:val="24"/>
          <w:lang w:val="ru-RU" w:eastAsia="en-US"/>
        </w:rPr>
        <w:t>մ</w:t>
      </w:r>
      <w:r w:rsidRPr="00220F38">
        <w:rPr>
          <w:rFonts w:ascii="Sylfaen" w:hAnsi="Sylfaen" w:cs="Sylfaen"/>
          <w:sz w:val="20"/>
          <w:szCs w:val="24"/>
          <w:lang w:val="ru-RU" w:eastAsia="en-US"/>
        </w:rPr>
        <w:t>ասնակիցներինորոշելունպատակովհանձնաժողովինիստում</w:t>
      </w:r>
      <w:r w:rsidR="0058356F" w:rsidRPr="00220F38">
        <w:rPr>
          <w:rFonts w:ascii="Sylfaen" w:hAnsi="Sylfaen" w:cs="Sylfaen"/>
          <w:sz w:val="20"/>
          <w:szCs w:val="24"/>
          <w:lang w:val="hy-AM" w:eastAsia="en-US"/>
        </w:rPr>
        <w:t xml:space="preserve">հավասար գներ ներկայացրած </w:t>
      </w:r>
      <w:r w:rsidR="00FD2748" w:rsidRPr="00220F38">
        <w:rPr>
          <w:rFonts w:ascii="Sylfaen" w:hAnsi="Sylfaen" w:cs="Sylfaen"/>
          <w:sz w:val="20"/>
          <w:szCs w:val="24"/>
          <w:lang w:val="af-ZA" w:eastAsia="en-US"/>
        </w:rPr>
        <w:t>մ</w:t>
      </w:r>
      <w:r w:rsidRPr="00220F38">
        <w:rPr>
          <w:rFonts w:ascii="Sylfaen" w:hAnsi="Sylfaen" w:cs="Sylfaen"/>
          <w:sz w:val="20"/>
          <w:szCs w:val="24"/>
          <w:lang w:val="ru-RU" w:eastAsia="en-US"/>
        </w:rPr>
        <w:t>ասնակիցներիհետվարվումենմիաժամանակյաբանակցություններ</w:t>
      </w:r>
      <w:r w:rsidRPr="00220F38">
        <w:rPr>
          <w:rFonts w:ascii="Sylfaen" w:hAnsi="Sylfaen" w:cs="Sylfaen"/>
          <w:sz w:val="20"/>
          <w:szCs w:val="24"/>
          <w:lang w:val="af-ZA" w:eastAsia="en-US"/>
        </w:rPr>
        <w:t xml:space="preserve">, </w:t>
      </w:r>
      <w:r w:rsidRPr="00220F38">
        <w:rPr>
          <w:rFonts w:ascii="Sylfaen" w:hAnsi="Sylfaen" w:cs="Sylfaen"/>
          <w:sz w:val="20"/>
          <w:szCs w:val="24"/>
          <w:lang w:val="ru-RU" w:eastAsia="en-US"/>
        </w:rPr>
        <w:t>եթենիստիններկաեն</w:t>
      </w:r>
      <w:r w:rsidR="0058356F" w:rsidRPr="00220F38">
        <w:rPr>
          <w:rFonts w:ascii="Sylfaen" w:hAnsi="Sylfaen" w:cs="Sylfaen"/>
          <w:sz w:val="20"/>
          <w:szCs w:val="24"/>
          <w:lang w:val="hy-AM" w:eastAsia="en-US"/>
        </w:rPr>
        <w:t>այդ</w:t>
      </w:r>
      <w:r w:rsidR="00FD2748" w:rsidRPr="00220F38">
        <w:rPr>
          <w:rFonts w:ascii="Sylfaen" w:hAnsi="Sylfaen" w:cs="Sylfaen"/>
          <w:sz w:val="20"/>
          <w:szCs w:val="24"/>
          <w:lang w:val="af-ZA" w:eastAsia="en-US"/>
        </w:rPr>
        <w:t>մ</w:t>
      </w:r>
      <w:r w:rsidRPr="00220F38">
        <w:rPr>
          <w:rFonts w:ascii="Sylfaen" w:hAnsi="Sylfaen" w:cs="Sylfaen"/>
          <w:sz w:val="20"/>
          <w:szCs w:val="24"/>
          <w:lang w:val="ru-RU" w:eastAsia="en-US"/>
        </w:rPr>
        <w:t>ասնակիցները</w:t>
      </w:r>
      <w:r w:rsidRPr="00220F38">
        <w:rPr>
          <w:rFonts w:ascii="Sylfaen" w:hAnsi="Sylfaen" w:cs="Sylfaen"/>
          <w:sz w:val="20"/>
          <w:szCs w:val="24"/>
          <w:lang w:val="af-ZA" w:eastAsia="en-US"/>
        </w:rPr>
        <w:t xml:space="preserve"> (</w:t>
      </w:r>
      <w:r w:rsidRPr="00220F38">
        <w:rPr>
          <w:rFonts w:ascii="Sylfaen" w:hAnsi="Sylfaen" w:cs="Sylfaen"/>
          <w:sz w:val="20"/>
          <w:szCs w:val="24"/>
          <w:lang w:val="ru-RU" w:eastAsia="en-US"/>
        </w:rPr>
        <w:t>համապատասխանլիազորությունունեցողներկայացուցիչները</w:t>
      </w:r>
      <w:r w:rsidRPr="00220F38">
        <w:rPr>
          <w:rFonts w:ascii="Sylfaen" w:hAnsi="Sylfaen" w:cs="Sylfaen"/>
          <w:sz w:val="20"/>
          <w:szCs w:val="24"/>
          <w:lang w:val="af-ZA" w:eastAsia="en-US"/>
        </w:rPr>
        <w:t>),</w:t>
      </w:r>
    </w:p>
    <w:p w:rsidR="009B6D58" w:rsidRPr="00220F38" w:rsidRDefault="009B6D58" w:rsidP="00EF3662">
      <w:pPr>
        <w:pStyle w:val="norm"/>
        <w:spacing w:line="240" w:lineRule="auto"/>
        <w:rPr>
          <w:rFonts w:ascii="Sylfaen" w:hAnsi="Sylfaen" w:cs="Sylfaen"/>
          <w:sz w:val="20"/>
          <w:szCs w:val="24"/>
          <w:lang w:val="af-ZA" w:eastAsia="en-US"/>
        </w:rPr>
      </w:pPr>
      <w:r w:rsidRPr="00220F38">
        <w:rPr>
          <w:rFonts w:ascii="Sylfaen" w:hAnsi="Sylfaen" w:cs="Sylfaen"/>
          <w:sz w:val="20"/>
          <w:szCs w:val="24"/>
          <w:lang w:val="ru-RU" w:eastAsia="en-US"/>
        </w:rPr>
        <w:t>բ</w:t>
      </w:r>
      <w:r w:rsidRPr="00220F38">
        <w:rPr>
          <w:rFonts w:ascii="Sylfaen" w:hAnsi="Sylfaen" w:cs="Sylfaen"/>
          <w:sz w:val="20"/>
          <w:szCs w:val="24"/>
          <w:lang w:val="af-ZA" w:eastAsia="en-US"/>
        </w:rPr>
        <w:t xml:space="preserve">. </w:t>
      </w:r>
      <w:r w:rsidRPr="00220F38">
        <w:rPr>
          <w:rFonts w:ascii="Sylfaen" w:hAnsi="Sylfaen" w:cs="Sylfaen"/>
          <w:sz w:val="20"/>
          <w:szCs w:val="24"/>
          <w:lang w:val="ru-RU" w:eastAsia="en-US"/>
        </w:rPr>
        <w:t>հակառակդեպքումհանձնաժողովինիստըկասեցվումէ</w:t>
      </w:r>
      <w:r w:rsidRPr="00220F38">
        <w:rPr>
          <w:rFonts w:ascii="Sylfaen" w:hAnsi="Sylfaen" w:cs="Sylfaen"/>
          <w:sz w:val="20"/>
          <w:szCs w:val="24"/>
          <w:lang w:val="af-ZA" w:eastAsia="en-US"/>
        </w:rPr>
        <w:t xml:space="preserve">, </w:t>
      </w:r>
      <w:r w:rsidRPr="00220F38">
        <w:rPr>
          <w:rFonts w:ascii="Sylfaen" w:hAnsi="Sylfaen" w:cs="Sylfaen"/>
          <w:sz w:val="20"/>
          <w:szCs w:val="24"/>
          <w:lang w:val="ru-RU" w:eastAsia="en-US"/>
        </w:rPr>
        <w:t>ևմեկաշխատանքայինօրվաընթացքումհանձնաժողովիքարտուղարը</w:t>
      </w:r>
      <w:r w:rsidR="0058356F" w:rsidRPr="00220F38">
        <w:rPr>
          <w:rFonts w:ascii="Sylfaen" w:hAnsi="Sylfaen" w:cs="Sylfaen"/>
          <w:sz w:val="20"/>
          <w:szCs w:val="24"/>
          <w:lang w:val="hy-AM" w:eastAsia="en-US"/>
        </w:rPr>
        <w:t>հավասար գներ</w:t>
      </w:r>
      <w:r w:rsidR="00143E8C" w:rsidRPr="00220F38">
        <w:rPr>
          <w:rFonts w:ascii="Sylfaen" w:hAnsi="Sylfaen" w:cs="Sylfaen"/>
          <w:sz w:val="20"/>
          <w:szCs w:val="24"/>
          <w:lang w:val="ru-RU" w:eastAsia="en-US"/>
        </w:rPr>
        <w:t>ներկայացրածմասնակիցներին</w:t>
      </w:r>
      <w:r w:rsidR="00733A58" w:rsidRPr="00220F38">
        <w:rPr>
          <w:rFonts w:ascii="Sylfaen" w:hAnsi="Sylfaen" w:cs="Sylfaen"/>
          <w:sz w:val="20"/>
          <w:szCs w:val="24"/>
          <w:lang w:val="af-ZA" w:eastAsia="en-US"/>
        </w:rPr>
        <w:t xml:space="preserve">էլեկտրոնային եղանակով </w:t>
      </w:r>
      <w:r w:rsidRPr="00220F38">
        <w:rPr>
          <w:rFonts w:ascii="Sylfaen" w:hAnsi="Sylfaen" w:cs="Sylfaen"/>
          <w:sz w:val="20"/>
          <w:szCs w:val="24"/>
          <w:lang w:val="ru-RU" w:eastAsia="en-US"/>
        </w:rPr>
        <w:t>միաժամանակծանուցումէգներինվազեցմանշուրջմիաժամանակյաբանակցություններիվարման</w:t>
      </w:r>
      <w:r w:rsidR="00AF3CCA" w:rsidRPr="00220F38">
        <w:rPr>
          <w:rFonts w:ascii="Sylfaen" w:hAnsi="Sylfaen" w:cs="Sylfaen"/>
          <w:sz w:val="20"/>
          <w:szCs w:val="24"/>
          <w:lang w:val="hy-AM" w:eastAsia="en-US"/>
        </w:rPr>
        <w:t xml:space="preserve"> պայմանների, տևողության,</w:t>
      </w:r>
      <w:r w:rsidRPr="00220F38">
        <w:rPr>
          <w:rFonts w:ascii="Sylfaen" w:hAnsi="Sylfaen" w:cs="Sylfaen"/>
          <w:sz w:val="20"/>
          <w:szCs w:val="24"/>
          <w:lang w:val="ru-RU" w:eastAsia="en-US"/>
        </w:rPr>
        <w:t>օրվա</w:t>
      </w:r>
      <w:r w:rsidRPr="00220F38">
        <w:rPr>
          <w:rFonts w:ascii="Sylfaen" w:hAnsi="Sylfaen" w:cs="Sylfaen"/>
          <w:sz w:val="20"/>
          <w:szCs w:val="24"/>
          <w:lang w:val="af-ZA" w:eastAsia="en-US"/>
        </w:rPr>
        <w:t xml:space="preserve">, </w:t>
      </w:r>
      <w:r w:rsidRPr="00220F38">
        <w:rPr>
          <w:rFonts w:ascii="Sylfaen" w:hAnsi="Sylfaen" w:cs="Sylfaen"/>
          <w:sz w:val="20"/>
          <w:szCs w:val="24"/>
          <w:lang w:val="ru-RU" w:eastAsia="en-US"/>
        </w:rPr>
        <w:t>ժամիևվայրիմասին</w:t>
      </w:r>
      <w:r w:rsidRPr="00220F38">
        <w:rPr>
          <w:rFonts w:ascii="Sylfaen" w:hAnsi="Sylfaen" w:cs="Sylfaen"/>
          <w:sz w:val="20"/>
          <w:szCs w:val="24"/>
          <w:lang w:val="af-ZA" w:eastAsia="en-US"/>
        </w:rPr>
        <w:t>,</w:t>
      </w:r>
    </w:p>
    <w:p w:rsidR="009B6D58" w:rsidRPr="00220F38" w:rsidRDefault="009B6D58" w:rsidP="00EF3662">
      <w:pPr>
        <w:pStyle w:val="norm"/>
        <w:spacing w:line="240" w:lineRule="auto"/>
        <w:rPr>
          <w:rFonts w:ascii="Sylfaen" w:hAnsi="Sylfaen" w:cs="Sylfaen"/>
          <w:color w:val="FF0000"/>
          <w:sz w:val="20"/>
          <w:szCs w:val="24"/>
          <w:lang w:val="af-ZA" w:eastAsia="en-US"/>
        </w:rPr>
      </w:pPr>
      <w:r w:rsidRPr="00220F38">
        <w:rPr>
          <w:rFonts w:ascii="Sylfaen" w:hAnsi="Sylfaen" w:cs="Sylfaen"/>
          <w:sz w:val="20"/>
          <w:szCs w:val="24"/>
          <w:lang w:val="ru-RU" w:eastAsia="en-US"/>
        </w:rPr>
        <w:t>գ</w:t>
      </w:r>
      <w:r w:rsidRPr="00220F38">
        <w:rPr>
          <w:rFonts w:ascii="Sylfaen" w:hAnsi="Sylfaen" w:cs="Sylfaen"/>
          <w:sz w:val="20"/>
          <w:szCs w:val="24"/>
          <w:lang w:val="af-ZA" w:eastAsia="en-US"/>
        </w:rPr>
        <w:t xml:space="preserve">. </w:t>
      </w:r>
      <w:r w:rsidRPr="00220F38">
        <w:rPr>
          <w:rFonts w:ascii="Sylfaen" w:hAnsi="Sylfaen" w:cs="Sylfaen"/>
          <w:sz w:val="20"/>
          <w:szCs w:val="24"/>
          <w:lang w:val="ru-RU" w:eastAsia="en-US"/>
        </w:rPr>
        <w:t>բանակցություններըվարվումենոչշուտ</w:t>
      </w:r>
      <w:r w:rsidRPr="00220F38">
        <w:rPr>
          <w:rFonts w:ascii="Sylfaen" w:hAnsi="Sylfaen" w:cs="Sylfaen"/>
          <w:sz w:val="20"/>
          <w:szCs w:val="24"/>
          <w:lang w:val="af-ZA" w:eastAsia="en-US"/>
        </w:rPr>
        <w:t xml:space="preserve">, </w:t>
      </w:r>
      <w:r w:rsidRPr="00220F38">
        <w:rPr>
          <w:rFonts w:ascii="Sylfaen" w:hAnsi="Sylfaen" w:cs="Sylfaen"/>
          <w:sz w:val="20"/>
          <w:szCs w:val="24"/>
          <w:lang w:val="ru-RU" w:eastAsia="en-US"/>
        </w:rPr>
        <w:t>քանծանուցումնուղարկվելուօրվանհաջորդողօրվանիցերկրորդ</w:t>
      </w:r>
      <w:r w:rsidR="00973FB1" w:rsidRPr="00220F38">
        <w:rPr>
          <w:rFonts w:ascii="Sylfaen" w:hAnsi="Sylfaen" w:cs="Sylfaen"/>
          <w:sz w:val="20"/>
          <w:szCs w:val="24"/>
          <w:lang w:val="af-ZA" w:eastAsia="en-US"/>
        </w:rPr>
        <w:t xml:space="preserve">և ոչ ուշ, քան </w:t>
      </w:r>
      <w:r w:rsidR="008A2FF1" w:rsidRPr="00220F38">
        <w:rPr>
          <w:rFonts w:ascii="Sylfaen" w:hAnsi="Sylfaen" w:cs="Sylfaen"/>
          <w:sz w:val="20"/>
          <w:szCs w:val="24"/>
          <w:lang w:val="hy-AM" w:eastAsia="en-US"/>
        </w:rPr>
        <w:t>հինգերորդ</w:t>
      </w:r>
      <w:r w:rsidRPr="00220F38">
        <w:rPr>
          <w:rFonts w:ascii="Sylfaen" w:hAnsi="Sylfaen" w:cs="Sylfaen"/>
          <w:sz w:val="20"/>
          <w:szCs w:val="24"/>
          <w:lang w:val="ru-RU" w:eastAsia="en-US"/>
        </w:rPr>
        <w:t>աշխատանքայինօրը</w:t>
      </w:r>
      <w:r w:rsidRPr="00220F38">
        <w:rPr>
          <w:rFonts w:ascii="Sylfaen" w:hAnsi="Sylfaen" w:cs="Sylfaen"/>
          <w:sz w:val="20"/>
          <w:szCs w:val="24"/>
          <w:lang w:val="af-ZA" w:eastAsia="en-US"/>
        </w:rPr>
        <w:t xml:space="preserve">, </w:t>
      </w:r>
    </w:p>
    <w:p w:rsidR="009B6D58" w:rsidRPr="00220F38" w:rsidRDefault="009B6D58" w:rsidP="00EF3662">
      <w:pPr>
        <w:pStyle w:val="norm"/>
        <w:spacing w:line="240" w:lineRule="auto"/>
        <w:rPr>
          <w:rFonts w:ascii="Sylfaen" w:hAnsi="Sylfaen" w:cs="Sylfaen"/>
          <w:sz w:val="20"/>
          <w:szCs w:val="24"/>
          <w:lang w:val="af-ZA" w:eastAsia="en-US"/>
        </w:rPr>
      </w:pPr>
      <w:r w:rsidRPr="00220F38">
        <w:rPr>
          <w:rFonts w:ascii="Sylfaen" w:hAnsi="Sylfaen" w:cs="Sylfaen"/>
          <w:sz w:val="20"/>
          <w:szCs w:val="24"/>
          <w:lang w:val="ru-RU" w:eastAsia="en-US"/>
        </w:rPr>
        <w:t>դ</w:t>
      </w:r>
      <w:r w:rsidRPr="00220F38">
        <w:rPr>
          <w:rFonts w:ascii="Sylfaen" w:hAnsi="Sylfaen" w:cs="Sylfaen"/>
          <w:sz w:val="20"/>
          <w:szCs w:val="24"/>
          <w:lang w:val="af-ZA" w:eastAsia="en-US"/>
        </w:rPr>
        <w:t xml:space="preserve">. </w:t>
      </w:r>
      <w:r w:rsidRPr="00220F38">
        <w:rPr>
          <w:rFonts w:ascii="Sylfaen" w:hAnsi="Sylfaen" w:cs="Sylfaen"/>
          <w:sz w:val="20"/>
          <w:szCs w:val="24"/>
          <w:lang w:val="ru-RU" w:eastAsia="en-US"/>
        </w:rPr>
        <w:t>յուրաքանչյուր</w:t>
      </w:r>
      <w:r w:rsidR="007210AC" w:rsidRPr="00220F38">
        <w:rPr>
          <w:rFonts w:ascii="Sylfaen" w:hAnsi="Sylfaen" w:cs="Sylfaen"/>
          <w:sz w:val="20"/>
          <w:szCs w:val="24"/>
          <w:lang w:eastAsia="en-US"/>
        </w:rPr>
        <w:t>մ</w:t>
      </w:r>
      <w:r w:rsidR="003B1FC0" w:rsidRPr="00220F38">
        <w:rPr>
          <w:rFonts w:ascii="Sylfaen" w:hAnsi="Sylfaen" w:cs="Sylfaen"/>
          <w:sz w:val="20"/>
          <w:szCs w:val="24"/>
          <w:lang w:eastAsia="en-US"/>
        </w:rPr>
        <w:t>ա</w:t>
      </w:r>
      <w:r w:rsidRPr="00220F38">
        <w:rPr>
          <w:rFonts w:ascii="Sylfaen" w:hAnsi="Sylfaen" w:cs="Sylfaen"/>
          <w:sz w:val="20"/>
          <w:szCs w:val="24"/>
          <w:lang w:val="ru-RU" w:eastAsia="en-US"/>
        </w:rPr>
        <w:t>սնակցի</w:t>
      </w:r>
      <w:r w:rsidRPr="00220F38">
        <w:rPr>
          <w:rFonts w:ascii="Sylfaen" w:hAnsi="Sylfaen" w:cs="Sylfaen"/>
          <w:sz w:val="20"/>
          <w:szCs w:val="24"/>
          <w:lang w:val="af-ZA" w:eastAsia="en-US"/>
        </w:rPr>
        <w:t xml:space="preserve">` </w:t>
      </w:r>
      <w:r w:rsidRPr="00220F38">
        <w:rPr>
          <w:rFonts w:ascii="Sylfaen" w:hAnsi="Sylfaen" w:cs="Sylfaen"/>
          <w:sz w:val="20"/>
          <w:szCs w:val="24"/>
          <w:lang w:val="ru-RU" w:eastAsia="en-US"/>
        </w:rPr>
        <w:t>տվյալպահիններկայացրածգնայինառաջարկըհրապարակվումէմյուս</w:t>
      </w:r>
      <w:r w:rsidR="007210AC" w:rsidRPr="00220F38">
        <w:rPr>
          <w:rFonts w:ascii="Sylfaen" w:hAnsi="Sylfaen" w:cs="Sylfaen"/>
          <w:sz w:val="20"/>
          <w:szCs w:val="24"/>
          <w:lang w:val="af-ZA" w:eastAsia="en-US"/>
        </w:rPr>
        <w:t>մ</w:t>
      </w:r>
      <w:r w:rsidRPr="00220F38">
        <w:rPr>
          <w:rFonts w:ascii="Sylfaen" w:hAnsi="Sylfaen" w:cs="Sylfaen"/>
          <w:sz w:val="20"/>
          <w:szCs w:val="24"/>
          <w:lang w:val="ru-RU" w:eastAsia="en-US"/>
        </w:rPr>
        <w:t>ասնակ</w:t>
      </w:r>
      <w:r w:rsidR="0058356F" w:rsidRPr="00220F38">
        <w:rPr>
          <w:rFonts w:ascii="Sylfaen" w:hAnsi="Sylfaen" w:cs="Sylfaen"/>
          <w:sz w:val="20"/>
          <w:szCs w:val="24"/>
          <w:lang w:val="hy-AM" w:eastAsia="en-US"/>
        </w:rPr>
        <w:t>ցի</w:t>
      </w:r>
      <w:r w:rsidRPr="00220F38">
        <w:rPr>
          <w:rFonts w:ascii="Sylfaen" w:hAnsi="Sylfaen" w:cs="Sylfaen"/>
          <w:sz w:val="20"/>
          <w:szCs w:val="24"/>
          <w:lang w:val="ru-RU" w:eastAsia="en-US"/>
        </w:rPr>
        <w:t>համար</w:t>
      </w:r>
      <w:r w:rsidRPr="00220F38">
        <w:rPr>
          <w:rFonts w:ascii="Sylfaen" w:hAnsi="Sylfaen" w:cs="Sylfaen"/>
          <w:sz w:val="20"/>
          <w:szCs w:val="24"/>
          <w:lang w:val="af-ZA" w:eastAsia="en-US"/>
        </w:rPr>
        <w:t xml:space="preserve">, </w:t>
      </w:r>
      <w:r w:rsidRPr="00220F38">
        <w:rPr>
          <w:rFonts w:ascii="Sylfaen" w:hAnsi="Sylfaen" w:cs="Sylfaen"/>
          <w:sz w:val="20"/>
          <w:szCs w:val="24"/>
          <w:lang w:val="ru-RU" w:eastAsia="en-US"/>
        </w:rPr>
        <w:t>ևմինչևբանակցություններիհամարնախատեսվածվերջնաժամկետիավարտը</w:t>
      </w:r>
      <w:r w:rsidR="007210AC" w:rsidRPr="00220F38">
        <w:rPr>
          <w:rFonts w:ascii="Sylfaen" w:hAnsi="Sylfaen" w:cs="Sylfaen"/>
          <w:sz w:val="20"/>
          <w:szCs w:val="24"/>
          <w:lang w:val="af-ZA" w:eastAsia="en-US"/>
        </w:rPr>
        <w:t>մ</w:t>
      </w:r>
      <w:r w:rsidRPr="00220F38">
        <w:rPr>
          <w:rFonts w:ascii="Sylfaen" w:hAnsi="Sylfaen" w:cs="Sylfaen"/>
          <w:sz w:val="20"/>
          <w:szCs w:val="24"/>
          <w:lang w:val="ru-RU" w:eastAsia="en-US"/>
        </w:rPr>
        <w:t>ասնակիցըկարողէվերանայելիրգնայինառաջարկը</w:t>
      </w:r>
      <w:r w:rsidRPr="00220F38">
        <w:rPr>
          <w:rFonts w:ascii="Sylfaen" w:hAnsi="Sylfaen" w:cs="Sylfaen"/>
          <w:sz w:val="20"/>
          <w:szCs w:val="24"/>
          <w:lang w:val="af-ZA" w:eastAsia="en-US"/>
        </w:rPr>
        <w:t>,</w:t>
      </w:r>
    </w:p>
    <w:p w:rsidR="0058356F" w:rsidRPr="00220F38" w:rsidRDefault="009B6D58" w:rsidP="00B864E3">
      <w:pPr>
        <w:pStyle w:val="af4"/>
        <w:shd w:val="clear" w:color="auto" w:fill="FFFFFF"/>
        <w:spacing w:before="0" w:beforeAutospacing="0" w:after="0" w:afterAutospacing="0"/>
        <w:ind w:firstLine="375"/>
        <w:jc w:val="both"/>
        <w:rPr>
          <w:rFonts w:ascii="Sylfaen" w:hAnsi="Sylfaen"/>
          <w:color w:val="000000"/>
          <w:sz w:val="21"/>
          <w:szCs w:val="21"/>
          <w:lang w:val="af-ZA"/>
        </w:rPr>
      </w:pPr>
      <w:r w:rsidRPr="00220F38">
        <w:rPr>
          <w:rFonts w:ascii="Sylfaen" w:hAnsi="Sylfaen" w:cs="Sylfaen"/>
          <w:sz w:val="20"/>
          <w:lang w:val="hy-AM"/>
        </w:rPr>
        <w:t>ե</w:t>
      </w:r>
      <w:r w:rsidRPr="00220F38">
        <w:rPr>
          <w:rFonts w:ascii="Sylfaen" w:hAnsi="Sylfaen" w:cs="Sylfaen"/>
          <w:sz w:val="20"/>
          <w:lang w:val="af-ZA"/>
        </w:rPr>
        <w:t xml:space="preserve">. </w:t>
      </w:r>
      <w:r w:rsidRPr="00220F38">
        <w:rPr>
          <w:rFonts w:ascii="Sylfaen" w:hAnsi="Sylfaen" w:cs="Sylfaen"/>
          <w:sz w:val="20"/>
          <w:lang w:val="hy-AM"/>
        </w:rPr>
        <w:t>բանակցություններիհամարսահմանվածվերջնաժամկետըլրանալուպահին</w:t>
      </w:r>
      <w:r w:rsidRPr="00220F38">
        <w:rPr>
          <w:rFonts w:ascii="Sylfaen" w:hAnsi="Sylfaen" w:cs="Sylfaen"/>
          <w:sz w:val="20"/>
          <w:lang w:val="af-ZA"/>
        </w:rPr>
        <w:t xml:space="preserve">, </w:t>
      </w:r>
      <w:r w:rsidRPr="00220F38">
        <w:rPr>
          <w:rFonts w:ascii="Sylfaen" w:hAnsi="Sylfaen" w:cs="Sylfaen"/>
          <w:sz w:val="20"/>
          <w:lang w:val="hy-AM"/>
        </w:rPr>
        <w:t>ըստ</w:t>
      </w:r>
      <w:r w:rsidR="00F4506C" w:rsidRPr="00220F38">
        <w:rPr>
          <w:rFonts w:ascii="Sylfaen" w:hAnsi="Sylfaen" w:cs="Sylfaen"/>
          <w:sz w:val="20"/>
          <w:lang w:val="hy-AM"/>
        </w:rPr>
        <w:t xml:space="preserve"> դրան ներկա</w:t>
      </w:r>
      <w:r w:rsidR="007210AC" w:rsidRPr="00220F38">
        <w:rPr>
          <w:rFonts w:ascii="Sylfaen" w:hAnsi="Sylfaen" w:cs="Sylfaen"/>
          <w:sz w:val="20"/>
          <w:lang w:val="af-ZA"/>
        </w:rPr>
        <w:t>մ</w:t>
      </w:r>
      <w:r w:rsidRPr="00220F38">
        <w:rPr>
          <w:rFonts w:ascii="Sylfaen" w:hAnsi="Sylfaen" w:cs="Sylfaen"/>
          <w:sz w:val="20"/>
          <w:lang w:val="hy-AM"/>
        </w:rPr>
        <w:t>ասնակիցներիներկայացրածգների</w:t>
      </w:r>
      <w:r w:rsidR="00521483" w:rsidRPr="00220F38">
        <w:rPr>
          <w:rFonts w:ascii="Sylfaen" w:hAnsi="Sylfaen" w:cs="Sylfaen"/>
          <w:sz w:val="20"/>
          <w:lang w:val="af-ZA"/>
        </w:rPr>
        <w:t xml:space="preserve">, </w:t>
      </w:r>
      <w:r w:rsidRPr="00220F38">
        <w:rPr>
          <w:rFonts w:ascii="Sylfaen" w:hAnsi="Sylfaen" w:cs="Sylfaen"/>
          <w:sz w:val="20"/>
          <w:lang w:val="hy-AM"/>
        </w:rPr>
        <w:t>որոշվումևհայտարարվումեն</w:t>
      </w:r>
      <w:r w:rsidR="00AB1DD6" w:rsidRPr="00220F38">
        <w:rPr>
          <w:rFonts w:ascii="Sylfaen" w:hAnsi="Sylfaen" w:cs="Sylfaen"/>
          <w:sz w:val="20"/>
          <w:lang w:val="hy-AM"/>
        </w:rPr>
        <w:t>ընտրված</w:t>
      </w:r>
      <w:r w:rsidR="00AF3CCA" w:rsidRPr="00220F38">
        <w:rPr>
          <w:rFonts w:ascii="Sylfaen" w:hAnsi="Sylfaen" w:cs="Sylfaen"/>
          <w:sz w:val="20"/>
          <w:lang w:val="hy-AM"/>
        </w:rPr>
        <w:t>ևայդպիսինչճանաչված</w:t>
      </w:r>
      <w:r w:rsidR="007210AC" w:rsidRPr="00220F38">
        <w:rPr>
          <w:rFonts w:ascii="Sylfaen" w:hAnsi="Sylfaen" w:cs="Sylfaen"/>
          <w:sz w:val="20"/>
          <w:lang w:val="hy-AM"/>
        </w:rPr>
        <w:t>մ</w:t>
      </w:r>
      <w:r w:rsidRPr="00220F38">
        <w:rPr>
          <w:rFonts w:ascii="Sylfaen" w:hAnsi="Sylfaen" w:cs="Sylfaen"/>
          <w:sz w:val="20"/>
          <w:lang w:val="hy-AM"/>
        </w:rPr>
        <w:t>ասնակիցները</w:t>
      </w:r>
      <w:r w:rsidR="0058356F" w:rsidRPr="00220F38">
        <w:rPr>
          <w:rFonts w:ascii="Sylfaen" w:hAnsi="Sylfaen" w:cs="Sylfaen"/>
          <w:sz w:val="20"/>
          <w:lang w:val="af-ZA"/>
        </w:rPr>
        <w:t xml:space="preserve">:  </w:t>
      </w:r>
      <w:r w:rsidR="0058356F" w:rsidRPr="00220F38">
        <w:rPr>
          <w:rFonts w:ascii="Sylfaen" w:hAnsi="Sylfaen" w:cs="Sylfaen"/>
          <w:sz w:val="20"/>
          <w:lang w:val="hy-AM"/>
        </w:rPr>
        <w:t>Եթեբանակցություններիարդյունքումմասնակիցներիներկայացրածգներըմնումենհավասար</w:t>
      </w:r>
      <w:r w:rsidR="0058356F" w:rsidRPr="00220F38">
        <w:rPr>
          <w:rFonts w:ascii="Sylfaen" w:hAnsi="Sylfaen" w:cs="Sylfaen"/>
          <w:sz w:val="20"/>
          <w:lang w:val="af-ZA"/>
        </w:rPr>
        <w:t xml:space="preserve">, </w:t>
      </w:r>
      <w:r w:rsidR="0058356F" w:rsidRPr="00220F38">
        <w:rPr>
          <w:rFonts w:ascii="Sylfaen" w:hAnsi="Sylfaen" w:cs="Sylfaen"/>
          <w:sz w:val="20"/>
          <w:lang w:val="hy-AM"/>
        </w:rPr>
        <w:t>գնմանընթացակարգնՕրենքի</w:t>
      </w:r>
      <w:r w:rsidR="0058356F" w:rsidRPr="00220F38">
        <w:rPr>
          <w:rFonts w:ascii="Sylfaen" w:hAnsi="Sylfaen" w:cs="Sylfaen"/>
          <w:sz w:val="20"/>
          <w:lang w:val="af-ZA"/>
        </w:rPr>
        <w:t xml:space="preserve"> 37-</w:t>
      </w:r>
      <w:r w:rsidR="0058356F" w:rsidRPr="00220F38">
        <w:rPr>
          <w:rFonts w:ascii="Sylfaen" w:hAnsi="Sylfaen" w:cs="Sylfaen"/>
          <w:sz w:val="20"/>
          <w:lang w:val="hy-AM"/>
        </w:rPr>
        <w:t>րդհոդվածի</w:t>
      </w:r>
      <w:r w:rsidR="0058356F" w:rsidRPr="00220F38">
        <w:rPr>
          <w:rFonts w:ascii="Sylfaen" w:hAnsi="Sylfaen" w:cs="Sylfaen"/>
          <w:sz w:val="20"/>
          <w:lang w:val="af-ZA"/>
        </w:rPr>
        <w:t xml:space="preserve"> 1-</w:t>
      </w:r>
      <w:r w:rsidR="0058356F" w:rsidRPr="00220F38">
        <w:rPr>
          <w:rFonts w:ascii="Sylfaen" w:hAnsi="Sylfaen" w:cs="Sylfaen"/>
          <w:sz w:val="20"/>
          <w:lang w:val="hy-AM"/>
        </w:rPr>
        <w:t>ինմասի</w:t>
      </w:r>
      <w:r w:rsidR="0058356F" w:rsidRPr="00220F38">
        <w:rPr>
          <w:rFonts w:ascii="Sylfaen" w:hAnsi="Sylfaen" w:cs="Sylfaen"/>
          <w:sz w:val="20"/>
          <w:lang w:val="af-ZA"/>
        </w:rPr>
        <w:t xml:space="preserve"> 1-</w:t>
      </w:r>
      <w:r w:rsidR="0058356F" w:rsidRPr="00220F38">
        <w:rPr>
          <w:rFonts w:ascii="Sylfaen" w:hAnsi="Sylfaen" w:cs="Sylfaen"/>
          <w:sz w:val="20"/>
          <w:lang w:val="hy-AM"/>
        </w:rPr>
        <w:t>ինկետիհիմանվրահայտարարվումէչկայացած</w:t>
      </w:r>
      <w:r w:rsidR="0058356F" w:rsidRPr="00220F38">
        <w:rPr>
          <w:rFonts w:ascii="Sylfaen" w:hAnsi="Sylfaen"/>
          <w:color w:val="000000"/>
          <w:sz w:val="21"/>
          <w:szCs w:val="21"/>
          <w:lang w:val="af-ZA"/>
        </w:rPr>
        <w:t>:</w:t>
      </w:r>
    </w:p>
    <w:p w:rsidR="0058356F" w:rsidRPr="00220F38" w:rsidRDefault="0058356F" w:rsidP="0058356F">
      <w:pPr>
        <w:pStyle w:val="af4"/>
        <w:shd w:val="clear" w:color="auto" w:fill="FFFFFF"/>
        <w:spacing w:before="0" w:beforeAutospacing="0" w:after="0" w:afterAutospacing="0"/>
        <w:ind w:firstLine="375"/>
        <w:jc w:val="both"/>
        <w:rPr>
          <w:rFonts w:ascii="Sylfaen" w:hAnsi="Sylfaen"/>
          <w:sz w:val="20"/>
          <w:szCs w:val="20"/>
          <w:lang w:val="af-ZA"/>
        </w:rPr>
      </w:pPr>
      <w:r w:rsidRPr="00220F38">
        <w:rPr>
          <w:rFonts w:ascii="Sylfaen" w:hAnsi="Sylfaen"/>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220F38" w:rsidRDefault="0058356F" w:rsidP="0058356F">
      <w:pPr>
        <w:pStyle w:val="af4"/>
        <w:shd w:val="clear" w:color="auto" w:fill="FFFFFF"/>
        <w:spacing w:before="0" w:beforeAutospacing="0" w:after="0" w:afterAutospacing="0"/>
        <w:ind w:firstLine="375"/>
        <w:jc w:val="both"/>
        <w:rPr>
          <w:rFonts w:ascii="Sylfaen" w:hAnsi="Sylfaen"/>
          <w:sz w:val="20"/>
          <w:szCs w:val="20"/>
          <w:lang w:val="af-ZA"/>
        </w:rPr>
      </w:pPr>
      <w:r w:rsidRPr="00220F38">
        <w:rPr>
          <w:rFonts w:ascii="Sylfaen" w:hAnsi="Sylfaen"/>
          <w:sz w:val="20"/>
          <w:szCs w:val="20"/>
          <w:lang w:val="af-ZA"/>
        </w:rPr>
        <w:t>Սույն կետի</w:t>
      </w:r>
      <w:r w:rsidR="00B864E3" w:rsidRPr="00220F38">
        <w:rPr>
          <w:rFonts w:ascii="Sylfaen" w:hAnsi="Sylfaen"/>
          <w:sz w:val="20"/>
          <w:szCs w:val="20"/>
          <w:lang w:val="af-ZA"/>
        </w:rPr>
        <w:t xml:space="preserve"> չկիրառման դեպքում ընթացակարգը </w:t>
      </w:r>
      <w:r w:rsidR="00B864E3" w:rsidRPr="00220F38">
        <w:rPr>
          <w:rFonts w:ascii="Sylfaen" w:hAnsi="Sylfaen"/>
          <w:sz w:val="20"/>
          <w:szCs w:val="20"/>
          <w:lang w:val="hy-AM"/>
        </w:rPr>
        <w:t>Օ</w:t>
      </w:r>
      <w:r w:rsidRPr="00220F38">
        <w:rPr>
          <w:rFonts w:ascii="Sylfaen" w:hAnsi="Sylfaen"/>
          <w:sz w:val="20"/>
          <w:szCs w:val="20"/>
          <w:lang w:val="af-ZA"/>
        </w:rPr>
        <w:t>րենքի 37-րդ հոդվածի 1-ին մասի 1-ին կետի հիման վրա հայտարարվում է չկայացած:</w:t>
      </w:r>
    </w:p>
    <w:p w:rsidR="00B514E8" w:rsidRPr="00220F38" w:rsidRDefault="00FD2748" w:rsidP="00EF3662">
      <w:pPr>
        <w:ind w:firstLine="708"/>
        <w:jc w:val="both"/>
        <w:rPr>
          <w:rFonts w:ascii="Sylfaen" w:hAnsi="Sylfaen"/>
          <w:sz w:val="20"/>
          <w:szCs w:val="20"/>
          <w:lang w:val="hy-AM"/>
        </w:rPr>
      </w:pPr>
      <w:r w:rsidRPr="00220F38">
        <w:rPr>
          <w:rFonts w:ascii="Sylfaen" w:hAnsi="Sylfaen"/>
          <w:sz w:val="20"/>
          <w:szCs w:val="20"/>
          <w:lang w:val="af-ZA"/>
        </w:rPr>
        <w:t>8</w:t>
      </w:r>
      <w:r w:rsidR="00C82BD2" w:rsidRPr="00220F38">
        <w:rPr>
          <w:rFonts w:ascii="Sylfaen" w:hAnsi="Sylfaen"/>
          <w:sz w:val="20"/>
          <w:szCs w:val="20"/>
          <w:lang w:val="af-ZA"/>
        </w:rPr>
        <w:t>.</w:t>
      </w:r>
      <w:r w:rsidR="00733A58" w:rsidRPr="00220F38">
        <w:rPr>
          <w:rFonts w:ascii="Sylfaen" w:hAnsi="Sylfaen"/>
          <w:sz w:val="20"/>
          <w:szCs w:val="20"/>
          <w:lang w:val="af-ZA"/>
        </w:rPr>
        <w:t>7</w:t>
      </w:r>
      <w:r w:rsidR="00753C9B" w:rsidRPr="00220F38">
        <w:rPr>
          <w:rFonts w:ascii="Sylfaen" w:hAnsi="Sylfaen"/>
          <w:sz w:val="20"/>
          <w:szCs w:val="20"/>
          <w:lang w:val="af-ZA"/>
        </w:rPr>
        <w:t>Պ</w:t>
      </w:r>
      <w:r w:rsidR="00B514E8" w:rsidRPr="00220F38">
        <w:rPr>
          <w:rFonts w:ascii="Sylfaen" w:hAnsi="Sylfaen"/>
          <w:sz w:val="20"/>
          <w:szCs w:val="20"/>
          <w:lang w:val="af-ZA"/>
        </w:rPr>
        <w:t xml:space="preserve">ահանջի դեպքում </w:t>
      </w:r>
      <w:r w:rsidR="00AD522C" w:rsidRPr="00220F38">
        <w:rPr>
          <w:rFonts w:ascii="Sylfaen" w:hAnsi="Sylfaen"/>
          <w:sz w:val="20"/>
          <w:szCs w:val="20"/>
          <w:lang w:val="af-ZA"/>
        </w:rPr>
        <w:t xml:space="preserve">որևէ </w:t>
      </w:r>
      <w:r w:rsidR="007210AC" w:rsidRPr="00220F38">
        <w:rPr>
          <w:rFonts w:ascii="Sylfaen" w:hAnsi="Sylfaen"/>
          <w:sz w:val="20"/>
          <w:szCs w:val="20"/>
          <w:lang w:val="af-ZA"/>
        </w:rPr>
        <w:t>մ</w:t>
      </w:r>
      <w:r w:rsidR="00B514E8" w:rsidRPr="00220F38">
        <w:rPr>
          <w:rFonts w:ascii="Sylfaen" w:hAnsi="Sylfaen"/>
          <w:sz w:val="20"/>
          <w:szCs w:val="20"/>
          <w:lang w:val="af-ZA"/>
        </w:rPr>
        <w:t xml:space="preserve">ասնակցի հայտիպատճենները հանձնաժողովի քարտուղարն անհապաղ տրամադրում է նման պահանջ ներկայացրած </w:t>
      </w:r>
      <w:r w:rsidR="00A66431" w:rsidRPr="00220F38">
        <w:rPr>
          <w:rFonts w:ascii="Sylfaen" w:hAnsi="Sylfaen"/>
          <w:sz w:val="20"/>
          <w:szCs w:val="20"/>
          <w:lang w:val="af-ZA"/>
        </w:rPr>
        <w:t xml:space="preserve">այլ </w:t>
      </w:r>
      <w:r w:rsidR="007B36E4" w:rsidRPr="00220F38">
        <w:rPr>
          <w:rFonts w:ascii="Sylfaen" w:hAnsi="Sylfaen"/>
          <w:sz w:val="20"/>
          <w:szCs w:val="20"/>
          <w:lang w:val="af-ZA"/>
        </w:rPr>
        <w:t>մ</w:t>
      </w:r>
      <w:r w:rsidR="00B514E8" w:rsidRPr="00220F38">
        <w:rPr>
          <w:rFonts w:ascii="Sylfaen" w:hAnsi="Sylfaen"/>
          <w:sz w:val="20"/>
          <w:szCs w:val="20"/>
          <w:lang w:val="af-ZA"/>
        </w:rPr>
        <w:t>ասնակցին:</w:t>
      </w:r>
      <w:r w:rsidR="007B6811" w:rsidRPr="00220F38">
        <w:rPr>
          <w:rFonts w:ascii="Sylfaen" w:hAnsi="Sylfaen"/>
          <w:sz w:val="20"/>
          <w:szCs w:val="20"/>
          <w:lang w:val="af-ZA"/>
        </w:rPr>
        <w:t xml:space="preserve">Պահանջի կատարման անհնարինության դեպքում պահանջ ներկայացրած անձին անհապաղ տրամադրվում է </w:t>
      </w:r>
      <w:r w:rsidR="00410B68" w:rsidRPr="00220F38">
        <w:rPr>
          <w:rFonts w:ascii="Sylfaen" w:hAnsi="Sylfaen"/>
          <w:sz w:val="20"/>
          <w:szCs w:val="20"/>
          <w:lang w:val="hy-AM"/>
        </w:rPr>
        <w:t xml:space="preserve">հայտում ներառված </w:t>
      </w:r>
      <w:r w:rsidR="007B6811" w:rsidRPr="00220F38">
        <w:rPr>
          <w:rFonts w:ascii="Sylfaen" w:hAnsi="Sylfaen"/>
          <w:sz w:val="20"/>
          <w:szCs w:val="20"/>
          <w:lang w:val="af-ZA"/>
        </w:rPr>
        <w:t xml:space="preserve">փաստաթղթերը, որոնց վերջինս ծանոթանում է տեղում, իրավունք ունի լուսանկարել դրանք և վերադարձնում է </w:t>
      </w:r>
      <w:r w:rsidR="00CA4AB2" w:rsidRPr="00220F38">
        <w:rPr>
          <w:rFonts w:ascii="Sylfaen" w:hAnsi="Sylfaen"/>
          <w:sz w:val="20"/>
          <w:szCs w:val="20"/>
          <w:lang w:val="af-ZA"/>
        </w:rPr>
        <w:t xml:space="preserve">հանձնաժողովի </w:t>
      </w:r>
      <w:r w:rsidR="007B6811" w:rsidRPr="00220F38">
        <w:rPr>
          <w:rFonts w:ascii="Sylfaen" w:hAnsi="Sylfaen"/>
          <w:sz w:val="20"/>
          <w:szCs w:val="20"/>
          <w:lang w:val="af-ZA"/>
        </w:rPr>
        <w:t>քարտուղարին նիստի ընթացքում՝ առանց խոչընդոտելու հանձնաժողովի բնականոն գործունեությանը</w:t>
      </w:r>
      <w:r w:rsidR="007B6811" w:rsidRPr="00220F38">
        <w:rPr>
          <w:rFonts w:ascii="Sylfaen" w:hAnsi="Sylfaen"/>
          <w:sz w:val="20"/>
          <w:szCs w:val="20"/>
          <w:lang w:val="hy-AM"/>
        </w:rPr>
        <w:t>:</w:t>
      </w:r>
    </w:p>
    <w:p w:rsidR="00116E47" w:rsidRPr="00220F38" w:rsidRDefault="00A150A9" w:rsidP="00EF3662">
      <w:pPr>
        <w:pStyle w:val="norm"/>
        <w:spacing w:line="240" w:lineRule="auto"/>
        <w:rPr>
          <w:rFonts w:ascii="Sylfaen" w:hAnsi="Sylfaen" w:cs="Sylfaen"/>
          <w:sz w:val="20"/>
          <w:szCs w:val="24"/>
          <w:lang w:val="af-ZA" w:eastAsia="en-US"/>
        </w:rPr>
      </w:pPr>
      <w:r w:rsidRPr="00220F38">
        <w:rPr>
          <w:rFonts w:ascii="Sylfaen" w:hAnsi="Sylfaen"/>
          <w:sz w:val="20"/>
          <w:lang w:val="af-ZA"/>
        </w:rPr>
        <w:t>8</w:t>
      </w:r>
      <w:r w:rsidR="002B121D" w:rsidRPr="00220F38">
        <w:rPr>
          <w:rFonts w:ascii="Sylfaen" w:hAnsi="Sylfaen"/>
          <w:sz w:val="20"/>
          <w:lang w:val="af-ZA"/>
        </w:rPr>
        <w:t>.</w:t>
      </w:r>
      <w:r w:rsidR="00733A58" w:rsidRPr="00220F38">
        <w:rPr>
          <w:rFonts w:ascii="Sylfaen" w:hAnsi="Sylfaen"/>
          <w:sz w:val="20"/>
          <w:lang w:val="af-ZA"/>
        </w:rPr>
        <w:t>8</w:t>
      </w:r>
      <w:r w:rsidR="002B121D" w:rsidRPr="00220F38">
        <w:rPr>
          <w:rFonts w:ascii="Sylfaen" w:hAnsi="Sylfaen"/>
          <w:sz w:val="20"/>
          <w:lang w:val="af-ZA"/>
        </w:rPr>
        <w:t xml:space="preserve"> Եթե հայտերի բացման</w:t>
      </w:r>
      <w:r w:rsidR="00DE1C00" w:rsidRPr="00220F38">
        <w:rPr>
          <w:rFonts w:ascii="Sylfaen" w:hAnsi="Sylfaen"/>
          <w:sz w:val="20"/>
          <w:lang w:val="hy-AM"/>
        </w:rPr>
        <w:t xml:space="preserve"> և գնահատման</w:t>
      </w:r>
      <w:r w:rsidR="002B121D" w:rsidRPr="00220F38">
        <w:rPr>
          <w:rFonts w:ascii="Sylfaen" w:hAnsi="Sylfaen"/>
          <w:sz w:val="20"/>
          <w:lang w:val="af-ZA"/>
        </w:rPr>
        <w:t xml:space="preserve"> նիստի ընթացքում</w:t>
      </w:r>
      <w:r w:rsidR="002B121D" w:rsidRPr="00220F38">
        <w:rPr>
          <w:rFonts w:ascii="Sylfaen" w:hAnsi="Sylfaen" w:cs="Sylfaen"/>
          <w:sz w:val="20"/>
          <w:szCs w:val="24"/>
          <w:lang w:val="hy-AM" w:eastAsia="en-US"/>
        </w:rPr>
        <w:t>իրականացվածգնահատմանարդյուն</w:t>
      </w:r>
      <w:r w:rsidR="002B121D" w:rsidRPr="00220F38">
        <w:rPr>
          <w:rFonts w:ascii="Sylfaen" w:hAnsi="Sylfaen" w:cs="Sylfaen"/>
          <w:sz w:val="20"/>
          <w:szCs w:val="24"/>
          <w:lang w:val="af-ZA" w:eastAsia="en-US"/>
        </w:rPr>
        <w:softHyphen/>
      </w:r>
      <w:r w:rsidR="002B121D" w:rsidRPr="00220F38">
        <w:rPr>
          <w:rFonts w:ascii="Sylfaen" w:hAnsi="Sylfaen" w:cs="Sylfaen"/>
          <w:sz w:val="20"/>
          <w:szCs w:val="24"/>
          <w:lang w:val="hy-AM" w:eastAsia="en-US"/>
        </w:rPr>
        <w:t>քում</w:t>
      </w:r>
      <w:r w:rsidR="007210AC" w:rsidRPr="00220F38">
        <w:rPr>
          <w:rFonts w:ascii="Sylfaen" w:hAnsi="Sylfaen" w:cs="Sylfaen"/>
          <w:sz w:val="20"/>
          <w:szCs w:val="24"/>
          <w:lang w:val="af-ZA" w:eastAsia="en-US"/>
        </w:rPr>
        <w:t>մ</w:t>
      </w:r>
      <w:r w:rsidR="00A24827" w:rsidRPr="00220F38">
        <w:rPr>
          <w:rFonts w:ascii="Sylfaen" w:hAnsi="Sylfaen" w:cs="Sylfaen"/>
          <w:sz w:val="20"/>
          <w:szCs w:val="24"/>
          <w:lang w:val="af-ZA" w:eastAsia="en-US"/>
        </w:rPr>
        <w:t xml:space="preserve">ասնակցի </w:t>
      </w:r>
      <w:r w:rsidR="002B121D" w:rsidRPr="00220F38">
        <w:rPr>
          <w:rFonts w:ascii="Sylfaen" w:hAnsi="Sylfaen" w:cs="Sylfaen"/>
          <w:sz w:val="20"/>
          <w:szCs w:val="24"/>
          <w:lang w:val="hy-AM" w:eastAsia="en-US"/>
        </w:rPr>
        <w:t>հայտումարձանագրվումենանհամապատասխանություններ՝հրավերիպահանջներինկատմամբ</w:t>
      </w:r>
      <w:r w:rsidR="002B121D" w:rsidRPr="00220F38">
        <w:rPr>
          <w:rFonts w:ascii="Sylfaen" w:hAnsi="Sylfaen" w:cs="Sylfaen"/>
          <w:sz w:val="20"/>
          <w:szCs w:val="24"/>
          <w:lang w:val="af-ZA" w:eastAsia="en-US"/>
        </w:rPr>
        <w:t>,</w:t>
      </w:r>
      <w:bookmarkStart w:id="5" w:name="_Hlk9262487"/>
      <w:bookmarkEnd w:id="5"/>
      <w:r w:rsidR="002B121D" w:rsidRPr="00220F38">
        <w:rPr>
          <w:rFonts w:ascii="Sylfaen" w:hAnsi="Sylfaen" w:cs="Sylfaen"/>
          <w:sz w:val="20"/>
          <w:szCs w:val="24"/>
          <w:lang w:val="hy-AM" w:eastAsia="en-US"/>
        </w:rPr>
        <w:t>ապահանձնաժողովըմեկաշխատանքայինօրովկասեցնումէնիստը</w:t>
      </w:r>
      <w:r w:rsidR="002B121D" w:rsidRPr="00220F38">
        <w:rPr>
          <w:rFonts w:ascii="Sylfaen" w:hAnsi="Sylfaen" w:cs="Sylfaen"/>
          <w:sz w:val="20"/>
          <w:szCs w:val="24"/>
          <w:lang w:val="af-ZA" w:eastAsia="en-US"/>
        </w:rPr>
        <w:t xml:space="preserve">, </w:t>
      </w:r>
      <w:r w:rsidR="002B121D" w:rsidRPr="00220F38">
        <w:rPr>
          <w:rFonts w:ascii="Sylfaen" w:hAnsi="Sylfaen" w:cs="Sylfaen"/>
          <w:sz w:val="20"/>
          <w:szCs w:val="24"/>
          <w:lang w:val="hy-AM" w:eastAsia="en-US"/>
        </w:rPr>
        <w:t>իսկհանձնաժողովիքարտուղարընույնօրըդրամասին</w:t>
      </w:r>
      <w:r w:rsidR="00B7535E" w:rsidRPr="00220F38">
        <w:rPr>
          <w:rFonts w:ascii="Sylfaen" w:hAnsi="Sylfaen" w:cs="Sylfaen"/>
          <w:sz w:val="20"/>
          <w:szCs w:val="24"/>
          <w:lang w:val="af-ZA" w:eastAsia="en-US"/>
        </w:rPr>
        <w:t xml:space="preserve">էլեկտրոնային եղանակով </w:t>
      </w:r>
      <w:r w:rsidR="002B121D" w:rsidRPr="00220F38">
        <w:rPr>
          <w:rFonts w:ascii="Sylfaen" w:hAnsi="Sylfaen" w:cs="Sylfaen"/>
          <w:sz w:val="20"/>
          <w:szCs w:val="24"/>
          <w:lang w:val="hy-AM" w:eastAsia="en-US"/>
        </w:rPr>
        <w:t>տեղեկացնումէ</w:t>
      </w:r>
      <w:r w:rsidR="007210AC" w:rsidRPr="00220F38">
        <w:rPr>
          <w:rFonts w:ascii="Sylfaen" w:hAnsi="Sylfaen" w:cs="Sylfaen"/>
          <w:sz w:val="20"/>
          <w:szCs w:val="24"/>
          <w:lang w:val="af-ZA" w:eastAsia="en-US"/>
        </w:rPr>
        <w:t>մ</w:t>
      </w:r>
      <w:r w:rsidR="002B121D" w:rsidRPr="00220F38">
        <w:rPr>
          <w:rFonts w:ascii="Sylfaen" w:hAnsi="Sylfaen" w:cs="Sylfaen"/>
          <w:sz w:val="20"/>
          <w:szCs w:val="24"/>
          <w:lang w:val="hy-AM" w:eastAsia="en-US"/>
        </w:rPr>
        <w:t>ասնակցին՝առաջարկելովմինչևկասեցմանժամկետիավարտըշտկելանհամապատասխանությունը</w:t>
      </w:r>
      <w:r w:rsidR="002B121D" w:rsidRPr="00220F38">
        <w:rPr>
          <w:rFonts w:ascii="Sylfaen" w:hAnsi="Sylfaen" w:cs="Sylfaen"/>
          <w:sz w:val="20"/>
          <w:szCs w:val="24"/>
          <w:lang w:val="af-ZA" w:eastAsia="en-US"/>
        </w:rPr>
        <w:t>:</w:t>
      </w:r>
    </w:p>
    <w:p w:rsidR="002B121D" w:rsidRPr="00220F38" w:rsidRDefault="00116E47" w:rsidP="00EF3662">
      <w:pPr>
        <w:pStyle w:val="norm"/>
        <w:spacing w:line="240" w:lineRule="auto"/>
        <w:rPr>
          <w:rFonts w:ascii="Sylfaen" w:hAnsi="Sylfaen" w:cs="Sylfaen"/>
          <w:sz w:val="20"/>
          <w:szCs w:val="24"/>
          <w:lang w:val="hy-AM" w:eastAsia="en-US"/>
        </w:rPr>
      </w:pPr>
      <w:r w:rsidRPr="00220F38">
        <w:rPr>
          <w:rFonts w:ascii="Sylfaen" w:hAnsi="Sylfaen" w:cs="Sylfaen"/>
          <w:sz w:val="20"/>
          <w:szCs w:val="24"/>
          <w:lang w:val="hy-AM" w:eastAsia="en-US"/>
        </w:rPr>
        <w:t xml:space="preserve">Մասնակցին ուղարկվող ծանուցման մեջ մանրամասն նկարագրվում են </w:t>
      </w:r>
      <w:r w:rsidR="00873E83" w:rsidRPr="00220F38">
        <w:rPr>
          <w:rFonts w:ascii="Sylfaen" w:hAnsi="Sylfaen" w:cs="Sylfaen"/>
          <w:sz w:val="20"/>
          <w:szCs w:val="24"/>
          <w:lang w:val="hy-AM" w:eastAsia="en-US"/>
        </w:rPr>
        <w:t>հայտի գն</w:t>
      </w:r>
      <w:r w:rsidR="00563192" w:rsidRPr="00220F38">
        <w:rPr>
          <w:rFonts w:ascii="Sylfaen" w:hAnsi="Sylfaen" w:cs="Sylfaen"/>
          <w:sz w:val="20"/>
          <w:szCs w:val="24"/>
          <w:lang w:eastAsia="en-US"/>
        </w:rPr>
        <w:t>ա</w:t>
      </w:r>
      <w:r w:rsidR="00873E83" w:rsidRPr="00220F38">
        <w:rPr>
          <w:rFonts w:ascii="Sylfaen" w:hAnsi="Sylfaen" w:cs="Sylfaen"/>
          <w:sz w:val="20"/>
          <w:szCs w:val="24"/>
          <w:lang w:val="hy-AM" w:eastAsia="en-US"/>
        </w:rPr>
        <w:t xml:space="preserve">հատման ընթացքում </w:t>
      </w:r>
      <w:r w:rsidRPr="00220F38">
        <w:rPr>
          <w:rFonts w:ascii="Sylfaen" w:hAnsi="Sylfaen" w:cs="Sylfaen"/>
          <w:sz w:val="20"/>
          <w:szCs w:val="24"/>
          <w:lang w:val="hy-AM" w:eastAsia="en-US"/>
        </w:rPr>
        <w:t xml:space="preserve">հայտնաբերված </w:t>
      </w:r>
      <w:r w:rsidR="00873E83" w:rsidRPr="00220F38">
        <w:rPr>
          <w:rFonts w:ascii="Sylfaen" w:hAnsi="Sylfaen" w:cs="Sylfaen"/>
          <w:sz w:val="20"/>
          <w:szCs w:val="24"/>
          <w:lang w:val="hy-AM" w:eastAsia="en-US"/>
        </w:rPr>
        <w:t xml:space="preserve">բոլոր </w:t>
      </w:r>
      <w:r w:rsidRPr="00220F38">
        <w:rPr>
          <w:rFonts w:ascii="Sylfaen" w:hAnsi="Sylfaen" w:cs="Sylfaen"/>
          <w:sz w:val="20"/>
          <w:szCs w:val="24"/>
          <w:lang w:val="hy-AM" w:eastAsia="en-US"/>
        </w:rPr>
        <w:t>անհամապատասխանությունները:</w:t>
      </w:r>
    </w:p>
    <w:p w:rsidR="00FC31D8" w:rsidRPr="00220F38" w:rsidRDefault="00A150A9" w:rsidP="00EF3662">
      <w:pPr>
        <w:pStyle w:val="norm"/>
        <w:spacing w:line="240" w:lineRule="auto"/>
        <w:ind w:firstLine="567"/>
        <w:rPr>
          <w:rFonts w:ascii="Sylfaen" w:hAnsi="Sylfaen" w:cs="Sylfaen"/>
          <w:sz w:val="20"/>
          <w:szCs w:val="24"/>
          <w:lang w:val="hy-AM" w:eastAsia="en-US"/>
        </w:rPr>
      </w:pPr>
      <w:r w:rsidRPr="00220F38">
        <w:rPr>
          <w:rFonts w:ascii="Sylfaen" w:hAnsi="Sylfaen" w:cs="Sylfaen"/>
          <w:sz w:val="20"/>
          <w:szCs w:val="24"/>
          <w:lang w:val="af-ZA" w:eastAsia="en-US"/>
        </w:rPr>
        <w:t>8</w:t>
      </w:r>
      <w:r w:rsidR="002B121D" w:rsidRPr="00220F38">
        <w:rPr>
          <w:rFonts w:ascii="Sylfaen" w:hAnsi="Sylfaen" w:cs="Sylfaen"/>
          <w:sz w:val="20"/>
          <w:szCs w:val="24"/>
          <w:lang w:val="af-ZA" w:eastAsia="en-US"/>
        </w:rPr>
        <w:t>.</w:t>
      </w:r>
      <w:r w:rsidR="00733A58" w:rsidRPr="00220F38">
        <w:rPr>
          <w:rFonts w:ascii="Sylfaen" w:hAnsi="Sylfaen" w:cs="Sylfaen"/>
          <w:sz w:val="20"/>
          <w:szCs w:val="24"/>
          <w:lang w:val="af-ZA" w:eastAsia="en-US"/>
        </w:rPr>
        <w:t>9</w:t>
      </w:r>
      <w:r w:rsidR="002B121D" w:rsidRPr="00220F38">
        <w:rPr>
          <w:rFonts w:ascii="Sylfaen" w:hAnsi="Sylfaen" w:cs="Sylfaen"/>
          <w:sz w:val="20"/>
          <w:szCs w:val="24"/>
          <w:lang w:val="hy-AM" w:eastAsia="en-US"/>
        </w:rPr>
        <w:t>Եթեսույնհրավերի</w:t>
      </w:r>
      <w:r w:rsidR="009A171D" w:rsidRPr="00220F38">
        <w:rPr>
          <w:rFonts w:ascii="Sylfaen" w:hAnsi="Sylfaen" w:cs="Sylfaen"/>
          <w:sz w:val="20"/>
          <w:szCs w:val="24"/>
          <w:lang w:val="af-ZA" w:eastAsia="en-US"/>
        </w:rPr>
        <w:t>8</w:t>
      </w:r>
      <w:r w:rsidR="002B121D" w:rsidRPr="00220F38">
        <w:rPr>
          <w:rFonts w:ascii="Sylfaen" w:hAnsi="Sylfaen" w:cs="Sylfaen"/>
          <w:sz w:val="20"/>
          <w:szCs w:val="24"/>
          <w:lang w:val="af-ZA" w:eastAsia="en-US"/>
        </w:rPr>
        <w:t>.</w:t>
      </w:r>
      <w:r w:rsidR="00733A58" w:rsidRPr="00220F38">
        <w:rPr>
          <w:rFonts w:ascii="Sylfaen" w:hAnsi="Sylfaen" w:cs="Sylfaen"/>
          <w:sz w:val="20"/>
          <w:szCs w:val="24"/>
          <w:lang w:val="af-ZA" w:eastAsia="en-US"/>
        </w:rPr>
        <w:t>8</w:t>
      </w:r>
      <w:r w:rsidR="004E6A12" w:rsidRPr="00220F38">
        <w:rPr>
          <w:rFonts w:ascii="Sylfaen" w:hAnsi="Sylfaen" w:cs="Sylfaen"/>
          <w:sz w:val="20"/>
          <w:szCs w:val="24"/>
          <w:lang w:val="af-ZA" w:eastAsia="en-US"/>
        </w:rPr>
        <w:t>-</w:t>
      </w:r>
      <w:r w:rsidR="004E6A12" w:rsidRPr="00220F38">
        <w:rPr>
          <w:rFonts w:ascii="Sylfaen" w:hAnsi="Sylfaen" w:cs="Sylfaen"/>
          <w:sz w:val="20"/>
          <w:szCs w:val="24"/>
          <w:lang w:val="hy-AM" w:eastAsia="en-US"/>
        </w:rPr>
        <w:t>րդ</w:t>
      </w:r>
      <w:r w:rsidR="002B121D" w:rsidRPr="00220F38">
        <w:rPr>
          <w:rFonts w:ascii="Sylfaen" w:hAnsi="Sylfaen" w:cs="Sylfaen"/>
          <w:sz w:val="20"/>
          <w:szCs w:val="24"/>
          <w:lang w:val="hy-AM" w:eastAsia="en-US"/>
        </w:rPr>
        <w:t>կետովսահմանվածժամկետում</w:t>
      </w:r>
      <w:r w:rsidR="009A171D" w:rsidRPr="00220F38">
        <w:rPr>
          <w:rFonts w:ascii="Sylfaen" w:hAnsi="Sylfaen" w:cs="Sylfaen"/>
          <w:sz w:val="20"/>
          <w:szCs w:val="24"/>
          <w:lang w:val="af-ZA" w:eastAsia="en-US"/>
        </w:rPr>
        <w:t>մ</w:t>
      </w:r>
      <w:r w:rsidR="002B121D" w:rsidRPr="00220F38">
        <w:rPr>
          <w:rFonts w:ascii="Sylfaen" w:hAnsi="Sylfaen" w:cs="Sylfaen"/>
          <w:sz w:val="20"/>
          <w:szCs w:val="24"/>
          <w:lang w:val="hy-AM" w:eastAsia="en-US"/>
        </w:rPr>
        <w:t>ասնակիցըշտկումէարձանագրվածանհամապատասխանությունը</w:t>
      </w:r>
      <w:r w:rsidR="002B121D" w:rsidRPr="00220F38">
        <w:rPr>
          <w:rFonts w:ascii="Sylfaen" w:hAnsi="Sylfaen" w:cs="Sylfaen"/>
          <w:sz w:val="20"/>
          <w:szCs w:val="24"/>
          <w:lang w:val="af-ZA" w:eastAsia="en-US"/>
        </w:rPr>
        <w:t xml:space="preserve">, </w:t>
      </w:r>
      <w:r w:rsidR="002B121D" w:rsidRPr="00220F38">
        <w:rPr>
          <w:rFonts w:ascii="Sylfaen" w:hAnsi="Sylfaen" w:cs="Sylfaen"/>
          <w:sz w:val="20"/>
          <w:szCs w:val="24"/>
          <w:lang w:val="hy-AM" w:eastAsia="en-US"/>
        </w:rPr>
        <w:t>ապավերջին</w:t>
      </w:r>
      <w:r w:rsidR="009A05AC" w:rsidRPr="00220F38">
        <w:rPr>
          <w:rFonts w:ascii="Sylfaen" w:hAnsi="Sylfaen" w:cs="Sylfaen"/>
          <w:sz w:val="20"/>
          <w:szCs w:val="24"/>
          <w:lang w:val="hy-AM" w:eastAsia="en-US"/>
        </w:rPr>
        <w:t>ի</w:t>
      </w:r>
      <w:r w:rsidR="002B121D" w:rsidRPr="00220F38">
        <w:rPr>
          <w:rFonts w:ascii="Sylfaen" w:hAnsi="Sylfaen" w:cs="Sylfaen"/>
          <w:sz w:val="20"/>
          <w:szCs w:val="24"/>
          <w:lang w:val="hy-AM" w:eastAsia="en-US"/>
        </w:rPr>
        <w:t>սհայտըգնահատվումէբավարար</w:t>
      </w:r>
      <w:r w:rsidR="002B121D" w:rsidRPr="00220F38">
        <w:rPr>
          <w:rFonts w:ascii="Sylfaen" w:hAnsi="Sylfaen" w:cs="Sylfaen"/>
          <w:sz w:val="20"/>
          <w:szCs w:val="24"/>
          <w:lang w:val="af-ZA" w:eastAsia="en-US"/>
        </w:rPr>
        <w:t xml:space="preserve">: </w:t>
      </w:r>
      <w:r w:rsidR="002B121D" w:rsidRPr="00220F38">
        <w:rPr>
          <w:rFonts w:ascii="Sylfaen" w:hAnsi="Sylfaen" w:cs="Sylfaen"/>
          <w:sz w:val="20"/>
          <w:szCs w:val="24"/>
          <w:lang w:val="hy-AM" w:eastAsia="en-US"/>
        </w:rPr>
        <w:t>Հակառակդեպքում</w:t>
      </w:r>
      <w:r w:rsidR="00D14B02" w:rsidRPr="00220F38">
        <w:rPr>
          <w:rFonts w:ascii="Sylfaen" w:hAnsi="Sylfaen" w:cs="Sylfaen"/>
          <w:sz w:val="20"/>
          <w:szCs w:val="24"/>
          <w:lang w:val="hy-AM" w:eastAsia="en-US"/>
        </w:rPr>
        <w:t xml:space="preserve"> տվյալ </w:t>
      </w:r>
      <w:r w:rsidR="00D14B02" w:rsidRPr="00220F38">
        <w:rPr>
          <w:rFonts w:ascii="Sylfaen" w:hAnsi="Sylfaen" w:cs="Sylfaen"/>
          <w:sz w:val="20"/>
          <w:szCs w:val="24"/>
          <w:lang w:val="hy-AM" w:eastAsia="en-US"/>
        </w:rPr>
        <w:lastRenderedPageBreak/>
        <w:t>մասնակցի</w:t>
      </w:r>
      <w:r w:rsidR="002B121D" w:rsidRPr="00220F38">
        <w:rPr>
          <w:rFonts w:ascii="Sylfaen" w:hAnsi="Sylfaen" w:cs="Sylfaen"/>
          <w:sz w:val="20"/>
          <w:szCs w:val="24"/>
          <w:lang w:val="hy-AM" w:eastAsia="en-US"/>
        </w:rPr>
        <w:t>հայտըգնահատվումէանբավարարևմերժվում</w:t>
      </w:r>
      <w:r w:rsidR="009A05AC" w:rsidRPr="00220F38">
        <w:rPr>
          <w:rFonts w:ascii="Sylfaen" w:hAnsi="Sylfaen" w:cs="Sylfaen"/>
          <w:sz w:val="20"/>
          <w:szCs w:val="24"/>
          <w:lang w:val="hy-AM" w:eastAsia="en-US"/>
        </w:rPr>
        <w:t>է</w:t>
      </w:r>
      <w:r w:rsidR="00733A58" w:rsidRPr="00220F38">
        <w:rPr>
          <w:rFonts w:ascii="Sylfaen" w:hAnsi="Sylfaen" w:cs="Sylfaen"/>
          <w:sz w:val="20"/>
          <w:szCs w:val="24"/>
          <w:lang w:val="hy-AM" w:eastAsia="en-US"/>
        </w:rPr>
        <w:t>,</w:t>
      </w:r>
      <w:r w:rsidR="00D14B02" w:rsidRPr="00220F38">
        <w:rPr>
          <w:rFonts w:ascii="Sylfaen" w:hAnsi="Sylfaen" w:cs="Sylfaen"/>
          <w:sz w:val="20"/>
          <w:szCs w:val="24"/>
          <w:lang w:val="hy-AM" w:eastAsia="en-US"/>
        </w:rPr>
        <w:t xml:space="preserve"> իսկ ընտրված մասնակից է ճանաչվում հաջորդող տեղ զբաղեցրած մասնակիցը:</w:t>
      </w:r>
    </w:p>
    <w:p w:rsidR="00AF3CCA" w:rsidRPr="00220F38" w:rsidRDefault="00A150A9" w:rsidP="00AF3CCA">
      <w:pPr>
        <w:pStyle w:val="23"/>
        <w:spacing w:line="240" w:lineRule="auto"/>
        <w:ind w:firstLine="567"/>
        <w:rPr>
          <w:rFonts w:ascii="Sylfaen" w:hAnsi="Sylfaen" w:cs="Sylfaen"/>
          <w:szCs w:val="24"/>
          <w:lang w:val="hy-AM"/>
        </w:rPr>
      </w:pPr>
      <w:r w:rsidRPr="00220F38">
        <w:rPr>
          <w:rFonts w:ascii="Sylfaen" w:hAnsi="Sylfaen" w:cs="Sylfaen"/>
          <w:szCs w:val="24"/>
        </w:rPr>
        <w:t>8</w:t>
      </w:r>
      <w:r w:rsidR="002B121D" w:rsidRPr="00220F38">
        <w:rPr>
          <w:rFonts w:ascii="Sylfaen" w:hAnsi="Sylfaen" w:cs="Sylfaen"/>
          <w:szCs w:val="24"/>
        </w:rPr>
        <w:t>.</w:t>
      </w:r>
      <w:r w:rsidR="00733A58" w:rsidRPr="00220F38">
        <w:rPr>
          <w:rFonts w:ascii="Sylfaen" w:hAnsi="Sylfaen" w:cs="Sylfaen"/>
          <w:szCs w:val="24"/>
        </w:rPr>
        <w:t>10</w:t>
      </w:r>
      <w:r w:rsidR="00AF3CCA" w:rsidRPr="00220F38">
        <w:rPr>
          <w:rFonts w:ascii="Sylfaen" w:hAnsi="Sylfaen" w:cs="Sylfaen"/>
          <w:szCs w:val="24"/>
          <w:lang w:val="hy-AM"/>
        </w:rPr>
        <w:t>Հանձնաժողովիանդամըկամքարտուղարըչիկարողմասնակցելհանձնաժողովիաշխատանքներին</w:t>
      </w:r>
      <w:r w:rsidR="00AF3CCA" w:rsidRPr="00220F38">
        <w:rPr>
          <w:rFonts w:ascii="Sylfaen" w:hAnsi="Sylfaen" w:cs="Sylfaen"/>
          <w:szCs w:val="24"/>
        </w:rPr>
        <w:t xml:space="preserve">, </w:t>
      </w:r>
      <w:r w:rsidR="00AF3CCA" w:rsidRPr="00220F38">
        <w:rPr>
          <w:rFonts w:ascii="Sylfaen" w:hAnsi="Sylfaen" w:cs="Sylfaen"/>
          <w:szCs w:val="24"/>
          <w:lang w:val="hy-AM"/>
        </w:rPr>
        <w:t>եթե հանձնաժողովի գործունեության ընթացքումպարզվումէ</w:t>
      </w:r>
      <w:r w:rsidR="00AF3CCA" w:rsidRPr="00220F38">
        <w:rPr>
          <w:rFonts w:ascii="Sylfaen" w:hAnsi="Sylfaen" w:cs="Sylfaen"/>
          <w:szCs w:val="24"/>
        </w:rPr>
        <w:t xml:space="preserve">, </w:t>
      </w:r>
      <w:r w:rsidR="00AF3CCA" w:rsidRPr="00220F38">
        <w:rPr>
          <w:rFonts w:ascii="Sylfaen" w:hAnsi="Sylfaen" w:cs="Sylfaen"/>
          <w:szCs w:val="24"/>
          <w:lang w:val="hy-AM"/>
        </w:rPr>
        <w:t>որվերջիններիսկողմիցհիմնադրվածկամբաժնեմաս</w:t>
      </w:r>
      <w:r w:rsidR="00AF3CCA" w:rsidRPr="00220F38">
        <w:rPr>
          <w:rFonts w:ascii="Sylfaen" w:hAnsi="Sylfaen" w:cs="Sylfaen"/>
          <w:szCs w:val="24"/>
        </w:rPr>
        <w:t xml:space="preserve"> (</w:t>
      </w:r>
      <w:r w:rsidR="00AF3CCA" w:rsidRPr="00220F38">
        <w:rPr>
          <w:rFonts w:ascii="Sylfaen" w:hAnsi="Sylfaen" w:cs="Sylfaen"/>
          <w:szCs w:val="24"/>
          <w:lang w:val="hy-AM"/>
        </w:rPr>
        <w:t>փայաբաժին</w:t>
      </w:r>
      <w:r w:rsidR="00AF3CCA" w:rsidRPr="00220F38">
        <w:rPr>
          <w:rFonts w:ascii="Sylfaen" w:hAnsi="Sylfaen" w:cs="Sylfaen"/>
          <w:szCs w:val="24"/>
        </w:rPr>
        <w:t xml:space="preserve">) </w:t>
      </w:r>
      <w:r w:rsidR="00AF3CCA" w:rsidRPr="00220F38">
        <w:rPr>
          <w:rFonts w:ascii="Sylfaen" w:hAnsi="Sylfaen" w:cs="Sylfaen"/>
          <w:szCs w:val="24"/>
          <w:lang w:val="hy-AM"/>
        </w:rPr>
        <w:t>ունեցողկազմակերպությունը</w:t>
      </w:r>
      <w:r w:rsidR="00AF3CCA" w:rsidRPr="00220F38">
        <w:rPr>
          <w:rFonts w:ascii="Sylfaen" w:hAnsi="Sylfaen" w:cs="Sylfaen"/>
          <w:szCs w:val="24"/>
        </w:rPr>
        <w:t xml:space="preserve">, </w:t>
      </w:r>
      <w:r w:rsidR="00AF3CCA" w:rsidRPr="00220F38">
        <w:rPr>
          <w:rFonts w:ascii="Sylfaen" w:hAnsi="Sylfaen" w:cs="Sylfaen"/>
          <w:szCs w:val="24"/>
          <w:lang w:val="hy-AM"/>
        </w:rPr>
        <w:t>կամիրենցմերձավորազգակցությամբկամխնամիությամբկապվածանձը</w:t>
      </w:r>
      <w:r w:rsidR="00AF3CCA" w:rsidRPr="00220F38">
        <w:rPr>
          <w:rFonts w:ascii="Sylfaen" w:hAnsi="Sylfaen" w:cs="Sylfaen"/>
          <w:szCs w:val="24"/>
        </w:rPr>
        <w:t xml:space="preserve"> (</w:t>
      </w:r>
      <w:r w:rsidR="00AF3CCA" w:rsidRPr="00220F38">
        <w:rPr>
          <w:rFonts w:ascii="Sylfaen" w:hAnsi="Sylfaen" w:cs="Sylfaen"/>
          <w:szCs w:val="24"/>
          <w:lang w:val="hy-AM"/>
        </w:rPr>
        <w:t>ծնող</w:t>
      </w:r>
      <w:r w:rsidR="00AF3CCA" w:rsidRPr="00220F38">
        <w:rPr>
          <w:rFonts w:ascii="Sylfaen" w:hAnsi="Sylfaen" w:cs="Sylfaen"/>
          <w:szCs w:val="24"/>
        </w:rPr>
        <w:t xml:space="preserve">, </w:t>
      </w:r>
      <w:r w:rsidR="00AF3CCA" w:rsidRPr="00220F38">
        <w:rPr>
          <w:rFonts w:ascii="Sylfaen" w:hAnsi="Sylfaen" w:cs="Sylfaen"/>
          <w:szCs w:val="24"/>
          <w:lang w:val="hy-AM"/>
        </w:rPr>
        <w:t>ամուսին</w:t>
      </w:r>
      <w:r w:rsidR="00AF3CCA" w:rsidRPr="00220F38">
        <w:rPr>
          <w:rFonts w:ascii="Sylfaen" w:hAnsi="Sylfaen" w:cs="Sylfaen"/>
          <w:szCs w:val="24"/>
        </w:rPr>
        <w:t xml:space="preserve">, </w:t>
      </w:r>
      <w:r w:rsidR="00AF3CCA" w:rsidRPr="00220F38">
        <w:rPr>
          <w:rFonts w:ascii="Sylfaen" w:hAnsi="Sylfaen" w:cs="Sylfaen"/>
          <w:szCs w:val="24"/>
          <w:lang w:val="hy-AM"/>
        </w:rPr>
        <w:t>երեխա</w:t>
      </w:r>
      <w:r w:rsidR="00AF3CCA" w:rsidRPr="00220F38">
        <w:rPr>
          <w:rFonts w:ascii="Sylfaen" w:hAnsi="Sylfaen" w:cs="Sylfaen"/>
          <w:szCs w:val="24"/>
        </w:rPr>
        <w:t xml:space="preserve">, </w:t>
      </w:r>
      <w:r w:rsidR="00AF3CCA" w:rsidRPr="00220F38">
        <w:rPr>
          <w:rFonts w:ascii="Sylfaen" w:hAnsi="Sylfaen" w:cs="Sylfaen"/>
          <w:szCs w:val="24"/>
          <w:lang w:val="hy-AM"/>
        </w:rPr>
        <w:t>եղբայր</w:t>
      </w:r>
      <w:r w:rsidR="00AF3CCA" w:rsidRPr="00220F38">
        <w:rPr>
          <w:rFonts w:ascii="Sylfaen" w:hAnsi="Sylfaen" w:cs="Sylfaen"/>
          <w:szCs w:val="24"/>
        </w:rPr>
        <w:t xml:space="preserve">, </w:t>
      </w:r>
      <w:r w:rsidR="00AF3CCA" w:rsidRPr="00220F38">
        <w:rPr>
          <w:rFonts w:ascii="Sylfaen" w:hAnsi="Sylfaen" w:cs="Sylfaen"/>
          <w:szCs w:val="24"/>
          <w:lang w:val="hy-AM"/>
        </w:rPr>
        <w:t>քույր</w:t>
      </w:r>
      <w:r w:rsidR="00AF3CCA" w:rsidRPr="00220F38">
        <w:rPr>
          <w:rFonts w:ascii="Sylfaen" w:hAnsi="Sylfaen" w:cs="Sylfaen"/>
          <w:szCs w:val="24"/>
        </w:rPr>
        <w:t>,</w:t>
      </w:r>
      <w:r w:rsidR="00AF3CCA" w:rsidRPr="00220F38">
        <w:rPr>
          <w:rFonts w:ascii="Sylfaen" w:hAnsi="Sylfaen" w:cs="Sylfaen"/>
          <w:szCs w:val="24"/>
          <w:lang w:val="hy-AM"/>
        </w:rPr>
        <w:t>տատ, պապ, թոռ,ինչպեսնաևամուսնուծնող</w:t>
      </w:r>
      <w:r w:rsidR="00AF3CCA" w:rsidRPr="00220F38">
        <w:rPr>
          <w:rFonts w:ascii="Sylfaen" w:hAnsi="Sylfaen" w:cs="Sylfaen"/>
          <w:szCs w:val="24"/>
        </w:rPr>
        <w:t xml:space="preserve">, </w:t>
      </w:r>
      <w:r w:rsidR="00AF3CCA" w:rsidRPr="00220F38">
        <w:rPr>
          <w:rFonts w:ascii="Sylfaen" w:hAnsi="Sylfaen" w:cs="Sylfaen"/>
          <w:szCs w:val="24"/>
          <w:lang w:val="hy-AM"/>
        </w:rPr>
        <w:t>երեխա</w:t>
      </w:r>
      <w:r w:rsidR="00AF3CCA" w:rsidRPr="00220F38">
        <w:rPr>
          <w:rFonts w:ascii="Sylfaen" w:hAnsi="Sylfaen" w:cs="Sylfaen"/>
          <w:szCs w:val="24"/>
        </w:rPr>
        <w:t xml:space="preserve">, </w:t>
      </w:r>
      <w:r w:rsidR="00AF3CCA" w:rsidRPr="00220F38">
        <w:rPr>
          <w:rFonts w:ascii="Sylfaen" w:hAnsi="Sylfaen" w:cs="Sylfaen"/>
          <w:szCs w:val="24"/>
          <w:lang w:val="hy-AM"/>
        </w:rPr>
        <w:t>եղբայր,քույր, տատ, պապ, թոռ</w:t>
      </w:r>
      <w:r w:rsidR="00AF3CCA" w:rsidRPr="00220F38">
        <w:rPr>
          <w:rFonts w:ascii="Sylfaen" w:hAnsi="Sylfaen" w:cs="Sylfaen"/>
          <w:szCs w:val="24"/>
        </w:rPr>
        <w:t xml:space="preserve">) </w:t>
      </w:r>
      <w:r w:rsidR="00AF3CCA" w:rsidRPr="00220F38">
        <w:rPr>
          <w:rFonts w:ascii="Sylfaen" w:hAnsi="Sylfaen" w:cs="Sylfaen"/>
          <w:szCs w:val="24"/>
          <w:lang w:val="hy-AM"/>
        </w:rPr>
        <w:t>կամայդանձիկողմիցհիմնադրվածկամբաժնեմաս</w:t>
      </w:r>
      <w:r w:rsidR="00AF3CCA" w:rsidRPr="00220F38">
        <w:rPr>
          <w:rFonts w:ascii="Sylfaen" w:hAnsi="Sylfaen" w:cs="Sylfaen"/>
          <w:szCs w:val="24"/>
        </w:rPr>
        <w:t xml:space="preserve"> (</w:t>
      </w:r>
      <w:r w:rsidR="00AF3CCA" w:rsidRPr="00220F38">
        <w:rPr>
          <w:rFonts w:ascii="Sylfaen" w:hAnsi="Sylfaen" w:cs="Sylfaen"/>
          <w:szCs w:val="24"/>
          <w:lang w:val="hy-AM"/>
        </w:rPr>
        <w:t>փայաբաժին</w:t>
      </w:r>
      <w:r w:rsidR="00AF3CCA" w:rsidRPr="00220F38">
        <w:rPr>
          <w:rFonts w:ascii="Sylfaen" w:hAnsi="Sylfaen" w:cs="Sylfaen"/>
          <w:szCs w:val="24"/>
        </w:rPr>
        <w:t xml:space="preserve">) </w:t>
      </w:r>
      <w:r w:rsidR="00AF3CCA" w:rsidRPr="00220F38">
        <w:rPr>
          <w:rFonts w:ascii="Sylfaen" w:hAnsi="Sylfaen" w:cs="Sylfaen"/>
          <w:szCs w:val="24"/>
          <w:lang w:val="hy-AM"/>
        </w:rPr>
        <w:t>ունեցողկազմակերպությունըսույնընթացակարգինմասնակցելուհամարներկայացրելէհայտ</w:t>
      </w:r>
      <w:r w:rsidR="00AF3CCA" w:rsidRPr="00220F38">
        <w:rPr>
          <w:rFonts w:ascii="Sylfaen" w:hAnsi="Sylfaen" w:cs="Sylfaen"/>
          <w:szCs w:val="24"/>
        </w:rPr>
        <w:t>:</w:t>
      </w:r>
      <w:r w:rsidR="00AF3CCA" w:rsidRPr="00220F38">
        <w:rPr>
          <w:rFonts w:ascii="Sylfaen" w:hAnsi="Sylfaen" w:cs="Sylfaen"/>
          <w:szCs w:val="24"/>
          <w:lang w:val="hy-AM"/>
        </w:rPr>
        <w:t xml:space="preserve"> Եթեառկաէսույնկետովնախատեսվածպայմանը</w:t>
      </w:r>
      <w:r w:rsidR="00AF3CCA" w:rsidRPr="00220F38">
        <w:rPr>
          <w:rFonts w:ascii="Sylfaen" w:hAnsi="Sylfaen" w:cs="Sylfaen"/>
          <w:szCs w:val="24"/>
        </w:rPr>
        <w:t xml:space="preserve">, </w:t>
      </w:r>
      <w:r w:rsidR="00AF3CCA" w:rsidRPr="00220F38">
        <w:rPr>
          <w:rFonts w:ascii="Sylfaen" w:hAnsi="Sylfaen" w:cs="Sylfaen"/>
          <w:szCs w:val="24"/>
          <w:lang w:val="hy-AM"/>
        </w:rPr>
        <w:t>ապա սույն ընթացակարգիառնչությամբշահերիբախումունեցողհանձնաժողովիանդամըկամքարտուղարը անհապաղինքնաբացարկէհայտնումսույնընթացակարգից</w:t>
      </w:r>
      <w:r w:rsidR="00AF3CCA" w:rsidRPr="00220F38">
        <w:rPr>
          <w:rFonts w:ascii="Sylfaen" w:hAnsi="Sylfaen" w:cs="Sylfaen"/>
          <w:szCs w:val="24"/>
        </w:rPr>
        <w:t xml:space="preserve">: </w:t>
      </w:r>
    </w:p>
    <w:p w:rsidR="00AF3CCA" w:rsidRPr="00220F38" w:rsidRDefault="00A150A9" w:rsidP="00D571F0">
      <w:pPr>
        <w:pStyle w:val="23"/>
        <w:spacing w:line="240" w:lineRule="auto"/>
        <w:ind w:firstLine="567"/>
        <w:rPr>
          <w:rFonts w:ascii="Sylfaen" w:hAnsi="Sylfaen" w:cs="Sylfaen"/>
          <w:szCs w:val="24"/>
          <w:lang w:val="hy-AM"/>
        </w:rPr>
      </w:pPr>
      <w:r w:rsidRPr="00220F38">
        <w:rPr>
          <w:rFonts w:ascii="Sylfaen" w:hAnsi="Sylfaen" w:cs="Sylfaen"/>
          <w:szCs w:val="24"/>
          <w:lang w:val="hy-AM"/>
        </w:rPr>
        <w:t>8</w:t>
      </w:r>
      <w:r w:rsidR="005E0E50" w:rsidRPr="00220F38">
        <w:rPr>
          <w:rFonts w:ascii="Sylfaen" w:hAnsi="Sylfaen" w:cs="Sylfaen"/>
          <w:szCs w:val="24"/>
          <w:lang w:val="hy-AM"/>
        </w:rPr>
        <w:t>.</w:t>
      </w:r>
      <w:r w:rsidR="00733A58" w:rsidRPr="00220F38">
        <w:rPr>
          <w:rFonts w:ascii="Sylfaen" w:hAnsi="Sylfaen" w:cs="Sylfaen"/>
          <w:szCs w:val="24"/>
          <w:lang w:val="hy-AM"/>
        </w:rPr>
        <w:t>11</w:t>
      </w:r>
      <w:r w:rsidR="00EA58C8" w:rsidRPr="00220F38">
        <w:rPr>
          <w:rFonts w:ascii="Sylfaen" w:hAnsi="Sylfaen" w:cs="Sylfaen"/>
          <w:szCs w:val="24"/>
          <w:lang w:val="es-ES"/>
        </w:rPr>
        <w:t xml:space="preserve">Հայտերը բացվելուց </w:t>
      </w:r>
      <w:r w:rsidR="007A3F75" w:rsidRPr="00220F38">
        <w:rPr>
          <w:rFonts w:ascii="Sylfaen" w:hAnsi="Sylfaen" w:cs="Sylfaen"/>
          <w:szCs w:val="24"/>
          <w:lang w:val="es-ES"/>
        </w:rPr>
        <w:t xml:space="preserve">և գնահատվելուց  </w:t>
      </w:r>
      <w:r w:rsidR="00EA58C8" w:rsidRPr="00220F38">
        <w:rPr>
          <w:rFonts w:ascii="Sylfaen" w:hAnsi="Sylfaen" w:cs="Sylfaen"/>
          <w:szCs w:val="24"/>
          <w:lang w:val="es-ES"/>
        </w:rPr>
        <w:t>հետո կազմվում է արձանագրություն`</w:t>
      </w:r>
      <w:r w:rsidR="00EA58C8" w:rsidRPr="00220F38">
        <w:rPr>
          <w:rFonts w:ascii="Sylfaen" w:hAnsi="Sylfaen" w:cs="Sylfaen"/>
        </w:rPr>
        <w:t xml:space="preserve"> գնումների մասին ՀՀ օրենսդրությամբ սահմանված կարգով</w:t>
      </w:r>
      <w:r w:rsidR="00EA58C8" w:rsidRPr="00220F38">
        <w:rPr>
          <w:rFonts w:ascii="Sylfaen" w:hAnsi="Sylfaen" w:cs="Sylfaen"/>
          <w:lang w:val="hy-AM"/>
        </w:rPr>
        <w:t>:</w:t>
      </w:r>
      <w:r w:rsidR="00F025FC" w:rsidRPr="00220F38">
        <w:rPr>
          <w:rFonts w:ascii="Sylfaen" w:hAnsi="Sylfaen" w:cs="Sylfaen"/>
          <w:lang w:val="hy-AM"/>
        </w:rPr>
        <w:t>Ընդ որում հանձնաժողովի նիստի արձանագր</w:t>
      </w:r>
      <w:r w:rsidR="007A3F75" w:rsidRPr="00220F38">
        <w:rPr>
          <w:rFonts w:ascii="Sylfaen" w:hAnsi="Sylfaen" w:cs="Sylfaen"/>
          <w:lang w:val="hy-AM"/>
        </w:rPr>
        <w:t>ու</w:t>
      </w:r>
      <w:r w:rsidR="00F025FC" w:rsidRPr="00220F38">
        <w:rPr>
          <w:rFonts w:ascii="Sylfaen" w:hAnsi="Sylfaen" w:cs="Sylfaen"/>
          <w:lang w:val="hy-AM"/>
        </w:rPr>
        <w:t>թյ</w:t>
      </w:r>
      <w:r w:rsidR="007A3F75" w:rsidRPr="00220F38">
        <w:rPr>
          <w:rFonts w:ascii="Sylfaen" w:hAnsi="Sylfaen" w:cs="Sylfaen"/>
          <w:lang w:val="hy-AM"/>
        </w:rPr>
        <w:t>ա</w:t>
      </w:r>
      <w:r w:rsidR="00F025FC" w:rsidRPr="00220F38">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220F38">
        <w:rPr>
          <w:rFonts w:ascii="Sylfaen" w:hAnsi="Sylfaen" w:cs="Sylfaen"/>
          <w:szCs w:val="24"/>
          <w:lang w:val="hy-AM"/>
        </w:rPr>
        <w:t>Արձանագրություննստորագրումենհանձնաժողովինիստիններկաանդամները։</w:t>
      </w:r>
    </w:p>
    <w:p w:rsidR="00E65F37" w:rsidRPr="00220F38" w:rsidRDefault="00A150A9" w:rsidP="00D571F0">
      <w:pPr>
        <w:pStyle w:val="23"/>
        <w:spacing w:line="240" w:lineRule="auto"/>
        <w:ind w:firstLine="567"/>
        <w:rPr>
          <w:rFonts w:ascii="Sylfaen" w:hAnsi="Sylfaen" w:cs="Sylfaen"/>
          <w:szCs w:val="24"/>
          <w:lang w:val="hy-AM"/>
        </w:rPr>
      </w:pPr>
      <w:r w:rsidRPr="00220F38">
        <w:rPr>
          <w:rFonts w:ascii="Sylfaen" w:hAnsi="Sylfaen" w:cs="Sylfaen"/>
          <w:szCs w:val="24"/>
          <w:lang w:val="hy-AM"/>
        </w:rPr>
        <w:t>8</w:t>
      </w:r>
      <w:r w:rsidR="005E2F4D" w:rsidRPr="00220F38">
        <w:rPr>
          <w:rFonts w:ascii="Sylfaen" w:hAnsi="Sylfaen" w:cs="Sylfaen"/>
          <w:szCs w:val="24"/>
          <w:lang w:val="hy-AM"/>
        </w:rPr>
        <w:t>.</w:t>
      </w:r>
      <w:r w:rsidR="00733A58" w:rsidRPr="00220F38">
        <w:rPr>
          <w:rFonts w:ascii="Sylfaen" w:hAnsi="Sylfaen" w:cs="Sylfaen"/>
          <w:szCs w:val="24"/>
          <w:lang w:val="hy-AM"/>
        </w:rPr>
        <w:t>12</w:t>
      </w:r>
      <w:r w:rsidR="009A171D" w:rsidRPr="00220F38">
        <w:rPr>
          <w:rFonts w:ascii="Sylfaen" w:hAnsi="Sylfaen" w:cs="Sylfaen"/>
          <w:szCs w:val="24"/>
        </w:rPr>
        <w:t>Հ</w:t>
      </w:r>
      <w:r w:rsidR="005E3501" w:rsidRPr="00220F38">
        <w:rPr>
          <w:rFonts w:ascii="Sylfaen" w:hAnsi="Sylfaen" w:cs="Sylfaen"/>
          <w:szCs w:val="24"/>
        </w:rPr>
        <w:t xml:space="preserve">անձնաժողովի քարտուղարը </w:t>
      </w:r>
      <w:r w:rsidR="00E65F37" w:rsidRPr="00220F38">
        <w:rPr>
          <w:rFonts w:ascii="Sylfaen" w:hAnsi="Sylfaen" w:cs="Sylfaen"/>
          <w:szCs w:val="24"/>
        </w:rPr>
        <w:t xml:space="preserve">հայտերի </w:t>
      </w:r>
      <w:r w:rsidR="00D11611" w:rsidRPr="00220F38">
        <w:rPr>
          <w:rFonts w:ascii="Sylfaen" w:hAnsi="Sylfaen" w:cs="Sylfaen"/>
          <w:szCs w:val="24"/>
        </w:rPr>
        <w:t>բացման</w:t>
      </w:r>
      <w:r w:rsidR="006D5E0B" w:rsidRPr="00220F38">
        <w:rPr>
          <w:rFonts w:ascii="Sylfaen" w:hAnsi="Sylfaen" w:cs="Sylfaen"/>
          <w:szCs w:val="24"/>
          <w:lang w:val="hy-AM"/>
        </w:rPr>
        <w:t xml:space="preserve"> և գնահատման</w:t>
      </w:r>
      <w:r w:rsidR="00D11611" w:rsidRPr="00220F38">
        <w:rPr>
          <w:rFonts w:ascii="Sylfaen" w:hAnsi="Sylfaen" w:cs="Sylfaen"/>
          <w:szCs w:val="24"/>
        </w:rPr>
        <w:t xml:space="preserve"> նիստի ավարտից հետո ոչ ուշ քան</w:t>
      </w:r>
      <w:r w:rsidR="00E65F37" w:rsidRPr="00220F38">
        <w:rPr>
          <w:rFonts w:ascii="Sylfaen" w:hAnsi="Sylfaen" w:cs="Sylfaen"/>
          <w:szCs w:val="24"/>
        </w:rPr>
        <w:t xml:space="preserve"> հաջորդող աշխատանքային օրը` </w:t>
      </w:r>
    </w:p>
    <w:p w:rsidR="00C52CD8" w:rsidRPr="00220F38" w:rsidRDefault="00A24827" w:rsidP="00EF3662">
      <w:pPr>
        <w:pStyle w:val="23"/>
        <w:spacing w:line="240" w:lineRule="auto"/>
        <w:ind w:firstLine="567"/>
        <w:rPr>
          <w:rFonts w:ascii="Sylfaen" w:hAnsi="Sylfaen" w:cs="Sylfaen"/>
          <w:lang w:val="hy-AM"/>
        </w:rPr>
      </w:pPr>
      <w:r w:rsidRPr="00220F38">
        <w:rPr>
          <w:rFonts w:ascii="Sylfaen" w:hAnsi="Sylfaen" w:cs="Sylfaen"/>
          <w:lang w:val="hy-AM"/>
        </w:rPr>
        <w:t>1) հայտերի բացման նիստի արձանագրության բնօրինակից արտատպված (սկանավորված) տարբերակը</w:t>
      </w:r>
      <w:r w:rsidR="009A30B4" w:rsidRPr="00220F38">
        <w:rPr>
          <w:rFonts w:ascii="Sylfaen" w:hAnsi="Sylfaen" w:cs="Sylfaen"/>
          <w:lang w:val="hy-AM"/>
        </w:rPr>
        <w:t xml:space="preserve"> և սույն </w:t>
      </w:r>
      <w:r w:rsidR="00E30D12" w:rsidRPr="00220F38">
        <w:rPr>
          <w:rFonts w:ascii="Sylfaen" w:hAnsi="Sylfaen" w:cs="Sylfaen"/>
          <w:lang w:val="hy-AM"/>
        </w:rPr>
        <w:t>հրավերի 1-ին մասի 3.5 կետում նշված</w:t>
      </w:r>
      <w:r w:rsidR="009A30B4" w:rsidRPr="00220F38">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220F38">
        <w:rPr>
          <w:rFonts w:ascii="Sylfaen" w:hAnsi="Sylfaen" w:cs="Sylfaen"/>
          <w:lang w:val="hy-AM"/>
        </w:rPr>
        <w:t xml:space="preserve"> հրապարակում է տեղեկագրում</w:t>
      </w:r>
      <w:r w:rsidR="00902BB9" w:rsidRPr="00220F38">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220F38" w:rsidRDefault="008B73CD" w:rsidP="00EF3662">
      <w:pPr>
        <w:pStyle w:val="23"/>
        <w:spacing w:line="240" w:lineRule="auto"/>
        <w:ind w:firstLine="567"/>
        <w:rPr>
          <w:rFonts w:ascii="Sylfaen" w:hAnsi="Sylfaen" w:cs="Sylfaen"/>
          <w:szCs w:val="24"/>
        </w:rPr>
      </w:pPr>
      <w:r w:rsidRPr="00220F38">
        <w:rPr>
          <w:rFonts w:ascii="Sylfaen" w:hAnsi="Sylfaen" w:cs="Sylfaen"/>
          <w:szCs w:val="24"/>
        </w:rPr>
        <w:t xml:space="preserve">2) իր և գնահատող հանձնաժողովի` հայտերի բացման </w:t>
      </w:r>
      <w:r w:rsidR="00226C61" w:rsidRPr="00220F38">
        <w:rPr>
          <w:rFonts w:ascii="Sylfaen" w:hAnsi="Sylfaen" w:cs="Sylfaen"/>
          <w:szCs w:val="24"/>
          <w:lang w:val="hy-AM"/>
        </w:rPr>
        <w:t xml:space="preserve">և գնահատման </w:t>
      </w:r>
      <w:r w:rsidRPr="00220F38">
        <w:rPr>
          <w:rFonts w:ascii="Sylfaen" w:hAnsi="Sylfaen"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220F38">
        <w:rPr>
          <w:rFonts w:ascii="Sylfaen" w:hAnsi="Sylfaen" w:cs="Sylfaen"/>
          <w:szCs w:val="24"/>
        </w:rPr>
        <w:t>Հ</w:t>
      </w:r>
      <w:r w:rsidRPr="00220F38">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220F38">
        <w:rPr>
          <w:rFonts w:ascii="Sylfaen" w:hAnsi="Sylfaen" w:cs="Sylfaen"/>
          <w:szCs w:val="24"/>
        </w:rPr>
        <w:t xml:space="preserve">և գնահատման </w:t>
      </w:r>
      <w:r w:rsidRPr="00220F38">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A04C67" w:rsidRPr="00220F38" w:rsidRDefault="008769B4" w:rsidP="00A04C67">
      <w:pPr>
        <w:shd w:val="clear" w:color="auto" w:fill="FFFFFF"/>
        <w:ind w:firstLine="375"/>
        <w:jc w:val="both"/>
        <w:rPr>
          <w:rFonts w:ascii="Sylfaen" w:hAnsi="Sylfaen" w:cs="Sylfaen"/>
          <w:sz w:val="20"/>
          <w:lang w:val="hy-AM"/>
        </w:rPr>
      </w:pPr>
      <w:r w:rsidRPr="00220F38">
        <w:rPr>
          <w:rFonts w:ascii="Sylfaen" w:hAnsi="Sylfaen"/>
          <w:lang w:val="af-ZA"/>
        </w:rPr>
        <w:tab/>
      </w:r>
      <w:r w:rsidR="00A150A9" w:rsidRPr="00220F38">
        <w:rPr>
          <w:rFonts w:ascii="Sylfaen" w:hAnsi="Sylfaen" w:cs="Sylfaen"/>
          <w:sz w:val="20"/>
          <w:lang w:val="af-ZA"/>
        </w:rPr>
        <w:t>8</w:t>
      </w:r>
      <w:r w:rsidR="0036230B" w:rsidRPr="00220F38">
        <w:rPr>
          <w:rFonts w:ascii="Sylfaen" w:hAnsi="Sylfaen" w:cs="Sylfaen"/>
          <w:sz w:val="20"/>
          <w:lang w:val="af-ZA"/>
        </w:rPr>
        <w:t>.</w:t>
      </w:r>
      <w:r w:rsidR="00733A58" w:rsidRPr="00220F38">
        <w:rPr>
          <w:rFonts w:ascii="Sylfaen" w:hAnsi="Sylfaen" w:cs="Sylfaen"/>
          <w:sz w:val="20"/>
          <w:lang w:val="af-ZA"/>
        </w:rPr>
        <w:t>1</w:t>
      </w:r>
      <w:r w:rsidR="00AF3CCA" w:rsidRPr="00220F38">
        <w:rPr>
          <w:rFonts w:ascii="Sylfaen" w:hAnsi="Sylfaen" w:cs="Sylfaen"/>
          <w:sz w:val="20"/>
          <w:lang w:val="hy-AM"/>
        </w:rPr>
        <w:t>3</w:t>
      </w:r>
      <w:r w:rsidR="0036230B" w:rsidRPr="00220F38">
        <w:rPr>
          <w:rFonts w:ascii="Sylfaen" w:hAnsi="Sylfaen" w:cs="Sylfaen"/>
          <w:sz w:val="20"/>
        </w:rPr>
        <w:t>Օրենքի</w:t>
      </w:r>
      <w:r w:rsidR="0036230B" w:rsidRPr="00220F38">
        <w:rPr>
          <w:rFonts w:ascii="Sylfaen" w:hAnsi="Sylfaen" w:cs="Sylfaen"/>
          <w:sz w:val="20"/>
          <w:lang w:val="af-ZA"/>
        </w:rPr>
        <w:t xml:space="preserve"> 6-</w:t>
      </w:r>
      <w:r w:rsidR="0036230B" w:rsidRPr="00220F38">
        <w:rPr>
          <w:rFonts w:ascii="Sylfaen" w:hAnsi="Sylfaen" w:cs="Sylfaen"/>
          <w:sz w:val="20"/>
        </w:rPr>
        <w:t>րդհոդվածի</w:t>
      </w:r>
      <w:r w:rsidR="0036230B" w:rsidRPr="00220F38">
        <w:rPr>
          <w:rFonts w:ascii="Sylfaen" w:hAnsi="Sylfaen" w:cs="Sylfaen"/>
          <w:sz w:val="20"/>
          <w:lang w:val="af-ZA"/>
        </w:rPr>
        <w:t xml:space="preserve"> 1-</w:t>
      </w:r>
      <w:r w:rsidR="0036230B" w:rsidRPr="00220F38">
        <w:rPr>
          <w:rFonts w:ascii="Sylfaen" w:hAnsi="Sylfaen" w:cs="Sylfaen"/>
          <w:sz w:val="20"/>
        </w:rPr>
        <w:t>ինմասի</w:t>
      </w:r>
      <w:r w:rsidR="0036230B" w:rsidRPr="00220F38">
        <w:rPr>
          <w:rFonts w:ascii="Sylfaen" w:hAnsi="Sylfaen" w:cs="Sylfaen"/>
          <w:sz w:val="20"/>
          <w:lang w:val="af-ZA"/>
        </w:rPr>
        <w:t xml:space="preserve"> 6-</w:t>
      </w:r>
      <w:r w:rsidR="0036230B" w:rsidRPr="00220F38">
        <w:rPr>
          <w:rFonts w:ascii="Sylfaen" w:hAnsi="Sylfaen" w:cs="Sylfaen"/>
          <w:sz w:val="20"/>
        </w:rPr>
        <w:t>րդկետովնախատեսվածհիմքերնիհայտգալու</w:t>
      </w:r>
      <w:r w:rsidR="00AF3CCA" w:rsidRPr="00220F38">
        <w:rPr>
          <w:rFonts w:ascii="Sylfaen" w:hAnsi="Sylfaen" w:cs="Sylfaen"/>
          <w:sz w:val="20"/>
          <w:lang w:val="ru-RU"/>
        </w:rPr>
        <w:t>դեպքումպատվիրատուիղեկավարիպատճառաբանվածորոշմանհիմանվրալիազորվածմարմինըմասնակցիններառումէգնումներիգործընթացինմասնակցելուիրավունքչունեցողմասնակիցներիցուցակում։Ընդորում</w:t>
      </w:r>
      <w:r w:rsidR="00AF3CCA" w:rsidRPr="00220F38">
        <w:rPr>
          <w:rFonts w:ascii="Sylfaen" w:hAnsi="Sylfaen" w:cs="Calibri"/>
          <w:sz w:val="20"/>
          <w:lang w:val="af-ZA"/>
        </w:rPr>
        <w:t> </w:t>
      </w:r>
      <w:r w:rsidR="00AF3CCA" w:rsidRPr="00220F38">
        <w:rPr>
          <w:rFonts w:ascii="Sylfaen" w:hAnsi="Sylfaen" w:cs="Sylfaen"/>
          <w:sz w:val="20"/>
          <w:lang w:val="ru-RU"/>
        </w:rPr>
        <w:t>սույնկետումնշվածորոշումըպատվիրատուիղեկավարըկայացնումէգնմանընթացակարգըչկայացածհայտարարվելուկամկնքվածպայմանագրիվերաբերյալհայտարարությունըհրապարակելուկամպայմանագիրըմիակողմանիլուծելումասինհայտարարությունը</w:t>
      </w:r>
      <w:r w:rsidR="00A04C67" w:rsidRPr="00220F38">
        <w:rPr>
          <w:rFonts w:ascii="Sylfaen" w:hAnsi="Sylfaen" w:cs="Sylfaen"/>
          <w:sz w:val="20"/>
          <w:lang w:val="af-ZA"/>
        </w:rPr>
        <w:t>(</w:t>
      </w:r>
      <w:r w:rsidR="00A04C67" w:rsidRPr="00220F38">
        <w:rPr>
          <w:rFonts w:ascii="Sylfaen" w:hAnsi="Sylfaen" w:cs="Sylfaen"/>
          <w:sz w:val="20"/>
          <w:lang w:val="hy-AM"/>
        </w:rPr>
        <w:t>ծանուցումը</w:t>
      </w:r>
      <w:r w:rsidR="00A04C67" w:rsidRPr="00220F38">
        <w:rPr>
          <w:rFonts w:ascii="Sylfaen" w:hAnsi="Sylfaen" w:cs="Sylfaen"/>
          <w:sz w:val="20"/>
          <w:lang w:val="af-ZA"/>
        </w:rPr>
        <w:t xml:space="preserve">) </w:t>
      </w:r>
      <w:r w:rsidR="00AF3CCA" w:rsidRPr="00220F38">
        <w:rPr>
          <w:rFonts w:ascii="Sylfaen" w:hAnsi="Sylfaen" w:cs="Sylfaen"/>
          <w:sz w:val="20"/>
          <w:lang w:val="ru-RU"/>
        </w:rPr>
        <w:t>հրապարակելուօրվանհաջորդողտասն</w:t>
      </w:r>
      <w:r w:rsidR="00A04C67" w:rsidRPr="00220F38">
        <w:rPr>
          <w:rFonts w:ascii="Sylfaen" w:hAnsi="Sylfaen" w:cs="Sylfaen"/>
          <w:sz w:val="20"/>
          <w:lang w:val="hy-AM"/>
        </w:rPr>
        <w:t>երորդ օրը</w:t>
      </w:r>
      <w:r w:rsidR="00AF3CCA" w:rsidRPr="00220F38">
        <w:rPr>
          <w:rFonts w:ascii="Sylfaen" w:hAnsi="Sylfaen" w:cs="Sylfaen"/>
          <w:sz w:val="20"/>
          <w:lang w:val="af-ZA"/>
        </w:rPr>
        <w:t xml:space="preserve">: </w:t>
      </w:r>
      <w:r w:rsidR="00AF3CCA" w:rsidRPr="00220F38">
        <w:rPr>
          <w:rFonts w:ascii="Sylfaen" w:hAnsi="Sylfaen" w:cs="Sylfaen"/>
          <w:sz w:val="20"/>
          <w:lang w:val="ru-RU"/>
        </w:rPr>
        <w:t>Որոշումըկայացվելունհաջորդողօրըայն</w:t>
      </w:r>
      <w:r w:rsidR="00AF3CCA" w:rsidRPr="00220F38">
        <w:rPr>
          <w:rFonts w:ascii="Sylfaen" w:hAnsi="Sylfaen" w:cs="Sylfaen"/>
          <w:sz w:val="20"/>
          <w:lang w:val="af-ZA"/>
        </w:rPr>
        <w:t xml:space="preserve"> գրավոր </w:t>
      </w:r>
      <w:r w:rsidR="00AF3CCA" w:rsidRPr="00220F38">
        <w:rPr>
          <w:rFonts w:ascii="Sylfaen" w:hAnsi="Sylfaen" w:cs="Sylfaen"/>
          <w:sz w:val="20"/>
          <w:lang w:val="ru-RU"/>
        </w:rPr>
        <w:t>տրամադրվումէլիազորվածմարմնինևմասնակցին</w:t>
      </w:r>
      <w:r w:rsidR="00AF3CCA" w:rsidRPr="00220F38">
        <w:rPr>
          <w:rFonts w:ascii="Sylfaen" w:hAnsi="Sylfaen" w:cs="Sylfaen"/>
          <w:sz w:val="20"/>
          <w:lang w:val="af-ZA"/>
        </w:rPr>
        <w:t xml:space="preserve">: </w:t>
      </w:r>
      <w:r w:rsidR="00AF3CCA" w:rsidRPr="00220F38">
        <w:rPr>
          <w:rFonts w:ascii="Sylfaen" w:hAnsi="Sylfaen" w:cs="Sylfaen"/>
          <w:sz w:val="20"/>
          <w:lang w:val="ru-RU"/>
        </w:rPr>
        <w:t>Լիազորվածմարմինըմասնակցիններառումէգնումներիգործընթացինմասնակցելուիրավունքչունեցողմասնակիցներիցուցակումորոշումնստանալունհաջորդողքառասուներորդօրվանհաջորդողհինգ</w:t>
      </w:r>
      <w:r w:rsidR="00AF3CCA" w:rsidRPr="00220F38">
        <w:rPr>
          <w:rFonts w:ascii="Sylfaen" w:hAnsi="Sylfaen" w:cs="Sylfaen"/>
          <w:sz w:val="20"/>
        </w:rPr>
        <w:t>երորդ</w:t>
      </w:r>
      <w:r w:rsidR="00AF3CCA" w:rsidRPr="00220F38">
        <w:rPr>
          <w:rFonts w:ascii="Sylfaen" w:hAnsi="Sylfaen" w:cs="Sylfaen"/>
          <w:sz w:val="20"/>
          <w:lang w:val="ru-RU"/>
        </w:rPr>
        <w:t>օր</w:t>
      </w:r>
      <w:r w:rsidR="00AF3CCA" w:rsidRPr="00220F38">
        <w:rPr>
          <w:rFonts w:ascii="Sylfaen" w:hAnsi="Sylfaen" w:cs="Sylfaen"/>
          <w:sz w:val="20"/>
        </w:rPr>
        <w:t>ը</w:t>
      </w:r>
      <w:r w:rsidR="00AF3CCA" w:rsidRPr="00220F38">
        <w:rPr>
          <w:rFonts w:ascii="Sylfaen" w:hAnsi="Sylfaen" w:cs="Sylfaen"/>
          <w:sz w:val="20"/>
          <w:lang w:val="af-ZA"/>
        </w:rPr>
        <w:t xml:space="preserve">, </w:t>
      </w:r>
      <w:r w:rsidR="00AF3CCA" w:rsidRPr="00220F38">
        <w:rPr>
          <w:rFonts w:ascii="Sylfaen" w:hAnsi="Sylfaen" w:cs="Sylfaen"/>
          <w:sz w:val="20"/>
          <w:lang w:val="ru-RU"/>
        </w:rPr>
        <w:t>իսկորոշումնստանալունհաջորդողքառասուներորդօրվադրությամբմասնակցիկողմիցորոշմանբողոքարկմանվերաբերյալհարուցվածևչավարտվածդատականգործիառկայությանդեպքում</w:t>
      </w:r>
      <w:r w:rsidR="00AF3CCA" w:rsidRPr="00220F38">
        <w:rPr>
          <w:rFonts w:ascii="Sylfaen" w:hAnsi="Sylfaen" w:cs="Sylfaen"/>
          <w:sz w:val="20"/>
          <w:lang w:val="af-ZA"/>
        </w:rPr>
        <w:t xml:space="preserve">` </w:t>
      </w:r>
      <w:r w:rsidR="00AF3CCA" w:rsidRPr="00220F38">
        <w:rPr>
          <w:rFonts w:ascii="Sylfaen" w:hAnsi="Sylfaen" w:cs="Sylfaen"/>
          <w:sz w:val="20"/>
          <w:lang w:val="ru-RU"/>
        </w:rPr>
        <w:t>տվյալդատականգործովեզրափակիչդատականակտնուժիմեջմտնելուօրվանհաջորդողհինգ</w:t>
      </w:r>
      <w:r w:rsidR="00AF3CCA" w:rsidRPr="00220F38">
        <w:rPr>
          <w:rFonts w:ascii="Sylfaen" w:hAnsi="Sylfaen" w:cs="Sylfaen"/>
          <w:sz w:val="20"/>
        </w:rPr>
        <w:t>երորդ</w:t>
      </w:r>
      <w:r w:rsidR="00AF3CCA" w:rsidRPr="00220F38">
        <w:rPr>
          <w:rFonts w:ascii="Sylfaen" w:hAnsi="Sylfaen" w:cs="Sylfaen"/>
          <w:sz w:val="20"/>
          <w:lang w:val="ru-RU"/>
        </w:rPr>
        <w:t>օր</w:t>
      </w:r>
      <w:r w:rsidR="00AF3CCA" w:rsidRPr="00220F38">
        <w:rPr>
          <w:rFonts w:ascii="Sylfaen" w:hAnsi="Sylfaen" w:cs="Sylfaen"/>
          <w:sz w:val="20"/>
        </w:rPr>
        <w:t>ը</w:t>
      </w:r>
      <w:r w:rsidR="00AF3CCA" w:rsidRPr="00220F38">
        <w:rPr>
          <w:rFonts w:ascii="Sylfaen" w:hAnsi="Sylfaen" w:cs="Sylfaen"/>
          <w:sz w:val="20"/>
          <w:lang w:val="af-ZA"/>
        </w:rPr>
        <w:t xml:space="preserve">, </w:t>
      </w:r>
      <w:r w:rsidR="00AF3CCA" w:rsidRPr="00220F38">
        <w:rPr>
          <w:rFonts w:ascii="Sylfaen" w:hAnsi="Sylfaen" w:cs="Sylfaen"/>
          <w:sz w:val="20"/>
          <w:lang w:val="ru-RU"/>
        </w:rPr>
        <w:t>եթեդատականքննությանարդյունքովորոշմանկատարմանհնարավորությունըչիվերացել</w:t>
      </w:r>
      <w:r w:rsidR="00A04C67" w:rsidRPr="00220F38">
        <w:rPr>
          <w:rFonts w:ascii="Sylfaen" w:hAnsi="Sylfaen" w:cs="Sylfaen"/>
          <w:sz w:val="20"/>
          <w:lang w:val="hy-AM"/>
        </w:rPr>
        <w:t>։</w:t>
      </w:r>
    </w:p>
    <w:p w:rsidR="00A04C67" w:rsidRPr="00220F38" w:rsidRDefault="003502FE" w:rsidP="00A04C67">
      <w:pPr>
        <w:shd w:val="clear" w:color="auto" w:fill="FFFFFF"/>
        <w:ind w:firstLine="375"/>
        <w:jc w:val="both"/>
        <w:rPr>
          <w:rFonts w:ascii="Sylfaen" w:hAnsi="Sylfaen" w:cs="Sylfaen"/>
          <w:sz w:val="20"/>
          <w:lang w:val="af-ZA"/>
        </w:rPr>
      </w:pPr>
      <w:r w:rsidRPr="00220F38">
        <w:rPr>
          <w:rFonts w:ascii="Sylfaen" w:hAnsi="Sylfaen" w:cs="Sylfaen"/>
          <w:sz w:val="20"/>
          <w:lang w:val="hy-AM"/>
        </w:rPr>
        <w:t>Ե</w:t>
      </w:r>
      <w:r w:rsidR="00A04C67" w:rsidRPr="00220F38">
        <w:rPr>
          <w:rFonts w:ascii="Sylfaen" w:hAnsi="Sylfaen" w:cs="Sylfaen"/>
          <w:sz w:val="20"/>
          <w:lang w:val="af-ZA"/>
        </w:rPr>
        <w:t>թե՝</w:t>
      </w:r>
    </w:p>
    <w:p w:rsidR="00A04C67" w:rsidRPr="00220F38" w:rsidRDefault="00A04C67" w:rsidP="00A04C67">
      <w:pPr>
        <w:pStyle w:val="aff3"/>
        <w:numPr>
          <w:ilvl w:val="0"/>
          <w:numId w:val="18"/>
        </w:numPr>
        <w:shd w:val="clear" w:color="auto" w:fill="FFFFFF"/>
        <w:ind w:left="0" w:firstLine="630"/>
        <w:jc w:val="both"/>
        <w:rPr>
          <w:rFonts w:ascii="Sylfaen" w:hAnsi="Sylfaen" w:cs="Sylfaen"/>
          <w:sz w:val="20"/>
          <w:lang w:val="af-ZA"/>
        </w:rPr>
      </w:pPr>
      <w:r w:rsidRPr="00220F38">
        <w:rPr>
          <w:rFonts w:ascii="Sylfaen" w:hAnsi="Sylfaen" w:cs="Sylfaen"/>
          <w:sz w:val="20"/>
          <w:lang w:val="af-ZA"/>
        </w:rPr>
        <w:t xml:space="preserve">սույն կետով նախատեսված՝ </w:t>
      </w:r>
      <w:r w:rsidRPr="00220F38">
        <w:rPr>
          <w:rFonts w:ascii="Sylfaen" w:hAnsi="Sylfaen" w:cs="Sylfaen"/>
          <w:sz w:val="20"/>
          <w:lang w:val="ru-RU"/>
        </w:rPr>
        <w:t>լիազորվածմարմ</w:t>
      </w:r>
      <w:r w:rsidRPr="00220F38">
        <w:rPr>
          <w:rFonts w:ascii="Sylfaen" w:hAnsi="Sylfaen" w:cs="Sylfaen"/>
          <w:sz w:val="20"/>
        </w:rPr>
        <w:t xml:space="preserve">նին որոշումը ներկայացվելու վերջնաժամկետը լրանալու օրվա դրությամբ մասնակիցը կամ պայմանագիրը կնքած անձը վճարել է </w:t>
      </w:r>
      <w:r w:rsidRPr="00220F38">
        <w:rPr>
          <w:rFonts w:ascii="Sylfaen" w:hAnsi="Sylfaen"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20F38" w:rsidRDefault="00A04C67" w:rsidP="00B864E3">
      <w:pPr>
        <w:pStyle w:val="aff3"/>
        <w:numPr>
          <w:ilvl w:val="0"/>
          <w:numId w:val="18"/>
        </w:numPr>
        <w:shd w:val="clear" w:color="auto" w:fill="FFFFFF"/>
        <w:ind w:left="0" w:firstLine="375"/>
        <w:jc w:val="both"/>
        <w:rPr>
          <w:rFonts w:ascii="Sylfaen" w:hAnsi="Sylfaen" w:cs="Sylfaen"/>
          <w:sz w:val="20"/>
          <w:lang w:val="af-ZA"/>
        </w:rPr>
      </w:pPr>
      <w:r w:rsidRPr="00220F38">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0F38">
        <w:rPr>
          <w:rFonts w:ascii="Sylfaen" w:hAnsi="Sylfaen" w:cs="Sylfaen"/>
          <w:sz w:val="20"/>
          <w:lang w:val="ru-RU"/>
        </w:rPr>
        <w:t>լիազորվածմարմ</w:t>
      </w:r>
      <w:r w:rsidRPr="00220F38">
        <w:rPr>
          <w:rFonts w:ascii="Sylfaen" w:hAnsi="Sylfaen" w:cs="Sylfaen"/>
          <w:sz w:val="20"/>
        </w:rPr>
        <w:t>նին որոշումը ներկայացվելու վերջնաժամկետը լրանալու</w:t>
      </w:r>
      <w:r w:rsidRPr="00220F38">
        <w:rPr>
          <w:rFonts w:ascii="Sylfaen" w:hAnsi="Sylfaen" w:cs="Sylfaen"/>
          <w:sz w:val="20"/>
          <w:lang w:val="en-US"/>
        </w:rPr>
        <w:t>ցհետո</w:t>
      </w:r>
      <w:r w:rsidRPr="00220F38">
        <w:rPr>
          <w:rFonts w:ascii="Sylfaen" w:hAnsi="Sylfaen" w:cs="Sylfaen"/>
          <w:sz w:val="20"/>
          <w:lang w:val="af-ZA"/>
        </w:rPr>
        <w:t xml:space="preserve">, </w:t>
      </w:r>
      <w:r w:rsidRPr="00220F38">
        <w:rPr>
          <w:rFonts w:ascii="Sylfaen" w:hAnsi="Sylfaen" w:cs="Sylfaen"/>
          <w:sz w:val="20"/>
          <w:lang w:val="en-US"/>
        </w:rPr>
        <w:t>բայցոչուշ</w:t>
      </w:r>
      <w:r w:rsidRPr="00220F38">
        <w:rPr>
          <w:rFonts w:ascii="Sylfaen" w:hAnsi="Sylfaen" w:cs="Sylfaen"/>
          <w:sz w:val="20"/>
          <w:lang w:val="af-ZA"/>
        </w:rPr>
        <w:t xml:space="preserve">, </w:t>
      </w:r>
      <w:r w:rsidRPr="00220F38">
        <w:rPr>
          <w:rFonts w:ascii="Sylfaen" w:hAnsi="Sylfaen" w:cs="Sylfaen"/>
          <w:sz w:val="20"/>
          <w:lang w:val="en-US"/>
        </w:rPr>
        <w:t>քանմասնակցինկամպայմանագիրկնքածանձինցուցակումներառելուվերջնաժամկետըլրանալուօրը</w:t>
      </w:r>
      <w:r w:rsidRPr="00220F38">
        <w:rPr>
          <w:rFonts w:ascii="Sylfaen" w:hAnsi="Sylfaen" w:cs="Sylfaen"/>
          <w:sz w:val="20"/>
          <w:lang w:val="af-ZA"/>
        </w:rPr>
        <w:t xml:space="preserve">, </w:t>
      </w:r>
      <w:r w:rsidRPr="00220F38">
        <w:rPr>
          <w:rFonts w:ascii="Sylfaen" w:hAnsi="Sylfaen" w:cs="Sylfaen"/>
          <w:sz w:val="20"/>
          <w:lang w:val="en-US"/>
        </w:rPr>
        <w:t>ապապատվիրատունդրամասինգրավորտեղեկացնումէլիազորվածմարմին</w:t>
      </w:r>
      <w:r w:rsidRPr="00220F38">
        <w:rPr>
          <w:rFonts w:ascii="Sylfaen" w:hAnsi="Sylfaen" w:cs="Sylfaen"/>
          <w:sz w:val="20"/>
          <w:lang w:val="af-ZA"/>
        </w:rPr>
        <w:t xml:space="preserve">, </w:t>
      </w:r>
      <w:r w:rsidRPr="00220F38">
        <w:rPr>
          <w:rFonts w:ascii="Sylfaen" w:hAnsi="Sylfaen" w:cs="Sylfaen"/>
          <w:sz w:val="20"/>
          <w:lang w:val="en-US"/>
        </w:rPr>
        <w:t>որիհիմանվրամասնակիցըչիներառվումցուցակում</w:t>
      </w:r>
      <w:r w:rsidRPr="00220F38">
        <w:rPr>
          <w:rFonts w:ascii="Sylfaen" w:hAnsi="Sylfaen" w:cs="Sylfaen"/>
          <w:sz w:val="20"/>
          <w:lang w:val="af-ZA"/>
        </w:rPr>
        <w:t>:</w:t>
      </w:r>
    </w:p>
    <w:p w:rsidR="00226C61" w:rsidRPr="00220F38" w:rsidRDefault="00226C61" w:rsidP="00B864E3">
      <w:pPr>
        <w:shd w:val="clear" w:color="auto" w:fill="FFFFFF"/>
        <w:ind w:firstLine="375"/>
        <w:jc w:val="both"/>
        <w:rPr>
          <w:rFonts w:ascii="Sylfaen" w:hAnsi="Sylfaen" w:cs="Sylfaen"/>
          <w:sz w:val="20"/>
          <w:lang w:val="af-ZA"/>
        </w:rPr>
      </w:pPr>
      <w:r w:rsidRPr="00220F38">
        <w:rPr>
          <w:rFonts w:ascii="Sylfaen" w:hAnsi="Sylfaen" w:cs="Sylfaen"/>
          <w:sz w:val="20"/>
          <w:lang w:val="hy-AM"/>
        </w:rPr>
        <w:t>Ընդ որում, եթեմասնակցիգնումներինմասնակցելուիրավունքունենալու մասին դիմում-հայտարարությունը որակվումէորպեսիրականությանըչհամապատասխանողկամմասնակիցը</w:t>
      </w:r>
      <w:r w:rsidRPr="00220F38">
        <w:rPr>
          <w:rFonts w:ascii="Sylfaen" w:hAnsi="Sylfaen" w:cs="Sylfaen"/>
          <w:sz w:val="20"/>
          <w:lang w:val="af-ZA"/>
        </w:rPr>
        <w:t xml:space="preserve"> սույն </w:t>
      </w:r>
      <w:r w:rsidRPr="00220F38">
        <w:rPr>
          <w:rFonts w:ascii="Sylfaen" w:hAnsi="Sylfaen" w:cs="Sylfaen"/>
          <w:sz w:val="20"/>
          <w:lang w:val="hy-AM"/>
        </w:rPr>
        <w:t>հրավերովսահմանվածկարգովևժամկետներումչիներկայացնումհրավերովնախատեսվածփաստաթղթերը</w:t>
      </w:r>
      <w:r w:rsidRPr="00220F38">
        <w:rPr>
          <w:rFonts w:ascii="Sylfaen" w:hAnsi="Sylfaen" w:cs="Sylfaen"/>
          <w:sz w:val="20"/>
          <w:lang w:val="af-ZA"/>
        </w:rPr>
        <w:t xml:space="preserve"> (այդ թվում շտկման ենթակա) </w:t>
      </w:r>
      <w:r w:rsidRPr="00220F38">
        <w:rPr>
          <w:rFonts w:ascii="Sylfaen" w:hAnsi="Sylfaen" w:cs="Sylfaen"/>
          <w:sz w:val="20"/>
          <w:lang w:val="hy-AM"/>
        </w:rPr>
        <w:t>կամընտրվածմասնակիցըչիներկայացնումորակավորմանկամպայմանագրիապահովումկամ</w:t>
      </w:r>
      <w:r w:rsidRPr="00220F38">
        <w:rPr>
          <w:rFonts w:ascii="Sylfaen" w:hAnsi="Sylfaen" w:cs="Sylfaen"/>
          <w:sz w:val="20"/>
          <w:lang w:val="af-ZA"/>
        </w:rPr>
        <w:t xml:space="preserve"> եթե ընթացակարգը </w:t>
      </w:r>
      <w:r w:rsidRPr="00220F38">
        <w:rPr>
          <w:rFonts w:ascii="Sylfaen" w:hAnsi="Sylfaen" w:cs="Sylfaen"/>
          <w:sz w:val="20"/>
          <w:lang w:val="af-ZA"/>
        </w:rPr>
        <w:lastRenderedPageBreak/>
        <w:t xml:space="preserve">կազմակերպված է ՞Գնումների մասին՞ ՀՀ օրենքի 15-րդ հոդվածի 6-րդ մասով նախատեսված կարգավորմանը համապատասխան և դրա </w:t>
      </w:r>
      <w:r w:rsidRPr="00220F38">
        <w:rPr>
          <w:rFonts w:ascii="Sylfaen" w:hAnsi="Sylfaen" w:cs="Sylfaen"/>
          <w:sz w:val="20"/>
        </w:rPr>
        <w:t>արդյունքումհամաձայնագիրկնքելունպատակովպայմանագիրըկնքածանձըսահմանվածժամկետումմիակողմանիհաստատվածհայտարարության</w:t>
      </w:r>
      <w:r w:rsidRPr="00220F38">
        <w:rPr>
          <w:rFonts w:ascii="Sylfaen" w:hAnsi="Sylfaen" w:cs="Sylfaen"/>
          <w:sz w:val="20"/>
          <w:lang w:val="af-ZA"/>
        </w:rPr>
        <w:t xml:space="preserve">` </w:t>
      </w:r>
      <w:r w:rsidRPr="00220F38">
        <w:rPr>
          <w:rFonts w:ascii="Sylfaen" w:hAnsi="Sylfaen" w:cs="Sylfaen"/>
          <w:sz w:val="20"/>
        </w:rPr>
        <w:t>տուժանքի</w:t>
      </w:r>
      <w:r w:rsidRPr="00220F38">
        <w:rPr>
          <w:rFonts w:ascii="Sylfaen" w:hAnsi="Sylfaen" w:cs="Sylfaen"/>
          <w:sz w:val="20"/>
          <w:lang w:val="af-ZA"/>
        </w:rPr>
        <w:t xml:space="preserve"> (</w:t>
      </w:r>
      <w:r w:rsidRPr="00220F38">
        <w:rPr>
          <w:rFonts w:ascii="Sylfaen" w:hAnsi="Sylfaen" w:cs="Sylfaen"/>
          <w:sz w:val="20"/>
        </w:rPr>
        <w:t>այսուհետնաևտուժանք</w:t>
      </w:r>
      <w:r w:rsidRPr="00220F38">
        <w:rPr>
          <w:rFonts w:ascii="Sylfaen" w:hAnsi="Sylfaen" w:cs="Sylfaen"/>
          <w:sz w:val="20"/>
          <w:lang w:val="af-ZA"/>
        </w:rPr>
        <w:t xml:space="preserve">) </w:t>
      </w:r>
      <w:r w:rsidRPr="00220F38">
        <w:rPr>
          <w:rFonts w:ascii="Sylfaen" w:hAnsi="Sylfaen" w:cs="Sylfaen"/>
          <w:sz w:val="20"/>
        </w:rPr>
        <w:t>ձևովներկայացվածպայմանագրիև</w:t>
      </w:r>
      <w:r w:rsidRPr="00220F38">
        <w:rPr>
          <w:rFonts w:ascii="Sylfaen" w:hAnsi="Sylfaen" w:cs="Sylfaen"/>
          <w:sz w:val="20"/>
          <w:lang w:val="af-ZA"/>
        </w:rPr>
        <w:t xml:space="preserve"> (</w:t>
      </w:r>
      <w:r w:rsidRPr="00220F38">
        <w:rPr>
          <w:rFonts w:ascii="Sylfaen" w:hAnsi="Sylfaen" w:cs="Sylfaen"/>
          <w:sz w:val="20"/>
        </w:rPr>
        <w:t>կամ</w:t>
      </w:r>
      <w:r w:rsidRPr="00220F38">
        <w:rPr>
          <w:rFonts w:ascii="Sylfaen" w:hAnsi="Sylfaen" w:cs="Sylfaen"/>
          <w:sz w:val="20"/>
          <w:lang w:val="af-ZA"/>
        </w:rPr>
        <w:t xml:space="preserve">) </w:t>
      </w:r>
      <w:r w:rsidRPr="00220F38">
        <w:rPr>
          <w:rFonts w:ascii="Sylfaen" w:hAnsi="Sylfaen" w:cs="Sylfaen"/>
          <w:sz w:val="20"/>
        </w:rPr>
        <w:t>որակավորմանապահովումըչիփոխարինումբանկայիներաշխիք</w:t>
      </w:r>
      <w:r w:rsidRPr="00220F38">
        <w:rPr>
          <w:rFonts w:ascii="Sylfaen" w:hAnsi="Sylfaen" w:cs="Sylfaen"/>
          <w:sz w:val="20"/>
          <w:lang w:val="hy-AM"/>
        </w:rPr>
        <w:t>ո</w:t>
      </w:r>
      <w:r w:rsidRPr="00220F38">
        <w:rPr>
          <w:rFonts w:ascii="Sylfaen" w:hAnsi="Sylfaen" w:cs="Sylfaen"/>
          <w:sz w:val="20"/>
        </w:rPr>
        <w:t>վկամկանխիկփողով</w:t>
      </w:r>
      <w:r w:rsidRPr="00220F38">
        <w:rPr>
          <w:rFonts w:ascii="Sylfaen" w:hAnsi="Sylfaen" w:cs="Sylfaen"/>
          <w:sz w:val="20"/>
          <w:lang w:val="af-ZA"/>
        </w:rPr>
        <w:t xml:space="preserve">, </w:t>
      </w:r>
      <w:r w:rsidRPr="00220F38">
        <w:rPr>
          <w:rFonts w:ascii="Sylfaen" w:hAnsi="Sylfaen" w:cs="Sylfaen"/>
          <w:sz w:val="20"/>
        </w:rPr>
        <w:t>ապաայդհանգամանքըհամարվումէորպեսգնմանգործընթացիշրջանակումմասնակցիստանձնվածպարտավորությանխախտում</w:t>
      </w:r>
      <w:r w:rsidRPr="00220F38">
        <w:rPr>
          <w:rFonts w:ascii="Sylfaen" w:hAnsi="Sylfaen" w:cs="Sylfaen"/>
          <w:sz w:val="20"/>
          <w:lang w:val="af-ZA"/>
        </w:rPr>
        <w:t xml:space="preserve">: </w:t>
      </w:r>
    </w:p>
    <w:p w:rsidR="00B54F63" w:rsidRPr="00220F38" w:rsidRDefault="00E17B5D" w:rsidP="00EF3662">
      <w:pPr>
        <w:ind w:firstLine="375"/>
        <w:jc w:val="both"/>
        <w:rPr>
          <w:rFonts w:ascii="Sylfaen" w:hAnsi="Sylfaen"/>
          <w:sz w:val="20"/>
          <w:szCs w:val="20"/>
          <w:lang w:val="af-ZA"/>
        </w:rPr>
      </w:pPr>
      <w:r w:rsidRPr="00220F38">
        <w:rPr>
          <w:rFonts w:ascii="Sylfaen" w:hAnsi="Sylfaen"/>
          <w:color w:val="000000"/>
          <w:sz w:val="20"/>
          <w:szCs w:val="20"/>
          <w:lang w:val="af-ZA"/>
        </w:rPr>
        <w:t>8.</w:t>
      </w:r>
      <w:r w:rsidR="00733A58" w:rsidRPr="00220F38">
        <w:rPr>
          <w:rFonts w:ascii="Sylfaen" w:hAnsi="Sylfaen"/>
          <w:color w:val="000000"/>
          <w:sz w:val="20"/>
          <w:szCs w:val="20"/>
          <w:lang w:val="af-ZA"/>
        </w:rPr>
        <w:t>1</w:t>
      </w:r>
      <w:r w:rsidR="00AF3CCA" w:rsidRPr="00220F38">
        <w:rPr>
          <w:rFonts w:ascii="Sylfaen" w:hAnsi="Sylfaen"/>
          <w:color w:val="000000"/>
          <w:sz w:val="20"/>
          <w:szCs w:val="20"/>
          <w:lang w:val="hy-AM"/>
        </w:rPr>
        <w:t>4</w:t>
      </w:r>
      <w:r w:rsidR="003A377C" w:rsidRPr="00220F38">
        <w:rPr>
          <w:rFonts w:ascii="Sylfaen" w:hAnsi="Sylfaen"/>
          <w:color w:val="000000"/>
          <w:sz w:val="20"/>
          <w:szCs w:val="20"/>
        </w:rPr>
        <w:t>Ե</w:t>
      </w:r>
      <w:r w:rsidR="003D4374" w:rsidRPr="00220F38">
        <w:rPr>
          <w:rFonts w:ascii="Sylfaen" w:hAnsi="Sylfaen"/>
          <w:color w:val="000000"/>
          <w:sz w:val="20"/>
          <w:szCs w:val="20"/>
          <w:lang w:val="hy-AM"/>
        </w:rPr>
        <w:t>թե մասնակից</w:t>
      </w:r>
      <w:r w:rsidR="00955CC1" w:rsidRPr="00220F38">
        <w:rPr>
          <w:rFonts w:ascii="Sylfaen" w:hAnsi="Sylfaen"/>
          <w:color w:val="000000"/>
          <w:sz w:val="20"/>
          <w:szCs w:val="20"/>
        </w:rPr>
        <w:t>նՕ</w:t>
      </w:r>
      <w:r w:rsidR="003D4374" w:rsidRPr="00220F38">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220F38">
        <w:rPr>
          <w:rFonts w:ascii="Sylfaen" w:hAnsi="Sylfaen" w:cs="Sylfaen"/>
          <w:sz w:val="20"/>
          <w:szCs w:val="20"/>
          <w:lang w:val="af-ZA"/>
        </w:rPr>
        <w:t>:</w:t>
      </w:r>
    </w:p>
    <w:p w:rsidR="007A5810" w:rsidRPr="00220F38" w:rsidRDefault="004306D6" w:rsidP="00955CC1">
      <w:pPr>
        <w:pStyle w:val="norm"/>
        <w:spacing w:line="240" w:lineRule="auto"/>
        <w:ind w:firstLine="706"/>
        <w:rPr>
          <w:rFonts w:ascii="Sylfaen" w:hAnsi="Sylfaen" w:cs="Sylfaen"/>
          <w:sz w:val="20"/>
          <w:szCs w:val="24"/>
          <w:lang w:val="af-ZA" w:eastAsia="en-US"/>
        </w:rPr>
      </w:pPr>
      <w:r w:rsidRPr="00220F38">
        <w:rPr>
          <w:rFonts w:ascii="Sylfaen" w:hAnsi="Sylfaen" w:cs="Sylfaen"/>
          <w:sz w:val="20"/>
          <w:szCs w:val="24"/>
          <w:lang w:val="af-ZA" w:eastAsia="en-US"/>
        </w:rPr>
        <w:t>8</w:t>
      </w:r>
      <w:r w:rsidR="00733A58" w:rsidRPr="00220F38">
        <w:rPr>
          <w:rFonts w:ascii="Sylfaen" w:hAnsi="Sylfaen" w:cs="Sylfaen"/>
          <w:sz w:val="20"/>
          <w:szCs w:val="24"/>
          <w:lang w:val="af-ZA" w:eastAsia="en-US"/>
        </w:rPr>
        <w:t>.1</w:t>
      </w:r>
      <w:r w:rsidR="00AF3CCA" w:rsidRPr="00220F38">
        <w:rPr>
          <w:rFonts w:ascii="Sylfaen" w:hAnsi="Sylfaen" w:cs="Sylfaen"/>
          <w:sz w:val="20"/>
          <w:szCs w:val="24"/>
          <w:lang w:val="hy-AM" w:eastAsia="en-US"/>
        </w:rPr>
        <w:t>5</w:t>
      </w:r>
      <w:r w:rsidR="007A5810" w:rsidRPr="00220F38">
        <w:rPr>
          <w:rFonts w:ascii="Sylfaen" w:hAnsi="Sylfaen" w:cs="Sylfaen"/>
          <w:sz w:val="20"/>
          <w:szCs w:val="24"/>
          <w:lang w:val="ru-RU" w:eastAsia="en-US"/>
        </w:rPr>
        <w:t>Սույն</w:t>
      </w:r>
      <w:r w:rsidRPr="00220F38">
        <w:rPr>
          <w:rFonts w:ascii="Sylfaen" w:hAnsi="Sylfaen" w:cs="Sylfaen"/>
          <w:sz w:val="20"/>
          <w:szCs w:val="24"/>
          <w:lang w:val="ru-RU" w:eastAsia="en-US"/>
        </w:rPr>
        <w:t>հրավերի</w:t>
      </w:r>
      <w:r w:rsidRPr="00220F38">
        <w:rPr>
          <w:rFonts w:ascii="Sylfaen" w:hAnsi="Sylfaen" w:cs="Sylfaen"/>
          <w:sz w:val="20"/>
          <w:szCs w:val="24"/>
          <w:lang w:val="af-ZA" w:eastAsia="en-US"/>
        </w:rPr>
        <w:t xml:space="preserve"> 1-</w:t>
      </w:r>
      <w:r w:rsidRPr="00220F38">
        <w:rPr>
          <w:rFonts w:ascii="Sylfaen" w:hAnsi="Sylfaen" w:cs="Sylfaen"/>
          <w:sz w:val="20"/>
          <w:szCs w:val="24"/>
          <w:lang w:val="ru-RU" w:eastAsia="en-US"/>
        </w:rPr>
        <w:t>ինմասի</w:t>
      </w:r>
      <w:r w:rsidR="00441D04" w:rsidRPr="00220F38">
        <w:rPr>
          <w:rFonts w:ascii="Sylfaen" w:hAnsi="Sylfaen" w:cs="Sylfaen"/>
          <w:sz w:val="20"/>
          <w:szCs w:val="24"/>
          <w:lang w:val="af-ZA" w:eastAsia="en-US"/>
        </w:rPr>
        <w:t>8.</w:t>
      </w:r>
      <w:r w:rsidR="00733A58" w:rsidRPr="00220F38">
        <w:rPr>
          <w:rFonts w:ascii="Sylfaen" w:hAnsi="Sylfaen" w:cs="Sylfaen"/>
          <w:sz w:val="20"/>
          <w:szCs w:val="24"/>
          <w:lang w:val="af-ZA" w:eastAsia="en-US"/>
        </w:rPr>
        <w:t>8</w:t>
      </w:r>
      <w:r w:rsidRPr="00220F38">
        <w:rPr>
          <w:rFonts w:ascii="Sylfaen" w:hAnsi="Sylfaen" w:cs="Sylfaen"/>
          <w:sz w:val="20"/>
          <w:szCs w:val="24"/>
          <w:lang w:val="ru-RU" w:eastAsia="en-US"/>
        </w:rPr>
        <w:t>կետումնշված</w:t>
      </w:r>
      <w:r w:rsidR="007A5810" w:rsidRPr="00220F38">
        <w:rPr>
          <w:rFonts w:ascii="Sylfaen" w:hAnsi="Sylfaen" w:cs="Sylfaen"/>
          <w:sz w:val="20"/>
          <w:szCs w:val="24"/>
          <w:lang w:val="ru-RU" w:eastAsia="en-US"/>
        </w:rPr>
        <w:t>փաստաթղթերը</w:t>
      </w:r>
      <w:r w:rsidR="00EF2159" w:rsidRPr="00220F38">
        <w:rPr>
          <w:rFonts w:ascii="Sylfaen" w:hAnsi="Sylfaen" w:cs="Sylfaen"/>
          <w:sz w:val="20"/>
          <w:szCs w:val="24"/>
          <w:lang w:val="af-ZA" w:eastAsia="en-US"/>
        </w:rPr>
        <w:t xml:space="preserve">մասնակիցը </w:t>
      </w:r>
      <w:r w:rsidR="00D371A7" w:rsidRPr="00220F38">
        <w:rPr>
          <w:rFonts w:ascii="Sylfaen" w:hAnsi="Sylfaen" w:cs="Sylfaen"/>
          <w:sz w:val="20"/>
          <w:szCs w:val="24"/>
          <w:lang w:eastAsia="en-US"/>
        </w:rPr>
        <w:t>սահմանվածժամկետում</w:t>
      </w:r>
      <w:r w:rsidR="007A5810" w:rsidRPr="00220F38">
        <w:rPr>
          <w:rFonts w:ascii="Sylfaen" w:hAnsi="Sylfaen" w:cs="Sylfaen"/>
          <w:sz w:val="20"/>
          <w:szCs w:val="24"/>
          <w:lang w:val="ru-RU" w:eastAsia="en-US"/>
        </w:rPr>
        <w:t>հանձնա</w:t>
      </w:r>
      <w:r w:rsidR="007A5810" w:rsidRPr="00220F38">
        <w:rPr>
          <w:rFonts w:ascii="Sylfaen" w:hAnsi="Sylfaen" w:cs="Sylfaen"/>
          <w:sz w:val="20"/>
          <w:szCs w:val="24"/>
          <w:lang w:val="af-ZA" w:eastAsia="en-US"/>
        </w:rPr>
        <w:softHyphen/>
      </w:r>
      <w:r w:rsidR="007A5810" w:rsidRPr="00220F38">
        <w:rPr>
          <w:rFonts w:ascii="Sylfaen" w:hAnsi="Sylfaen" w:cs="Sylfaen"/>
          <w:sz w:val="20"/>
          <w:szCs w:val="24"/>
          <w:lang w:val="ru-RU" w:eastAsia="en-US"/>
        </w:rPr>
        <w:t>ժողովիքարտուղարիններկայաց</w:t>
      </w:r>
      <w:r w:rsidR="00EF2159" w:rsidRPr="00220F38">
        <w:rPr>
          <w:rFonts w:ascii="Sylfaen" w:hAnsi="Sylfaen" w:cs="Sylfaen"/>
          <w:sz w:val="20"/>
          <w:szCs w:val="24"/>
          <w:lang w:eastAsia="en-US"/>
        </w:rPr>
        <w:t>ն</w:t>
      </w:r>
      <w:r w:rsidR="007A5810" w:rsidRPr="00220F38">
        <w:rPr>
          <w:rFonts w:ascii="Sylfaen" w:hAnsi="Sylfaen" w:cs="Sylfaen"/>
          <w:sz w:val="20"/>
          <w:szCs w:val="24"/>
          <w:lang w:val="ru-RU" w:eastAsia="en-US"/>
        </w:rPr>
        <w:t>ում</w:t>
      </w:r>
      <w:r w:rsidR="00EF2159" w:rsidRPr="00220F38">
        <w:rPr>
          <w:rFonts w:ascii="Sylfaen" w:hAnsi="Sylfaen" w:cs="Sylfaen"/>
          <w:sz w:val="20"/>
          <w:szCs w:val="24"/>
          <w:lang w:eastAsia="en-US"/>
        </w:rPr>
        <w:t>է</w:t>
      </w:r>
      <w:r w:rsidR="00FE20B2" w:rsidRPr="00220F38">
        <w:rPr>
          <w:rFonts w:ascii="Sylfaen" w:hAnsi="Sylfaen" w:cs="Sylfaen"/>
          <w:sz w:val="20"/>
          <w:szCs w:val="24"/>
          <w:lang w:val="af-ZA" w:eastAsia="en-US"/>
        </w:rPr>
        <w:t xml:space="preserve">վերջինիս՝ </w:t>
      </w:r>
      <w:r w:rsidRPr="00220F38">
        <w:rPr>
          <w:rFonts w:ascii="Sylfaen" w:hAnsi="Sylfaen" w:cs="Sylfaen"/>
          <w:sz w:val="20"/>
          <w:szCs w:val="24"/>
          <w:lang w:val="ru-RU" w:eastAsia="en-US"/>
        </w:rPr>
        <w:t>սույնհրավերովնախատեսվածէլեկտրոնայինփոստին</w:t>
      </w:r>
      <w:r w:rsidR="00FE20B2" w:rsidRPr="00220F38">
        <w:rPr>
          <w:rFonts w:ascii="Sylfaen" w:hAnsi="Sylfaen" w:cs="Sylfaen"/>
          <w:sz w:val="20"/>
          <w:szCs w:val="24"/>
          <w:lang w:eastAsia="en-US"/>
        </w:rPr>
        <w:t>ուղարկելումիջոցով</w:t>
      </w:r>
      <w:r w:rsidRPr="00220F38">
        <w:rPr>
          <w:rFonts w:ascii="Sylfaen" w:hAnsi="Sylfaen" w:cs="Sylfaen"/>
          <w:sz w:val="20"/>
          <w:szCs w:val="24"/>
          <w:lang w:val="af-ZA" w:eastAsia="en-US"/>
        </w:rPr>
        <w:t xml:space="preserve">: </w:t>
      </w:r>
      <w:r w:rsidR="007A5810" w:rsidRPr="00220F38">
        <w:rPr>
          <w:rFonts w:ascii="Sylfaen" w:hAnsi="Sylfaen" w:cs="Sylfaen"/>
          <w:sz w:val="20"/>
          <w:szCs w:val="24"/>
          <w:lang w:val="ru-RU" w:eastAsia="en-US"/>
        </w:rPr>
        <w:t>Քարտուղարըպարտավորէփաստաթղթերնստանալուօրըհաստատելդրանցստանալուհանգամանքը՝սույնհրավերումնշվածիրէլեկտրոնայինփոստիցմասնակցիէլեկտրոնայինփոստինհավաստումուղարկելումիջոցով</w:t>
      </w:r>
      <w:r w:rsidR="007A5810" w:rsidRPr="00220F38">
        <w:rPr>
          <w:rFonts w:ascii="Sylfaen" w:hAnsi="Sylfaen" w:cs="Sylfaen"/>
          <w:sz w:val="20"/>
          <w:szCs w:val="24"/>
          <w:lang w:val="af-ZA" w:eastAsia="en-US"/>
        </w:rPr>
        <w:t>:</w:t>
      </w:r>
    </w:p>
    <w:p w:rsidR="002B121D" w:rsidRPr="00220F38" w:rsidRDefault="00A150A9" w:rsidP="00EF3662">
      <w:pPr>
        <w:pStyle w:val="23"/>
        <w:spacing w:line="240" w:lineRule="auto"/>
        <w:ind w:firstLine="567"/>
        <w:rPr>
          <w:rFonts w:ascii="Sylfaen" w:hAnsi="Sylfaen" w:cs="Sylfaen"/>
          <w:szCs w:val="24"/>
        </w:rPr>
      </w:pPr>
      <w:r w:rsidRPr="00220F38">
        <w:rPr>
          <w:rFonts w:ascii="Sylfaen" w:hAnsi="Sylfaen" w:cs="Sylfaen"/>
          <w:szCs w:val="24"/>
        </w:rPr>
        <w:t>8</w:t>
      </w:r>
      <w:r w:rsidR="002B121D" w:rsidRPr="00220F38">
        <w:rPr>
          <w:rFonts w:ascii="Sylfaen" w:hAnsi="Sylfaen" w:cs="Sylfaen"/>
          <w:szCs w:val="24"/>
        </w:rPr>
        <w:t>.</w:t>
      </w:r>
      <w:r w:rsidR="00733A58" w:rsidRPr="00220F38">
        <w:rPr>
          <w:rFonts w:ascii="Sylfaen" w:hAnsi="Sylfaen" w:cs="Sylfaen"/>
          <w:szCs w:val="24"/>
        </w:rPr>
        <w:t>1</w:t>
      </w:r>
      <w:r w:rsidR="00AF3CCA" w:rsidRPr="00220F38">
        <w:rPr>
          <w:rFonts w:ascii="Sylfaen" w:hAnsi="Sylfaen" w:cs="Sylfaen"/>
          <w:szCs w:val="24"/>
          <w:lang w:val="hy-AM"/>
        </w:rPr>
        <w:t>6</w:t>
      </w:r>
      <w:r w:rsidR="002B121D" w:rsidRPr="00220F38">
        <w:rPr>
          <w:rFonts w:ascii="Sylfaen" w:hAnsi="Sylfaen" w:cs="Sylfaen"/>
          <w:szCs w:val="24"/>
          <w:lang w:val="ru-RU"/>
        </w:rPr>
        <w:t>Մասնակիցներըևնրանցներկայացուցիչներըկարողեններկա</w:t>
      </w:r>
      <w:r w:rsidR="006D4E1D" w:rsidRPr="00220F38">
        <w:rPr>
          <w:rFonts w:ascii="Sylfaen" w:hAnsi="Sylfaen" w:cs="Sylfaen"/>
          <w:szCs w:val="24"/>
        </w:rPr>
        <w:t xml:space="preserve">լինել  </w:t>
      </w:r>
      <w:r w:rsidR="002B121D" w:rsidRPr="00220F38">
        <w:rPr>
          <w:rFonts w:ascii="Sylfaen" w:hAnsi="Sylfaen" w:cs="Sylfaen"/>
          <w:szCs w:val="24"/>
          <w:lang w:val="ru-RU"/>
        </w:rPr>
        <w:t>հանձնաժողովինիստերին։</w:t>
      </w:r>
      <w:r w:rsidR="006D4E1D" w:rsidRPr="00220F38">
        <w:rPr>
          <w:rFonts w:ascii="Sylfaen" w:hAnsi="Sylfaen" w:cs="Sylfaen"/>
          <w:szCs w:val="24"/>
          <w:lang w:val="ru-RU"/>
        </w:rPr>
        <w:t>Մասնակիցները</w:t>
      </w:r>
      <w:r w:rsidR="006D4E1D" w:rsidRPr="00220F38">
        <w:rPr>
          <w:rFonts w:ascii="Sylfaen" w:hAnsi="Sylfaen" w:cs="Sylfaen"/>
          <w:szCs w:val="24"/>
        </w:rPr>
        <w:t xml:space="preserve"> կամ </w:t>
      </w:r>
      <w:r w:rsidR="006D4E1D" w:rsidRPr="00220F38">
        <w:rPr>
          <w:rFonts w:ascii="Sylfaen" w:hAnsi="Sylfaen" w:cs="Sylfaen"/>
          <w:szCs w:val="24"/>
          <w:lang w:val="ru-RU"/>
        </w:rPr>
        <w:t>նրանցներկայացուցիչները</w:t>
      </w:r>
      <w:r w:rsidR="002B121D" w:rsidRPr="00220F38">
        <w:rPr>
          <w:rFonts w:ascii="Sylfaen" w:hAnsi="Sylfaen" w:cs="Sylfaen"/>
          <w:szCs w:val="24"/>
          <w:lang w:val="ru-RU"/>
        </w:rPr>
        <w:t>կարողենպահանջելհանձնաժողովինիստերիարձանագրություններիպատճենները</w:t>
      </w:r>
      <w:r w:rsidR="002B121D" w:rsidRPr="00220F38">
        <w:rPr>
          <w:rFonts w:ascii="Sylfaen" w:hAnsi="Sylfaen" w:cs="Sylfaen"/>
          <w:szCs w:val="24"/>
        </w:rPr>
        <w:t xml:space="preserve">, </w:t>
      </w:r>
      <w:r w:rsidR="002B121D" w:rsidRPr="00220F38">
        <w:rPr>
          <w:rFonts w:ascii="Sylfaen" w:hAnsi="Sylfaen" w:cs="Sylfaen"/>
          <w:szCs w:val="24"/>
          <w:lang w:val="ru-RU"/>
        </w:rPr>
        <w:t>որոնքտրամադրվումենմեկօրացուցայինօրվաընթացքում։</w:t>
      </w:r>
    </w:p>
    <w:p w:rsidR="00B7535E" w:rsidRPr="00220F38" w:rsidRDefault="00A150A9" w:rsidP="00B7535E">
      <w:pPr>
        <w:ind w:firstLine="567"/>
        <w:jc w:val="both"/>
        <w:rPr>
          <w:rFonts w:ascii="Sylfaen" w:hAnsi="Sylfaen" w:cs="Sylfaen"/>
          <w:sz w:val="20"/>
          <w:lang w:val="af-ZA"/>
        </w:rPr>
      </w:pPr>
      <w:r w:rsidRPr="00220F38">
        <w:rPr>
          <w:rFonts w:ascii="Sylfaen" w:hAnsi="Sylfaen" w:cs="Sylfaen"/>
          <w:sz w:val="20"/>
          <w:lang w:val="af-ZA"/>
        </w:rPr>
        <w:t>8</w:t>
      </w:r>
      <w:r w:rsidR="009B0DA1" w:rsidRPr="00220F38">
        <w:rPr>
          <w:rFonts w:ascii="Sylfaen" w:hAnsi="Sylfaen" w:cs="Sylfaen"/>
          <w:sz w:val="20"/>
          <w:lang w:val="af-ZA"/>
        </w:rPr>
        <w:t>.</w:t>
      </w:r>
      <w:r w:rsidR="00733A58" w:rsidRPr="00220F38">
        <w:rPr>
          <w:rFonts w:ascii="Sylfaen" w:hAnsi="Sylfaen" w:cs="Sylfaen"/>
          <w:sz w:val="20"/>
          <w:lang w:val="af-ZA"/>
        </w:rPr>
        <w:t>1</w:t>
      </w:r>
      <w:r w:rsidR="00AF3CCA" w:rsidRPr="00220F38">
        <w:rPr>
          <w:rFonts w:ascii="Sylfaen" w:hAnsi="Sylfaen" w:cs="Sylfaen"/>
          <w:sz w:val="20"/>
          <w:lang w:val="hy-AM"/>
        </w:rPr>
        <w:t>7</w:t>
      </w:r>
      <w:r w:rsidR="00B7535E" w:rsidRPr="00220F38">
        <w:rPr>
          <w:rFonts w:ascii="Sylfaen" w:hAnsi="Sylfaen" w:cs="Sylfaen"/>
          <w:sz w:val="20"/>
          <w:lang w:val="ru-RU"/>
        </w:rPr>
        <w:t>Հանձնաժողովիև</w:t>
      </w:r>
      <w:r w:rsidR="00B7535E" w:rsidRPr="00220F38">
        <w:rPr>
          <w:rFonts w:ascii="Sylfaen" w:hAnsi="Sylfaen" w:cs="Sylfaen"/>
          <w:sz w:val="20"/>
          <w:lang w:val="af-ZA"/>
        </w:rPr>
        <w:t xml:space="preserve"> (</w:t>
      </w:r>
      <w:r w:rsidR="00B7535E" w:rsidRPr="00220F38">
        <w:rPr>
          <w:rFonts w:ascii="Sylfaen" w:hAnsi="Sylfaen" w:cs="Sylfaen"/>
          <w:sz w:val="20"/>
          <w:lang w:val="ru-RU"/>
        </w:rPr>
        <w:t>կամ</w:t>
      </w:r>
      <w:r w:rsidR="00B7535E" w:rsidRPr="00220F38">
        <w:rPr>
          <w:rFonts w:ascii="Sylfaen" w:hAnsi="Sylfaen" w:cs="Sylfaen"/>
          <w:sz w:val="20"/>
          <w:lang w:val="af-ZA"/>
        </w:rPr>
        <w:t xml:space="preserve">) </w:t>
      </w:r>
      <w:r w:rsidR="00B7535E" w:rsidRPr="00220F38">
        <w:rPr>
          <w:rFonts w:ascii="Sylfaen" w:hAnsi="Sylfaen" w:cs="Sylfaen"/>
          <w:sz w:val="20"/>
          <w:lang w:val="ru-RU"/>
        </w:rPr>
        <w:t>պատվիրատուիկողմիցէլեկտրոնայինծանուցումներնուղարկվումենմասնակցի</w:t>
      </w:r>
      <w:r w:rsidR="00B7535E" w:rsidRPr="00220F38">
        <w:rPr>
          <w:rFonts w:ascii="Sylfaen" w:hAnsi="Sylfaen" w:cs="Sylfaen"/>
          <w:sz w:val="20"/>
          <w:lang w:val="af-ZA"/>
        </w:rPr>
        <w:t xml:space="preserve"> հայտում նշված էլեկտրոնային փոստին ուղարկելու միջոցով, </w:t>
      </w:r>
      <w:r w:rsidR="00B7535E" w:rsidRPr="00220F38">
        <w:rPr>
          <w:rFonts w:ascii="Sylfaen" w:hAnsi="Sylfaen" w:cs="Sylfaen"/>
          <w:sz w:val="20"/>
          <w:lang w:val="ru-RU"/>
        </w:rPr>
        <w:t>իսկմասնակցիկողմից</w:t>
      </w:r>
      <w:r w:rsidR="00B7535E" w:rsidRPr="00220F38">
        <w:rPr>
          <w:rFonts w:ascii="Sylfaen" w:hAnsi="Sylfaen" w:cs="Sylfaen"/>
          <w:sz w:val="20"/>
          <w:lang w:val="af-ZA"/>
        </w:rPr>
        <w:t xml:space="preserve">` </w:t>
      </w:r>
      <w:r w:rsidR="00B7535E" w:rsidRPr="00220F38">
        <w:rPr>
          <w:rFonts w:ascii="Sylfaen" w:hAnsi="Sylfaen" w:cs="Sylfaen"/>
          <w:sz w:val="20"/>
          <w:lang w:val="ru-RU"/>
        </w:rPr>
        <w:t>իրհայտումնշվածէլեկտրոնայինփոստիցսույնհրավերումնշված</w:t>
      </w:r>
      <w:r w:rsidR="00B7535E" w:rsidRPr="00220F38">
        <w:rPr>
          <w:rFonts w:ascii="Sylfaen" w:hAnsi="Sylfaen" w:cs="Sylfaen"/>
          <w:sz w:val="20"/>
          <w:lang w:val="af-ZA"/>
        </w:rPr>
        <w:t xml:space="preserve">` </w:t>
      </w:r>
      <w:r w:rsidR="00B7535E" w:rsidRPr="00220F38">
        <w:rPr>
          <w:rFonts w:ascii="Sylfaen" w:hAnsi="Sylfaen" w:cs="Sylfaen"/>
          <w:sz w:val="20"/>
          <w:lang w:val="ru-RU"/>
        </w:rPr>
        <w:t>հանձնաժողովիքարտուղարիէլեկտրոնայինփոստին</w:t>
      </w:r>
      <w:r w:rsidR="00B7535E" w:rsidRPr="00220F38">
        <w:rPr>
          <w:rFonts w:ascii="Sylfaen" w:hAnsi="Sylfaen"/>
          <w:sz w:val="20"/>
          <w:szCs w:val="20"/>
          <w:lang w:val="af-ZA"/>
        </w:rPr>
        <w:t>ուղարկվելու միջոցով:</w:t>
      </w:r>
    </w:p>
    <w:p w:rsidR="00B7535E" w:rsidRPr="00220F38" w:rsidRDefault="00B7535E" w:rsidP="00B7535E">
      <w:pPr>
        <w:ind w:firstLine="567"/>
        <w:jc w:val="both"/>
        <w:rPr>
          <w:rFonts w:ascii="Sylfaen" w:hAnsi="Sylfaen"/>
          <w:sz w:val="20"/>
          <w:szCs w:val="20"/>
          <w:lang w:val="af-ZA"/>
        </w:rPr>
      </w:pPr>
      <w:r w:rsidRPr="00220F38">
        <w:rPr>
          <w:rFonts w:ascii="Sylfaen" w:hAnsi="Sylfaen"/>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220F38" w:rsidRDefault="00A150A9" w:rsidP="00EF3662">
      <w:pPr>
        <w:pStyle w:val="23"/>
        <w:spacing w:line="240" w:lineRule="auto"/>
        <w:ind w:firstLine="567"/>
        <w:rPr>
          <w:rFonts w:ascii="Sylfaen" w:hAnsi="Sylfaen"/>
          <w:lang w:val="hy-AM"/>
        </w:rPr>
      </w:pPr>
      <w:r w:rsidRPr="00220F38">
        <w:rPr>
          <w:rFonts w:ascii="Sylfaen" w:hAnsi="Sylfaen"/>
        </w:rPr>
        <w:t>8</w:t>
      </w:r>
      <w:r w:rsidR="00947D03" w:rsidRPr="00220F38">
        <w:rPr>
          <w:rFonts w:ascii="Sylfaen" w:hAnsi="Sylfaen"/>
          <w:lang w:val="hy-AM"/>
        </w:rPr>
        <w:t>.</w:t>
      </w:r>
      <w:r w:rsidR="00C52CD8" w:rsidRPr="00220F38">
        <w:rPr>
          <w:rFonts w:ascii="Sylfaen" w:hAnsi="Sylfaen"/>
        </w:rPr>
        <w:t>1</w:t>
      </w:r>
      <w:r w:rsidR="00AF3CCA" w:rsidRPr="00220F38">
        <w:rPr>
          <w:rFonts w:ascii="Sylfaen" w:hAnsi="Sylfaen"/>
          <w:lang w:val="hy-AM"/>
        </w:rPr>
        <w:t>8</w:t>
      </w:r>
      <w:r w:rsidR="00571F29" w:rsidRPr="00220F38">
        <w:rPr>
          <w:rFonts w:ascii="Sylfaen" w:hAnsi="Sylfaen" w:cs="Sylfaen"/>
        </w:rPr>
        <w:t>Հայտերիգնահատումըևընտրված մասնակցի որոշումնիրականացվումէըստառանձինչափաբաժինների</w:t>
      </w:r>
      <w:r w:rsidR="00571F29" w:rsidRPr="00220F38">
        <w:rPr>
          <w:rFonts w:ascii="Sylfaen" w:hAnsi="Sylfaen" w:cs="Tahoma"/>
        </w:rPr>
        <w:t>։</w:t>
      </w:r>
    </w:p>
    <w:p w:rsidR="00583092" w:rsidRPr="00220F38" w:rsidRDefault="00A150A9" w:rsidP="00EF3662">
      <w:pPr>
        <w:ind w:firstLine="567"/>
        <w:jc w:val="both"/>
        <w:rPr>
          <w:rFonts w:ascii="Sylfaen" w:hAnsi="Sylfaen"/>
          <w:sz w:val="20"/>
          <w:szCs w:val="20"/>
          <w:lang w:val="af-ZA"/>
        </w:rPr>
      </w:pPr>
      <w:r w:rsidRPr="00220F38">
        <w:rPr>
          <w:rFonts w:ascii="Sylfaen" w:hAnsi="Sylfaen"/>
          <w:sz w:val="20"/>
          <w:szCs w:val="20"/>
          <w:lang w:val="af-ZA"/>
        </w:rPr>
        <w:t>8</w:t>
      </w:r>
      <w:r w:rsidR="009E35C5" w:rsidRPr="00220F38">
        <w:rPr>
          <w:rFonts w:ascii="Sylfaen" w:hAnsi="Sylfaen"/>
          <w:sz w:val="20"/>
          <w:szCs w:val="20"/>
          <w:lang w:val="af-ZA"/>
        </w:rPr>
        <w:t>.</w:t>
      </w:r>
      <w:r w:rsidR="00733A58" w:rsidRPr="00220F38">
        <w:rPr>
          <w:rFonts w:ascii="Sylfaen" w:hAnsi="Sylfaen"/>
          <w:sz w:val="20"/>
          <w:szCs w:val="20"/>
          <w:lang w:val="af-ZA"/>
        </w:rPr>
        <w:t>1</w:t>
      </w:r>
      <w:r w:rsidR="00AF3CCA" w:rsidRPr="00220F38">
        <w:rPr>
          <w:rFonts w:ascii="Sylfaen" w:hAnsi="Sylfaen"/>
          <w:sz w:val="20"/>
          <w:szCs w:val="20"/>
          <w:lang w:val="hy-AM"/>
        </w:rPr>
        <w:t>9</w:t>
      </w:r>
      <w:r w:rsidR="00583092" w:rsidRPr="00220F38">
        <w:rPr>
          <w:rFonts w:ascii="Sylfaen" w:hAnsi="Sylfaen"/>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220F38">
        <w:rPr>
          <w:rFonts w:ascii="Sylfaen" w:hAnsi="Sylfaen"/>
          <w:sz w:val="20"/>
          <w:szCs w:val="20"/>
          <w:lang w:val="af-ZA"/>
        </w:rPr>
        <w:t xml:space="preserve">ի որոշմամբ </w:t>
      </w:r>
      <w:r w:rsidR="00583092" w:rsidRPr="00220F38">
        <w:rPr>
          <w:rFonts w:ascii="Sylfaen" w:hAnsi="Sylfaen"/>
          <w:sz w:val="20"/>
          <w:szCs w:val="20"/>
          <w:lang w:val="af-ZA"/>
        </w:rPr>
        <w:t>ընտրված մասնակ</w:t>
      </w:r>
      <w:r w:rsidR="002E0966" w:rsidRPr="00220F38">
        <w:rPr>
          <w:rFonts w:ascii="Sylfaen" w:hAnsi="Sylfaen"/>
          <w:sz w:val="20"/>
          <w:szCs w:val="20"/>
          <w:lang w:val="af-ZA"/>
        </w:rPr>
        <w:t xml:space="preserve">ից է ճանաչվում հաջորդող տեղ զբաղեցրած մասնակիցը՝ </w:t>
      </w:r>
      <w:r w:rsidR="00583092" w:rsidRPr="00220F38">
        <w:rPr>
          <w:rFonts w:ascii="Sylfaen" w:hAnsi="Sylfaen"/>
          <w:sz w:val="20"/>
          <w:szCs w:val="20"/>
          <w:lang w:val="af-ZA"/>
        </w:rPr>
        <w:t xml:space="preserve">սույն </w:t>
      </w:r>
      <w:r w:rsidR="00583092" w:rsidRPr="00220F38">
        <w:rPr>
          <w:rFonts w:ascii="Sylfaen" w:hAnsi="Sylfaen"/>
          <w:sz w:val="20"/>
          <w:szCs w:val="20"/>
          <w:lang w:val="hy-AM"/>
        </w:rPr>
        <w:t>հրավեր</w:t>
      </w:r>
      <w:r w:rsidR="00537173" w:rsidRPr="00220F38">
        <w:rPr>
          <w:rFonts w:ascii="Sylfaen" w:hAnsi="Sylfaen"/>
          <w:sz w:val="20"/>
          <w:szCs w:val="20"/>
          <w:lang w:val="hy-AM"/>
        </w:rPr>
        <w:t>ի 1-ին մասի 8.1</w:t>
      </w:r>
      <w:r w:rsidR="00733A58" w:rsidRPr="00220F38">
        <w:rPr>
          <w:rFonts w:ascii="Sylfaen" w:hAnsi="Sylfaen"/>
          <w:sz w:val="20"/>
          <w:szCs w:val="20"/>
          <w:lang w:val="hy-AM"/>
        </w:rPr>
        <w:t>2</w:t>
      </w:r>
      <w:r w:rsidR="00537173" w:rsidRPr="00220F38">
        <w:rPr>
          <w:rFonts w:ascii="Sylfaen" w:hAnsi="Sylfaen"/>
          <w:sz w:val="20"/>
          <w:szCs w:val="20"/>
          <w:lang w:val="hy-AM"/>
        </w:rPr>
        <w:t>-ից 8.</w:t>
      </w:r>
      <w:r w:rsidR="00733A58" w:rsidRPr="00220F38">
        <w:rPr>
          <w:rFonts w:ascii="Sylfaen" w:hAnsi="Sylfaen"/>
          <w:sz w:val="20"/>
          <w:szCs w:val="20"/>
          <w:lang w:val="hy-AM"/>
        </w:rPr>
        <w:t>1</w:t>
      </w:r>
      <w:r w:rsidR="00AF3CCA" w:rsidRPr="00220F38">
        <w:rPr>
          <w:rFonts w:ascii="Sylfaen" w:hAnsi="Sylfaen"/>
          <w:sz w:val="20"/>
          <w:szCs w:val="20"/>
          <w:lang w:val="hy-AM"/>
        </w:rPr>
        <w:t>8</w:t>
      </w:r>
      <w:r w:rsidR="00537173" w:rsidRPr="00220F38">
        <w:rPr>
          <w:rFonts w:ascii="Sylfaen" w:hAnsi="Sylfaen"/>
          <w:sz w:val="20"/>
          <w:szCs w:val="20"/>
          <w:lang w:val="hy-AM"/>
        </w:rPr>
        <w:t>րդ կետերով սահմանված ընթացակարգ</w:t>
      </w:r>
      <w:r w:rsidR="002E0966" w:rsidRPr="00220F38">
        <w:rPr>
          <w:rFonts w:ascii="Sylfaen" w:hAnsi="Sylfaen"/>
          <w:sz w:val="20"/>
          <w:szCs w:val="20"/>
          <w:lang w:val="hy-AM"/>
        </w:rPr>
        <w:t>ի կիրառմամբ</w:t>
      </w:r>
      <w:r w:rsidR="00583092" w:rsidRPr="00220F38">
        <w:rPr>
          <w:rFonts w:ascii="Sylfaen" w:hAnsi="Sylfaen"/>
          <w:sz w:val="20"/>
          <w:szCs w:val="20"/>
          <w:lang w:val="af-ZA"/>
        </w:rPr>
        <w:t>:</w:t>
      </w:r>
    </w:p>
    <w:p w:rsidR="00583092" w:rsidRPr="00220F38" w:rsidRDefault="00A150A9" w:rsidP="00EF3662">
      <w:pPr>
        <w:pStyle w:val="23"/>
        <w:spacing w:line="240" w:lineRule="auto"/>
        <w:ind w:firstLine="567"/>
        <w:rPr>
          <w:rFonts w:ascii="Sylfaen" w:hAnsi="Sylfaen" w:cs="Sylfaen"/>
          <w:szCs w:val="24"/>
        </w:rPr>
      </w:pPr>
      <w:r w:rsidRPr="00220F38">
        <w:rPr>
          <w:rFonts w:ascii="Sylfaen" w:hAnsi="Sylfaen" w:cs="Sylfaen"/>
          <w:szCs w:val="24"/>
        </w:rPr>
        <w:t>8</w:t>
      </w:r>
      <w:r w:rsidR="00201DA0" w:rsidRPr="00220F38">
        <w:rPr>
          <w:rFonts w:ascii="Sylfaen" w:hAnsi="Sylfaen" w:cs="Sylfaen"/>
          <w:szCs w:val="24"/>
          <w:lang w:val="hy-AM"/>
        </w:rPr>
        <w:t>.</w:t>
      </w:r>
      <w:r w:rsidR="00AF3CCA" w:rsidRPr="00220F38">
        <w:rPr>
          <w:rFonts w:ascii="Sylfaen" w:hAnsi="Sylfaen" w:cs="Sylfaen"/>
          <w:szCs w:val="24"/>
          <w:lang w:val="hy-AM"/>
        </w:rPr>
        <w:t>20</w:t>
      </w:r>
      <w:r w:rsidR="00583092" w:rsidRPr="00220F38">
        <w:rPr>
          <w:rFonts w:ascii="Sylfaen" w:hAnsi="Sylfaen" w:cs="Sylfaen"/>
          <w:szCs w:val="24"/>
          <w:lang w:val="ru-RU"/>
        </w:rPr>
        <w:t>Մասնակից</w:t>
      </w:r>
      <w:r w:rsidR="00196487" w:rsidRPr="00220F38">
        <w:rPr>
          <w:rFonts w:ascii="Sylfaen" w:hAnsi="Sylfaen" w:cs="Sylfaen"/>
          <w:szCs w:val="24"/>
          <w:lang w:val="en-US"/>
        </w:rPr>
        <w:t>ն</w:t>
      </w:r>
      <w:r w:rsidR="00583092" w:rsidRPr="00220F38">
        <w:rPr>
          <w:rFonts w:ascii="Sylfaen" w:hAnsi="Sylfaen" w:cs="Sylfaen"/>
          <w:szCs w:val="24"/>
          <w:lang w:val="ru-RU"/>
        </w:rPr>
        <w:t>իրեններկայացվածպահանջներիհամապատասխանությանհիմնավորմաննպատակովկարողէներկայացնելլրացուցիչայլփաստաթղթեր</w:t>
      </w:r>
      <w:r w:rsidR="00583092" w:rsidRPr="00220F38">
        <w:rPr>
          <w:rFonts w:ascii="Sylfaen" w:hAnsi="Sylfaen" w:cs="Sylfaen"/>
          <w:szCs w:val="24"/>
        </w:rPr>
        <w:t xml:space="preserve">, </w:t>
      </w:r>
      <w:r w:rsidR="00583092" w:rsidRPr="00220F38">
        <w:rPr>
          <w:rFonts w:ascii="Sylfaen" w:hAnsi="Sylfaen" w:cs="Sylfaen"/>
          <w:szCs w:val="24"/>
          <w:lang w:val="ru-RU"/>
        </w:rPr>
        <w:t>տեղեկություններևնյութեր։</w:t>
      </w:r>
    </w:p>
    <w:p w:rsidR="00583092" w:rsidRPr="00220F38" w:rsidRDefault="00662165" w:rsidP="00EF3662">
      <w:pPr>
        <w:pStyle w:val="23"/>
        <w:spacing w:line="240" w:lineRule="auto"/>
        <w:ind w:firstLine="567"/>
        <w:rPr>
          <w:rFonts w:ascii="Sylfaen" w:hAnsi="Sylfaen" w:cs="Sylfaen"/>
          <w:szCs w:val="24"/>
        </w:rPr>
      </w:pPr>
      <w:r w:rsidRPr="00220F38">
        <w:rPr>
          <w:rFonts w:ascii="Sylfaen" w:hAnsi="Sylfaen" w:cs="Sylfaen"/>
          <w:szCs w:val="24"/>
          <w:lang w:val="en-US"/>
        </w:rPr>
        <w:t>Հ</w:t>
      </w:r>
      <w:r w:rsidR="00583092" w:rsidRPr="00220F38">
        <w:rPr>
          <w:rFonts w:ascii="Sylfaen" w:hAnsi="Sylfaen" w:cs="Sylfaen"/>
          <w:szCs w:val="24"/>
          <w:lang w:val="ru-RU"/>
        </w:rPr>
        <w:t>անձնաժողովըկարողէստուգել</w:t>
      </w:r>
      <w:r w:rsidR="004B383E" w:rsidRPr="00220F38">
        <w:rPr>
          <w:rFonts w:ascii="Sylfaen" w:hAnsi="Sylfaen" w:cs="Sylfaen"/>
          <w:szCs w:val="24"/>
          <w:lang w:val="en-US"/>
        </w:rPr>
        <w:t>մ</w:t>
      </w:r>
      <w:r w:rsidR="00583092" w:rsidRPr="00220F38">
        <w:rPr>
          <w:rFonts w:ascii="Sylfaen" w:hAnsi="Sylfaen" w:cs="Sylfaen"/>
          <w:szCs w:val="24"/>
          <w:lang w:val="ru-RU"/>
        </w:rPr>
        <w:t>ասնակցիներկայացրածտվյալներիիսկությունը</w:t>
      </w:r>
      <w:r w:rsidR="00583092" w:rsidRPr="00220F38">
        <w:rPr>
          <w:rFonts w:ascii="Sylfaen" w:hAnsi="Sylfaen" w:cs="Sylfaen"/>
          <w:szCs w:val="24"/>
        </w:rPr>
        <w:t xml:space="preserve">` </w:t>
      </w:r>
      <w:r w:rsidR="00583092" w:rsidRPr="00220F38">
        <w:rPr>
          <w:rFonts w:ascii="Sylfaen" w:hAnsi="Sylfaen" w:cs="Sylfaen"/>
          <w:szCs w:val="24"/>
          <w:lang w:val="ru-RU"/>
        </w:rPr>
        <w:t>օգտագործելովպաշտոնականաղբյուրներիցստացվածտվյալներկամդրամասինստանալովիրավասումարմիններիգրավորեզրակացությունը</w:t>
      </w:r>
      <w:r w:rsidR="00583092" w:rsidRPr="00220F38">
        <w:rPr>
          <w:rFonts w:ascii="Sylfaen" w:hAnsi="Sylfaen" w:cs="Sylfaen"/>
          <w:szCs w:val="24"/>
        </w:rPr>
        <w:t xml:space="preserve">: </w:t>
      </w:r>
      <w:r w:rsidR="00583092" w:rsidRPr="00220F38">
        <w:rPr>
          <w:rFonts w:ascii="Sylfaen" w:hAnsi="Sylfaen" w:cs="Sylfaen"/>
          <w:szCs w:val="24"/>
          <w:lang w:val="ru-RU"/>
        </w:rPr>
        <w:t>Նմանհարցումուղարկվելուդեպքումհամապատասխանպետականևտեղականինքնակառավարմանմարմիններըհարցումնստանալուօրվանհաջորդողերկուաշխատանքայինօրվաընթացքումտրամադրումենգրավորեզրակացություն</w:t>
      </w:r>
      <w:r w:rsidR="00583092" w:rsidRPr="00220F38">
        <w:rPr>
          <w:rFonts w:ascii="Sylfaen" w:hAnsi="Sylfaen" w:cs="Sylfaen"/>
          <w:szCs w:val="24"/>
        </w:rPr>
        <w:t xml:space="preserve">: </w:t>
      </w:r>
      <w:r w:rsidR="00583092" w:rsidRPr="00220F38">
        <w:rPr>
          <w:rFonts w:ascii="Sylfaen" w:hAnsi="Sylfaen" w:cs="Sylfaen"/>
          <w:szCs w:val="24"/>
          <w:lang w:val="ru-RU"/>
        </w:rPr>
        <w:t>Եթե</w:t>
      </w:r>
      <w:r w:rsidR="004B383E" w:rsidRPr="00220F38">
        <w:rPr>
          <w:rFonts w:ascii="Sylfaen" w:hAnsi="Sylfaen" w:cs="Sylfaen"/>
          <w:szCs w:val="24"/>
          <w:lang w:val="en-US"/>
        </w:rPr>
        <w:t>մ</w:t>
      </w:r>
      <w:r w:rsidR="00583092" w:rsidRPr="00220F38">
        <w:rPr>
          <w:rFonts w:ascii="Sylfaen" w:hAnsi="Sylfaen" w:cs="Sylfaen"/>
          <w:szCs w:val="24"/>
          <w:lang w:val="ru-RU"/>
        </w:rPr>
        <w:t>ասնակցիներկայացրածտվյալներիիսկությանստուգմանարդյունքումտվյալներըորակվումենիրականությանըչհամապա</w:t>
      </w:r>
      <w:r w:rsidR="00583092" w:rsidRPr="00220F38">
        <w:rPr>
          <w:rFonts w:ascii="Sylfaen" w:hAnsi="Sylfaen" w:cs="Sylfaen"/>
          <w:szCs w:val="24"/>
        </w:rPr>
        <w:softHyphen/>
      </w:r>
      <w:r w:rsidR="00583092" w:rsidRPr="00220F38">
        <w:rPr>
          <w:rFonts w:ascii="Sylfaen" w:hAnsi="Sylfaen" w:cs="Sylfaen"/>
          <w:szCs w:val="24"/>
          <w:lang w:val="ru-RU"/>
        </w:rPr>
        <w:t>տասխանող</w:t>
      </w:r>
      <w:r w:rsidR="00583092" w:rsidRPr="00220F38">
        <w:rPr>
          <w:rFonts w:ascii="Sylfaen" w:hAnsi="Sylfaen" w:cs="Sylfaen"/>
          <w:szCs w:val="24"/>
        </w:rPr>
        <w:t xml:space="preserve">, </w:t>
      </w:r>
      <w:r w:rsidR="00583092" w:rsidRPr="00220F38">
        <w:rPr>
          <w:rFonts w:ascii="Sylfaen" w:hAnsi="Sylfaen" w:cs="Sylfaen"/>
          <w:szCs w:val="24"/>
          <w:lang w:val="ru-RU"/>
        </w:rPr>
        <w:t>ապա</w:t>
      </w:r>
      <w:r w:rsidR="00583092" w:rsidRPr="00220F38">
        <w:rPr>
          <w:rFonts w:ascii="Sylfaen" w:hAnsi="Sylfaen" w:cs="Sylfaen"/>
          <w:szCs w:val="24"/>
        </w:rPr>
        <w:t xml:space="preserve"> տվյալ </w:t>
      </w:r>
      <w:r w:rsidR="004B383E" w:rsidRPr="00220F38">
        <w:rPr>
          <w:rFonts w:ascii="Sylfaen" w:hAnsi="Sylfaen" w:cs="Sylfaen"/>
          <w:szCs w:val="24"/>
        </w:rPr>
        <w:t>մ</w:t>
      </w:r>
      <w:r w:rsidR="00583092" w:rsidRPr="00220F38">
        <w:rPr>
          <w:rFonts w:ascii="Sylfaen" w:hAnsi="Sylfaen" w:cs="Sylfaen"/>
          <w:szCs w:val="24"/>
        </w:rPr>
        <w:t>ասնակցի հայտը մերժվում է</w:t>
      </w:r>
      <w:r w:rsidR="00196487" w:rsidRPr="00220F38">
        <w:rPr>
          <w:rFonts w:ascii="Sylfaen" w:hAnsi="Sylfaen" w:cs="Sylfaen"/>
          <w:szCs w:val="24"/>
        </w:rPr>
        <w:t>:</w:t>
      </w:r>
    </w:p>
    <w:p w:rsidR="00583092" w:rsidRPr="00220F38" w:rsidRDefault="00A150A9" w:rsidP="00EF3662">
      <w:pPr>
        <w:pStyle w:val="23"/>
        <w:spacing w:line="240" w:lineRule="auto"/>
        <w:ind w:firstLine="567"/>
        <w:rPr>
          <w:rFonts w:ascii="Sylfaen" w:hAnsi="Sylfaen" w:cs="Sylfaen"/>
          <w:szCs w:val="24"/>
        </w:rPr>
      </w:pPr>
      <w:r w:rsidRPr="00220F38">
        <w:rPr>
          <w:rFonts w:ascii="Sylfaen" w:hAnsi="Sylfaen" w:cs="Sylfaen"/>
          <w:szCs w:val="24"/>
        </w:rPr>
        <w:t>8</w:t>
      </w:r>
      <w:r w:rsidR="00201DA0" w:rsidRPr="00220F38">
        <w:rPr>
          <w:rFonts w:ascii="Sylfaen" w:hAnsi="Sylfaen" w:cs="Sylfaen"/>
          <w:szCs w:val="24"/>
          <w:lang w:val="hy-AM"/>
        </w:rPr>
        <w:t>.</w:t>
      </w:r>
      <w:r w:rsidR="00733A58" w:rsidRPr="00220F38">
        <w:rPr>
          <w:rFonts w:ascii="Sylfaen" w:hAnsi="Sylfaen" w:cs="Sylfaen"/>
          <w:szCs w:val="24"/>
        </w:rPr>
        <w:t>2</w:t>
      </w:r>
      <w:r w:rsidR="00AF3CCA" w:rsidRPr="00220F38">
        <w:rPr>
          <w:rFonts w:ascii="Sylfaen" w:hAnsi="Sylfaen" w:cs="Sylfaen"/>
          <w:szCs w:val="24"/>
          <w:lang w:val="hy-AM"/>
        </w:rPr>
        <w:t>1</w:t>
      </w:r>
      <w:r w:rsidR="00583092" w:rsidRPr="00220F38">
        <w:rPr>
          <w:rFonts w:ascii="Sylfaen" w:hAnsi="Sylfaen" w:cs="Sylfaen"/>
          <w:szCs w:val="24"/>
          <w:lang w:val="hy-AM"/>
        </w:rPr>
        <w:t>Սույնհրավերի</w:t>
      </w:r>
      <w:r w:rsidR="005D3674" w:rsidRPr="00220F38">
        <w:rPr>
          <w:rFonts w:ascii="Sylfaen" w:hAnsi="Sylfaen" w:cs="Sylfaen"/>
          <w:szCs w:val="24"/>
        </w:rPr>
        <w:t xml:space="preserve"> 1-</w:t>
      </w:r>
      <w:r w:rsidR="005D3674" w:rsidRPr="00220F38">
        <w:rPr>
          <w:rFonts w:ascii="Sylfaen" w:hAnsi="Sylfaen" w:cs="Sylfaen"/>
          <w:szCs w:val="24"/>
          <w:lang w:val="hy-AM"/>
        </w:rPr>
        <w:t>ինմասի</w:t>
      </w:r>
      <w:r w:rsidR="004B383E" w:rsidRPr="00220F38">
        <w:rPr>
          <w:rFonts w:ascii="Sylfaen" w:hAnsi="Sylfaen" w:cs="Sylfaen"/>
          <w:szCs w:val="24"/>
        </w:rPr>
        <w:t>8</w:t>
      </w:r>
      <w:r w:rsidR="009C3B73" w:rsidRPr="00220F38">
        <w:rPr>
          <w:rFonts w:ascii="Sylfaen" w:hAnsi="Sylfaen" w:cs="Sylfaen"/>
          <w:szCs w:val="24"/>
        </w:rPr>
        <w:t>.</w:t>
      </w:r>
      <w:r w:rsidR="00733A58" w:rsidRPr="00220F38">
        <w:rPr>
          <w:rFonts w:ascii="Sylfaen" w:hAnsi="Sylfaen" w:cs="Sylfaen"/>
          <w:szCs w:val="24"/>
        </w:rPr>
        <w:t>20</w:t>
      </w:r>
      <w:r w:rsidR="00583092" w:rsidRPr="00220F38">
        <w:rPr>
          <w:rFonts w:ascii="Sylfaen" w:hAnsi="Sylfaen" w:cs="Sylfaen"/>
          <w:szCs w:val="24"/>
          <w:lang w:val="hy-AM"/>
        </w:rPr>
        <w:t>կետիկիրառմաննպատակով</w:t>
      </w:r>
      <w:r w:rsidR="00F96621" w:rsidRPr="00220F38">
        <w:rPr>
          <w:rFonts w:ascii="Sylfaen" w:hAnsi="Sylfaen" w:cs="Sylfaen"/>
          <w:szCs w:val="24"/>
        </w:rPr>
        <w:t xml:space="preserve">կարող է </w:t>
      </w:r>
      <w:r w:rsidR="00583092" w:rsidRPr="00220F38">
        <w:rPr>
          <w:rFonts w:ascii="Sylfaen" w:hAnsi="Sylfaen" w:cs="Sylfaen"/>
          <w:szCs w:val="24"/>
          <w:lang w:val="hy-AM"/>
        </w:rPr>
        <w:t>հրավիրվ</w:t>
      </w:r>
      <w:r w:rsidR="00F96621" w:rsidRPr="00220F38">
        <w:rPr>
          <w:rFonts w:ascii="Sylfaen" w:hAnsi="Sylfaen" w:cs="Sylfaen"/>
          <w:szCs w:val="24"/>
          <w:lang w:val="hy-AM"/>
        </w:rPr>
        <w:t xml:space="preserve">ել </w:t>
      </w:r>
      <w:r w:rsidR="00583092" w:rsidRPr="00220F38">
        <w:rPr>
          <w:rFonts w:ascii="Sylfaen" w:hAnsi="Sylfaen" w:cs="Sylfaen"/>
          <w:szCs w:val="24"/>
          <w:lang w:val="hy-AM"/>
        </w:rPr>
        <w:t>հանձնաժողովիարտահերթնիստ։</w:t>
      </w:r>
    </w:p>
    <w:p w:rsidR="00E45ACA" w:rsidRPr="00220F38" w:rsidRDefault="00A150A9" w:rsidP="00EF3662">
      <w:pPr>
        <w:pStyle w:val="norm"/>
        <w:spacing w:line="240" w:lineRule="auto"/>
        <w:ind w:firstLine="567"/>
        <w:rPr>
          <w:rFonts w:ascii="Sylfaen" w:hAnsi="Sylfaen" w:cs="Tahoma"/>
          <w:sz w:val="20"/>
          <w:lang w:val="hy-AM"/>
        </w:rPr>
      </w:pPr>
      <w:r w:rsidRPr="00220F38">
        <w:rPr>
          <w:rFonts w:ascii="Sylfaen" w:hAnsi="Sylfaen"/>
          <w:spacing w:val="-6"/>
          <w:sz w:val="20"/>
          <w:lang w:val="hy-AM"/>
        </w:rPr>
        <w:t>8</w:t>
      </w:r>
      <w:r w:rsidR="00201DA0" w:rsidRPr="00220F38">
        <w:rPr>
          <w:rFonts w:ascii="Sylfaen" w:hAnsi="Sylfaen"/>
          <w:spacing w:val="-6"/>
          <w:sz w:val="20"/>
          <w:lang w:val="hy-AM"/>
        </w:rPr>
        <w:t>.</w:t>
      </w:r>
      <w:r w:rsidR="008B5E5B" w:rsidRPr="00220F38">
        <w:rPr>
          <w:rFonts w:ascii="Sylfaen" w:hAnsi="Sylfaen"/>
          <w:spacing w:val="-6"/>
          <w:sz w:val="20"/>
          <w:lang w:val="af-ZA"/>
        </w:rPr>
        <w:t>2</w:t>
      </w:r>
      <w:r w:rsidR="00AF3CCA" w:rsidRPr="00220F38">
        <w:rPr>
          <w:rFonts w:ascii="Sylfaen" w:hAnsi="Sylfaen"/>
          <w:spacing w:val="-6"/>
          <w:sz w:val="20"/>
          <w:lang w:val="hy-AM"/>
        </w:rPr>
        <w:t>2</w:t>
      </w:r>
      <w:r w:rsidR="00E45ACA" w:rsidRPr="00220F38">
        <w:rPr>
          <w:rFonts w:ascii="Sylfaen" w:hAnsi="Sylfaen" w:cs="Tahoma"/>
          <w:sz w:val="20"/>
          <w:lang w:val="hy-AM"/>
        </w:rPr>
        <w:t xml:space="preserve">Մինչև պայմանագիր կնքելը </w:t>
      </w:r>
      <w:r w:rsidR="004B383E" w:rsidRPr="00220F38">
        <w:rPr>
          <w:rFonts w:ascii="Sylfaen" w:hAnsi="Sylfaen" w:cs="Tahoma"/>
          <w:sz w:val="20"/>
          <w:lang w:val="hy-AM"/>
        </w:rPr>
        <w:t>պ</w:t>
      </w:r>
      <w:r w:rsidR="00E45ACA" w:rsidRPr="00220F38">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20F38" w:rsidRDefault="00A150A9" w:rsidP="00EF3662">
      <w:pPr>
        <w:pStyle w:val="23"/>
        <w:spacing w:line="240" w:lineRule="auto"/>
        <w:ind w:firstLine="567"/>
        <w:rPr>
          <w:rFonts w:ascii="Sylfaen" w:hAnsi="Sylfaen" w:cs="Sylfaen"/>
          <w:szCs w:val="24"/>
        </w:rPr>
      </w:pPr>
      <w:r w:rsidRPr="00220F38">
        <w:rPr>
          <w:rFonts w:ascii="Sylfaen" w:hAnsi="Sylfaen" w:cs="Sylfaen"/>
          <w:szCs w:val="24"/>
          <w:lang w:val="hy-AM"/>
        </w:rPr>
        <w:t>8</w:t>
      </w:r>
      <w:r w:rsidR="00201DA0" w:rsidRPr="00220F38">
        <w:rPr>
          <w:rFonts w:ascii="Sylfaen" w:hAnsi="Sylfaen" w:cs="Sylfaen"/>
          <w:szCs w:val="24"/>
          <w:lang w:val="hy-AM"/>
        </w:rPr>
        <w:t>.</w:t>
      </w:r>
      <w:r w:rsidR="008B5E5B" w:rsidRPr="00220F38">
        <w:rPr>
          <w:rFonts w:ascii="Sylfaen" w:hAnsi="Sylfaen" w:cs="Sylfaen"/>
          <w:szCs w:val="24"/>
          <w:lang w:val="hy-AM"/>
        </w:rPr>
        <w:t>2</w:t>
      </w:r>
      <w:r w:rsidR="00AF3CCA" w:rsidRPr="00220F38">
        <w:rPr>
          <w:rFonts w:ascii="Sylfaen" w:hAnsi="Sylfaen" w:cs="Sylfaen"/>
          <w:szCs w:val="24"/>
          <w:lang w:val="hy-AM"/>
        </w:rPr>
        <w:t>3</w:t>
      </w:r>
      <w:r w:rsidR="00583092" w:rsidRPr="00220F38">
        <w:rPr>
          <w:rFonts w:ascii="Sylfaen" w:hAnsi="Sylfaen" w:cs="Sylfaen"/>
          <w:szCs w:val="24"/>
          <w:lang w:val="hy-AM"/>
        </w:rPr>
        <w:t>Անգործությանժամկետըպայմանագիրկնքելումասինորոշմանհայտարարությանհրապարակմանօրվանհաջորդողօրվաև</w:t>
      </w:r>
      <w:r w:rsidR="004B383E" w:rsidRPr="00220F38">
        <w:rPr>
          <w:rFonts w:ascii="Sylfaen" w:hAnsi="Sylfaen" w:cs="Sylfaen"/>
          <w:szCs w:val="24"/>
        </w:rPr>
        <w:t>պ</w:t>
      </w:r>
      <w:r w:rsidR="00583092" w:rsidRPr="00220F38">
        <w:rPr>
          <w:rFonts w:ascii="Sylfaen" w:hAnsi="Sylfaen" w:cs="Sylfaen"/>
          <w:szCs w:val="24"/>
          <w:lang w:val="hy-AM"/>
        </w:rPr>
        <w:t>ատվիրատուիկողմիցպայմանագիրըկնքելուիրավասությանառաջացմանօրվամիջևընկածժամանակահատվածնէ։</w:t>
      </w:r>
    </w:p>
    <w:p w:rsidR="00AB1F10" w:rsidRPr="00220F38" w:rsidRDefault="00AB1F10" w:rsidP="00AB1F10">
      <w:pPr>
        <w:pStyle w:val="23"/>
        <w:spacing w:line="240" w:lineRule="auto"/>
        <w:ind w:firstLine="567"/>
        <w:rPr>
          <w:rFonts w:ascii="Sylfaen" w:hAnsi="Sylfaen" w:cs="Sylfaen"/>
          <w:lang w:val="hy-AM"/>
        </w:rPr>
      </w:pPr>
      <w:r w:rsidRPr="00220F38">
        <w:rPr>
          <w:rFonts w:ascii="Sylfaen" w:hAnsi="Sylfaen" w:cs="Sylfaen"/>
          <w:lang w:val="es-ES"/>
        </w:rPr>
        <w:t xml:space="preserve">Անգործությանժամկետըսույնընթացակարգիդեպքում </w:t>
      </w:r>
      <w:r w:rsidR="008F0805" w:rsidRPr="00220F38">
        <w:rPr>
          <w:rFonts w:ascii="Sylfaen" w:hAnsi="Sylfaen" w:cs="Sylfaen"/>
          <w:lang w:val="es-ES"/>
        </w:rPr>
        <w:t>10 (տաս)</w:t>
      </w:r>
      <w:r w:rsidRPr="00220F38">
        <w:rPr>
          <w:rFonts w:ascii="Sylfaen" w:hAnsi="Sylfaen" w:cs="Sylfaen"/>
          <w:lang w:val="es-ES"/>
        </w:rPr>
        <w:t xml:space="preserve"> օրացուցայինօրէ</w:t>
      </w:r>
      <w:r w:rsidRPr="00220F38">
        <w:rPr>
          <w:rFonts w:ascii="Sylfaen" w:hAnsi="Sylfaen" w:cs="Tahoma"/>
          <w:lang w:val="es-ES"/>
        </w:rPr>
        <w:t>։</w:t>
      </w:r>
      <w:r w:rsidRPr="00220F38">
        <w:rPr>
          <w:rFonts w:ascii="Sylfaen" w:hAnsi="Sylfaen" w:cs="Sylfaen"/>
          <w:lang w:val="es-ES"/>
        </w:rPr>
        <w:t>Անգործությանժամկետըկիրառելի</w:t>
      </w:r>
      <w:r w:rsidRPr="00220F38">
        <w:rPr>
          <w:rFonts w:ascii="Sylfaen" w:hAnsi="Sylfaen" w:cs="Sylfaen"/>
          <w:lang w:val="hy-AM"/>
        </w:rPr>
        <w:t>.</w:t>
      </w:r>
    </w:p>
    <w:p w:rsidR="00AB1F10" w:rsidRPr="00220F38" w:rsidRDefault="00AB1F10" w:rsidP="00AB1F10">
      <w:pPr>
        <w:ind w:firstLine="567"/>
        <w:jc w:val="both"/>
        <w:rPr>
          <w:rFonts w:ascii="Sylfaen" w:hAnsi="Sylfaen" w:cs="Arial"/>
          <w:sz w:val="20"/>
          <w:szCs w:val="20"/>
          <w:lang w:val="hy-AM"/>
        </w:rPr>
      </w:pPr>
      <w:r w:rsidRPr="00220F38">
        <w:rPr>
          <w:rFonts w:ascii="Sylfaen" w:hAnsi="Sylfaen" w:cs="Sylfaen"/>
          <w:sz w:val="20"/>
          <w:szCs w:val="20"/>
          <w:lang w:val="hy-AM"/>
        </w:rPr>
        <w:t>-</w:t>
      </w:r>
      <w:r w:rsidRPr="00220F38">
        <w:rPr>
          <w:rFonts w:ascii="Sylfaen" w:hAnsi="Sylfaen" w:cs="Sylfaen"/>
          <w:sz w:val="20"/>
          <w:szCs w:val="20"/>
          <w:lang w:val="es-ES"/>
        </w:rPr>
        <w:t>չէ</w:t>
      </w:r>
      <w:r w:rsidRPr="00220F38">
        <w:rPr>
          <w:rFonts w:ascii="Sylfaen" w:hAnsi="Sylfaen" w:cs="Arial"/>
          <w:sz w:val="20"/>
          <w:szCs w:val="20"/>
          <w:lang w:val="es-ES"/>
        </w:rPr>
        <w:t xml:space="preserve">, </w:t>
      </w:r>
      <w:r w:rsidRPr="00220F38">
        <w:rPr>
          <w:rFonts w:ascii="Sylfaen" w:hAnsi="Sylfaen" w:cs="Sylfaen"/>
          <w:sz w:val="20"/>
          <w:szCs w:val="20"/>
          <w:lang w:val="es-ES"/>
        </w:rPr>
        <w:t>եթեմիայնմեկ</w:t>
      </w:r>
      <w:r w:rsidRPr="00220F38">
        <w:rPr>
          <w:rFonts w:ascii="Sylfaen" w:hAnsi="Sylfaen" w:cs="Arial"/>
          <w:sz w:val="20"/>
          <w:szCs w:val="20"/>
          <w:lang w:val="es-ES"/>
        </w:rPr>
        <w:t xml:space="preserve"> մ</w:t>
      </w:r>
      <w:r w:rsidRPr="00220F38">
        <w:rPr>
          <w:rFonts w:ascii="Sylfaen" w:hAnsi="Sylfaen" w:cs="Sylfaen"/>
          <w:sz w:val="20"/>
          <w:szCs w:val="20"/>
          <w:lang w:val="es-ES"/>
        </w:rPr>
        <w:t>ասնակից է հայտ ներկայացրել</w:t>
      </w:r>
      <w:r w:rsidRPr="00220F38">
        <w:rPr>
          <w:rFonts w:ascii="Sylfaen" w:hAnsi="Sylfaen"/>
          <w:i/>
          <w:sz w:val="20"/>
          <w:szCs w:val="20"/>
          <w:lang w:val="es-ES"/>
        </w:rPr>
        <w:t>,</w:t>
      </w:r>
      <w:r w:rsidRPr="00220F38">
        <w:rPr>
          <w:rFonts w:ascii="Sylfaen" w:hAnsi="Sylfaen" w:cs="Sylfaen"/>
          <w:sz w:val="20"/>
          <w:szCs w:val="20"/>
          <w:lang w:val="es-ES"/>
        </w:rPr>
        <w:t>որիհետկնքվումէպայմանագիր</w:t>
      </w:r>
      <w:r w:rsidRPr="00220F38">
        <w:rPr>
          <w:rFonts w:ascii="Sylfaen" w:hAnsi="Sylfaen" w:cs="Arial"/>
          <w:sz w:val="20"/>
          <w:szCs w:val="20"/>
          <w:lang w:val="hy-AM"/>
        </w:rPr>
        <w:t>,</w:t>
      </w:r>
    </w:p>
    <w:p w:rsidR="00AB1F10" w:rsidRPr="00220F38" w:rsidRDefault="00AB1F10" w:rsidP="00AB1F10">
      <w:pPr>
        <w:ind w:firstLine="567"/>
        <w:jc w:val="both"/>
        <w:rPr>
          <w:rFonts w:ascii="Sylfaen" w:hAnsi="Sylfaen" w:cs="Sylfaen"/>
          <w:sz w:val="20"/>
          <w:szCs w:val="20"/>
          <w:lang w:val="es-ES"/>
        </w:rPr>
      </w:pPr>
      <w:r w:rsidRPr="00220F38">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220F38" w:rsidRDefault="00AB1F10" w:rsidP="00AB1F10">
      <w:pPr>
        <w:jc w:val="both"/>
        <w:rPr>
          <w:rFonts w:ascii="Sylfaen" w:hAnsi="Sylfaen"/>
          <w:i/>
          <w:sz w:val="20"/>
          <w:szCs w:val="20"/>
          <w:lang w:val="hy-AM"/>
        </w:rPr>
      </w:pPr>
    </w:p>
    <w:p w:rsidR="00AB1F10" w:rsidRPr="00220F38" w:rsidRDefault="00AB1F10" w:rsidP="00AB1F10">
      <w:pPr>
        <w:ind w:firstLine="567"/>
        <w:jc w:val="both"/>
        <w:rPr>
          <w:rFonts w:ascii="Sylfaen" w:hAnsi="Sylfaen" w:cs="Sylfaen"/>
          <w:sz w:val="20"/>
          <w:lang w:val="es-ES"/>
        </w:rPr>
      </w:pPr>
      <w:r w:rsidRPr="00220F38">
        <w:rPr>
          <w:rFonts w:ascii="Sylfaen" w:hAnsi="Sylfaen" w:cs="Sylfaen"/>
          <w:sz w:val="20"/>
          <w:lang w:val="hy-AM"/>
        </w:rPr>
        <w:t>Պատվիրատունպայմանագիրըկնքումէ</w:t>
      </w:r>
      <w:r w:rsidRPr="00220F38">
        <w:rPr>
          <w:rFonts w:ascii="Sylfaen" w:hAnsi="Sylfaen" w:cs="Sylfaen"/>
          <w:sz w:val="20"/>
          <w:lang w:val="es-ES"/>
        </w:rPr>
        <w:t xml:space="preserve">, </w:t>
      </w:r>
      <w:r w:rsidRPr="00220F38">
        <w:rPr>
          <w:rFonts w:ascii="Sylfaen" w:hAnsi="Sylfaen" w:cs="Sylfaen"/>
          <w:sz w:val="20"/>
          <w:lang w:val="hy-AM"/>
        </w:rPr>
        <w:t>եթեսույնկետովնախատեսվածանգործությանժամկետումորևէ</w:t>
      </w:r>
      <w:r w:rsidRPr="00220F38">
        <w:rPr>
          <w:rFonts w:ascii="Sylfaen" w:hAnsi="Sylfaen" w:cs="Sylfaen"/>
          <w:sz w:val="20"/>
          <w:lang w:val="es-ES"/>
        </w:rPr>
        <w:t xml:space="preserve"> մ</w:t>
      </w:r>
      <w:r w:rsidRPr="00220F38">
        <w:rPr>
          <w:rFonts w:ascii="Sylfaen" w:hAnsi="Sylfaen" w:cs="Sylfaen"/>
          <w:sz w:val="20"/>
          <w:lang w:val="hy-AM"/>
        </w:rPr>
        <w:t>ասնակիցչիբողոքարկումպայմանագիրկնքելումասինորոշումը։</w:t>
      </w:r>
      <w:r w:rsidRPr="00F752BD">
        <w:rPr>
          <w:rFonts w:ascii="Sylfaen" w:hAnsi="Sylfaen" w:cs="Sylfaen"/>
          <w:sz w:val="20"/>
          <w:lang w:val="hy-AM"/>
        </w:rPr>
        <w:t>Մինչևանգործությանժամկետըլրանալըկամառա</w:t>
      </w:r>
      <w:r w:rsidRPr="00F752BD">
        <w:rPr>
          <w:rFonts w:ascii="Sylfaen" w:hAnsi="Sylfaen" w:cs="Sylfaen"/>
          <w:sz w:val="20"/>
          <w:lang w:val="hy-AM"/>
        </w:rPr>
        <w:lastRenderedPageBreak/>
        <w:t>նցպայմանագիրկնքելու</w:t>
      </w:r>
      <w:r w:rsidRPr="00220F38">
        <w:rPr>
          <w:rFonts w:ascii="Sylfaen" w:hAnsi="Sylfaen" w:cs="Sylfaen"/>
          <w:sz w:val="20"/>
          <w:lang w:val="hy-AM"/>
        </w:rPr>
        <w:t xml:space="preserve"> կամ գնման ընթացակարգը չկայացած հայտարարելու </w:t>
      </w:r>
      <w:r w:rsidRPr="00F752BD">
        <w:rPr>
          <w:rFonts w:ascii="Sylfaen" w:hAnsi="Sylfaen" w:cs="Sylfaen"/>
          <w:sz w:val="20"/>
          <w:lang w:val="hy-AM"/>
        </w:rPr>
        <w:t>մասինհայտարարությանհրապարակմանկնքվածպայմանագիրնառոչինչէ։</w:t>
      </w:r>
    </w:p>
    <w:p w:rsidR="00583092" w:rsidRPr="00220F38" w:rsidRDefault="00583092" w:rsidP="00EF3662">
      <w:pPr>
        <w:ind w:firstLine="567"/>
        <w:jc w:val="center"/>
        <w:rPr>
          <w:rFonts w:ascii="Sylfaen" w:hAnsi="Sylfaen"/>
          <w:b/>
          <w:sz w:val="20"/>
          <w:lang w:val="es-ES"/>
        </w:rPr>
      </w:pPr>
    </w:p>
    <w:p w:rsidR="00037DDE" w:rsidRPr="00220F38" w:rsidRDefault="00037DDE" w:rsidP="00EF3662">
      <w:pPr>
        <w:ind w:firstLine="567"/>
        <w:jc w:val="center"/>
        <w:rPr>
          <w:rFonts w:ascii="Sylfaen" w:hAnsi="Sylfaen"/>
          <w:b/>
          <w:sz w:val="20"/>
          <w:lang w:val="es-ES"/>
        </w:rPr>
      </w:pPr>
    </w:p>
    <w:p w:rsidR="000313A6" w:rsidRPr="00220F38" w:rsidRDefault="00AA0AD8" w:rsidP="00EF3662">
      <w:pPr>
        <w:jc w:val="center"/>
        <w:rPr>
          <w:rFonts w:ascii="Sylfaen" w:hAnsi="Sylfaen" w:cs="Arial"/>
          <w:b/>
          <w:iCs/>
          <w:sz w:val="20"/>
          <w:lang w:val="af-ZA"/>
        </w:rPr>
      </w:pPr>
      <w:r w:rsidRPr="00220F38">
        <w:rPr>
          <w:rFonts w:ascii="Sylfaen" w:hAnsi="Sylfaen"/>
          <w:b/>
          <w:iCs/>
          <w:sz w:val="20"/>
          <w:lang w:val="es-ES"/>
        </w:rPr>
        <w:t>9</w:t>
      </w:r>
      <w:r w:rsidR="008D5016" w:rsidRPr="00220F38">
        <w:rPr>
          <w:rFonts w:ascii="Sylfaen" w:hAnsi="Sylfaen"/>
          <w:b/>
          <w:iCs/>
          <w:sz w:val="20"/>
          <w:lang w:val="af-ZA"/>
        </w:rPr>
        <w:t xml:space="preserve">. </w:t>
      </w:r>
      <w:r w:rsidR="008D5016" w:rsidRPr="00220F38">
        <w:rPr>
          <w:rFonts w:ascii="Sylfaen" w:hAnsi="Sylfaen" w:cs="Sylfaen"/>
          <w:b/>
          <w:iCs/>
          <w:sz w:val="20"/>
          <w:lang w:val="af-ZA"/>
        </w:rPr>
        <w:t>ՊԱՅՄԱՆԱԳՐԻԿՆՔՈՒՄԸ</w:t>
      </w:r>
    </w:p>
    <w:p w:rsidR="00096865" w:rsidRPr="00220F38" w:rsidRDefault="00096865" w:rsidP="00EF3662">
      <w:pPr>
        <w:jc w:val="center"/>
        <w:rPr>
          <w:rFonts w:ascii="Sylfaen" w:hAnsi="Sylfaen"/>
          <w:b/>
          <w:iCs/>
          <w:sz w:val="20"/>
          <w:lang w:val="af-ZA"/>
        </w:rPr>
      </w:pPr>
    </w:p>
    <w:p w:rsidR="00096865" w:rsidRPr="00220F38" w:rsidRDefault="00AA0AD8" w:rsidP="00EF3662">
      <w:pPr>
        <w:ind w:firstLine="567"/>
        <w:jc w:val="both"/>
        <w:rPr>
          <w:rFonts w:ascii="Sylfaen" w:hAnsi="Sylfaen" w:cs="Sylfaen"/>
          <w:sz w:val="20"/>
          <w:lang w:val="af-ZA"/>
        </w:rPr>
      </w:pPr>
      <w:r w:rsidRPr="00220F38">
        <w:rPr>
          <w:rFonts w:ascii="Sylfaen" w:hAnsi="Sylfaen"/>
          <w:iCs/>
          <w:sz w:val="20"/>
          <w:lang w:val="es-ES"/>
        </w:rPr>
        <w:t>9</w:t>
      </w:r>
      <w:r w:rsidR="00096865" w:rsidRPr="00220F38">
        <w:rPr>
          <w:rFonts w:ascii="Sylfaen" w:hAnsi="Sylfaen"/>
          <w:iCs/>
          <w:sz w:val="20"/>
          <w:lang w:val="af-ZA"/>
        </w:rPr>
        <w:t xml:space="preserve">.1 </w:t>
      </w:r>
      <w:r w:rsidR="00096865" w:rsidRPr="00220F38">
        <w:rPr>
          <w:rFonts w:ascii="Sylfaen" w:hAnsi="Sylfaen" w:cs="Sylfaen"/>
          <w:sz w:val="20"/>
          <w:lang w:val="ru-RU"/>
        </w:rPr>
        <w:t>Պայմանագիրկնքվումէհանձնաժողովիորոշմանհիմանվրա</w:t>
      </w:r>
      <w:r w:rsidR="00096865" w:rsidRPr="00220F38">
        <w:rPr>
          <w:rFonts w:ascii="Sylfaen" w:hAnsi="Sylfaen" w:cs="Sylfaen"/>
          <w:sz w:val="20"/>
          <w:lang w:val="af-ZA"/>
        </w:rPr>
        <w:t xml:space="preserve">` </w:t>
      </w:r>
      <w:r w:rsidRPr="00220F38">
        <w:rPr>
          <w:rFonts w:ascii="Sylfaen" w:hAnsi="Sylfaen" w:cs="Sylfaen"/>
          <w:sz w:val="20"/>
        </w:rPr>
        <w:t>պ</w:t>
      </w:r>
      <w:r w:rsidR="00096865" w:rsidRPr="00220F38">
        <w:rPr>
          <w:rFonts w:ascii="Sylfaen" w:hAnsi="Sylfaen" w:cs="Sylfaen"/>
          <w:sz w:val="20"/>
          <w:lang w:val="ru-RU"/>
        </w:rPr>
        <w:t>ատվիրատուիկողմից</w:t>
      </w:r>
      <w:r w:rsidR="004D5671" w:rsidRPr="00220F38">
        <w:rPr>
          <w:rFonts w:ascii="Sylfaen" w:hAnsi="Sylfaen" w:cs="Sylfaen"/>
          <w:sz w:val="20"/>
          <w:lang w:val="ru-RU"/>
        </w:rPr>
        <w:t>։</w:t>
      </w:r>
      <w:r w:rsidR="00096865" w:rsidRPr="00220F38">
        <w:rPr>
          <w:rFonts w:ascii="Sylfaen" w:hAnsi="Sylfaen" w:cs="Sylfaen"/>
          <w:sz w:val="20"/>
          <w:lang w:val="ru-RU"/>
        </w:rPr>
        <w:t>Պայմանագիրըկնքվումէգրավոր</w:t>
      </w:r>
      <w:r w:rsidR="00096865" w:rsidRPr="00220F38">
        <w:rPr>
          <w:rFonts w:ascii="Sylfaen" w:hAnsi="Sylfaen" w:cs="Sylfaen"/>
          <w:sz w:val="20"/>
          <w:lang w:val="af-ZA"/>
        </w:rPr>
        <w:t xml:space="preserve">` </w:t>
      </w:r>
      <w:r w:rsidR="00096865" w:rsidRPr="00220F38">
        <w:rPr>
          <w:rFonts w:ascii="Sylfaen" w:hAnsi="Sylfaen" w:cs="Sylfaen"/>
          <w:sz w:val="20"/>
          <w:lang w:val="ru-RU"/>
        </w:rPr>
        <w:t>մեկփաստաթուղթկազմելումիջոցով</w:t>
      </w:r>
      <w:r w:rsidR="004D5671" w:rsidRPr="00220F38">
        <w:rPr>
          <w:rFonts w:ascii="Sylfaen" w:hAnsi="Sylfaen" w:cs="Sylfaen"/>
          <w:sz w:val="20"/>
          <w:lang w:val="ru-RU"/>
        </w:rPr>
        <w:t>։</w:t>
      </w:r>
    </w:p>
    <w:p w:rsidR="00EB6E54" w:rsidRPr="00220F38" w:rsidRDefault="00AA0AD8" w:rsidP="00EF3662">
      <w:pPr>
        <w:ind w:firstLine="567"/>
        <w:jc w:val="both"/>
        <w:rPr>
          <w:rFonts w:ascii="Sylfaen" w:hAnsi="Sylfaen" w:cs="Sylfaen"/>
          <w:sz w:val="20"/>
          <w:lang w:val="af-ZA"/>
        </w:rPr>
      </w:pPr>
      <w:r w:rsidRPr="00220F38">
        <w:rPr>
          <w:rFonts w:ascii="Sylfaen" w:hAnsi="Sylfaen" w:cs="Sylfaen"/>
          <w:sz w:val="20"/>
          <w:lang w:val="af-ZA"/>
        </w:rPr>
        <w:t>9</w:t>
      </w:r>
      <w:r w:rsidR="00096865" w:rsidRPr="00220F38">
        <w:rPr>
          <w:rFonts w:ascii="Sylfaen" w:hAnsi="Sylfaen" w:cs="Sylfaen"/>
          <w:sz w:val="20"/>
          <w:lang w:val="af-ZA"/>
        </w:rPr>
        <w:t xml:space="preserve">.2 </w:t>
      </w:r>
      <w:r w:rsidR="00EB6E54" w:rsidRPr="00220F38">
        <w:rPr>
          <w:rFonts w:ascii="Sylfaen" w:hAnsi="Sylfaen" w:cs="Sylfaen"/>
          <w:sz w:val="20"/>
          <w:lang w:val="ru-RU"/>
        </w:rPr>
        <w:t>Սույնհրավերի</w:t>
      </w:r>
      <w:r w:rsidR="005D3674" w:rsidRPr="00220F38">
        <w:rPr>
          <w:rFonts w:ascii="Sylfaen" w:hAnsi="Sylfaen" w:cs="Sylfaen"/>
          <w:sz w:val="20"/>
          <w:lang w:val="af-ZA"/>
        </w:rPr>
        <w:t>1-</w:t>
      </w:r>
      <w:r w:rsidR="005D3674" w:rsidRPr="00220F38">
        <w:rPr>
          <w:rFonts w:ascii="Sylfaen" w:hAnsi="Sylfaen" w:cs="Sylfaen"/>
          <w:sz w:val="20"/>
        </w:rPr>
        <w:t>ինմասի</w:t>
      </w:r>
      <w:r w:rsidRPr="00220F38">
        <w:rPr>
          <w:rFonts w:ascii="Sylfaen" w:hAnsi="Sylfaen" w:cs="Sylfaen"/>
          <w:sz w:val="20"/>
          <w:lang w:val="af-ZA"/>
        </w:rPr>
        <w:t>8</w:t>
      </w:r>
      <w:r w:rsidR="003717D2" w:rsidRPr="00220F38">
        <w:rPr>
          <w:rFonts w:ascii="Sylfaen" w:hAnsi="Sylfaen" w:cs="Sylfaen"/>
          <w:sz w:val="20"/>
          <w:lang w:val="hy-AM"/>
        </w:rPr>
        <w:t>.</w:t>
      </w:r>
      <w:r w:rsidR="00AB1F10" w:rsidRPr="00220F38">
        <w:rPr>
          <w:rFonts w:ascii="Sylfaen" w:hAnsi="Sylfaen" w:cs="Sylfaen"/>
          <w:sz w:val="20"/>
          <w:lang w:val="af-ZA"/>
        </w:rPr>
        <w:t>2</w:t>
      </w:r>
      <w:r w:rsidR="00AB1F10" w:rsidRPr="00220F38">
        <w:rPr>
          <w:rFonts w:ascii="Sylfaen" w:hAnsi="Sylfaen" w:cs="Sylfaen"/>
          <w:sz w:val="20"/>
          <w:lang w:val="hy-AM"/>
        </w:rPr>
        <w:t>3</w:t>
      </w:r>
      <w:r w:rsidR="00EB6E54" w:rsidRPr="00220F38">
        <w:rPr>
          <w:rFonts w:ascii="Sylfaen" w:hAnsi="Sylfaen" w:cs="Sylfaen"/>
          <w:sz w:val="20"/>
          <w:lang w:val="ru-RU"/>
        </w:rPr>
        <w:t>կետովսահմանվածանգործությանժամկետըլրանալունհաջորդող</w:t>
      </w:r>
      <w:r w:rsidR="00AB1F10" w:rsidRPr="00220F38">
        <w:rPr>
          <w:rFonts w:ascii="Sylfaen" w:hAnsi="Sylfaen" w:cs="Sylfaen"/>
          <w:sz w:val="20"/>
          <w:lang w:val="hy-AM"/>
        </w:rPr>
        <w:t>չորրորդ</w:t>
      </w:r>
      <w:r w:rsidR="00EB6E54" w:rsidRPr="00220F38">
        <w:rPr>
          <w:rFonts w:ascii="Sylfaen" w:hAnsi="Sylfaen" w:cs="Sylfaen"/>
          <w:sz w:val="20"/>
          <w:lang w:val="ru-RU"/>
        </w:rPr>
        <w:t>աշխատանքային</w:t>
      </w:r>
      <w:r w:rsidR="00AB1F10" w:rsidRPr="00220F38">
        <w:rPr>
          <w:rFonts w:ascii="Sylfaen" w:hAnsi="Sylfaen" w:cs="Sylfaen"/>
          <w:sz w:val="20"/>
          <w:lang w:val="hy-AM"/>
        </w:rPr>
        <w:t>օրը</w:t>
      </w:r>
      <w:r w:rsidRPr="00220F38">
        <w:rPr>
          <w:rFonts w:ascii="Sylfaen" w:hAnsi="Sylfaen" w:cs="Sylfaen"/>
          <w:sz w:val="20"/>
        </w:rPr>
        <w:t>պ</w:t>
      </w:r>
      <w:r w:rsidR="00EB6E54" w:rsidRPr="00220F38">
        <w:rPr>
          <w:rFonts w:ascii="Sylfaen" w:hAnsi="Sylfaen" w:cs="Sylfaen"/>
          <w:sz w:val="20"/>
          <w:lang w:val="ru-RU"/>
        </w:rPr>
        <w:t>ատվիրատունծանուցումէընտրված</w:t>
      </w:r>
      <w:r w:rsidR="005457B4" w:rsidRPr="00220F38">
        <w:rPr>
          <w:rFonts w:ascii="Sylfaen" w:hAnsi="Sylfaen" w:cs="Sylfaen"/>
          <w:sz w:val="20"/>
        </w:rPr>
        <w:t>մ</w:t>
      </w:r>
      <w:r w:rsidR="00EB6E54" w:rsidRPr="00220F38">
        <w:rPr>
          <w:rFonts w:ascii="Sylfaen" w:hAnsi="Sylfaen" w:cs="Sylfaen"/>
          <w:sz w:val="20"/>
          <w:lang w:val="ru-RU"/>
        </w:rPr>
        <w:t>ասնակցին</w:t>
      </w:r>
      <w:r w:rsidR="00EB6E54" w:rsidRPr="00220F38">
        <w:rPr>
          <w:rFonts w:ascii="Sylfaen" w:hAnsi="Sylfaen" w:cs="Sylfaen"/>
          <w:sz w:val="20"/>
          <w:lang w:val="af-ZA"/>
        </w:rPr>
        <w:t xml:space="preserve">` </w:t>
      </w:r>
      <w:r w:rsidR="00EB6E54" w:rsidRPr="00220F38">
        <w:rPr>
          <w:rFonts w:ascii="Sylfaen" w:hAnsi="Sylfaen" w:cs="Sylfaen"/>
          <w:sz w:val="20"/>
          <w:lang w:val="ru-RU"/>
        </w:rPr>
        <w:t>ներկայացնելովպայմանագիրկնքելուառաջարկըևպայմանագրինախագիծը</w:t>
      </w:r>
      <w:r w:rsidR="00EB6E54" w:rsidRPr="00220F38">
        <w:rPr>
          <w:rFonts w:ascii="Sylfaen" w:hAnsi="Sylfaen" w:cs="Sylfaen"/>
          <w:sz w:val="20"/>
          <w:lang w:val="af-ZA"/>
        </w:rPr>
        <w:t xml:space="preserve">: </w:t>
      </w:r>
      <w:r w:rsidR="00EB6E54" w:rsidRPr="00220F38">
        <w:rPr>
          <w:rFonts w:ascii="Sylfaen" w:hAnsi="Sylfaen" w:cs="Sylfaen"/>
          <w:sz w:val="20"/>
          <w:lang w:val="ru-RU"/>
        </w:rPr>
        <w:t>Ընդորում</w:t>
      </w:r>
      <w:r w:rsidR="00EB6E54" w:rsidRPr="00220F38">
        <w:rPr>
          <w:rFonts w:ascii="Sylfaen" w:hAnsi="Sylfaen" w:cs="Sylfaen"/>
          <w:sz w:val="20"/>
          <w:lang w:val="af-ZA"/>
        </w:rPr>
        <w:t xml:space="preserve">, </w:t>
      </w:r>
      <w:r w:rsidR="00EB6E54" w:rsidRPr="00220F38">
        <w:rPr>
          <w:rFonts w:ascii="Sylfaen" w:hAnsi="Sylfaen" w:cs="Sylfaen"/>
          <w:sz w:val="20"/>
          <w:lang w:val="ru-RU"/>
        </w:rPr>
        <w:t>պայմանագիրըկարողէկնքվելոչշուտ</w:t>
      </w:r>
      <w:r w:rsidR="00EB6E54" w:rsidRPr="00220F38">
        <w:rPr>
          <w:rFonts w:ascii="Sylfaen" w:hAnsi="Sylfaen" w:cs="Sylfaen"/>
          <w:sz w:val="20"/>
          <w:lang w:val="af-ZA"/>
        </w:rPr>
        <w:t xml:space="preserve">, </w:t>
      </w:r>
      <w:r w:rsidR="00EB6E54" w:rsidRPr="00220F38">
        <w:rPr>
          <w:rFonts w:ascii="Sylfaen" w:hAnsi="Sylfaen" w:cs="Sylfaen"/>
          <w:sz w:val="20"/>
          <w:lang w:val="ru-RU"/>
        </w:rPr>
        <w:t>քանսույնհրավերի</w:t>
      </w:r>
      <w:r w:rsidR="005D3674" w:rsidRPr="00220F38">
        <w:rPr>
          <w:rFonts w:ascii="Sylfaen" w:hAnsi="Sylfaen" w:cs="Sylfaen"/>
          <w:sz w:val="20"/>
          <w:lang w:val="af-ZA"/>
        </w:rPr>
        <w:t>1-</w:t>
      </w:r>
      <w:r w:rsidR="005D3674" w:rsidRPr="00220F38">
        <w:rPr>
          <w:rFonts w:ascii="Sylfaen" w:hAnsi="Sylfaen" w:cs="Sylfaen"/>
          <w:sz w:val="20"/>
        </w:rPr>
        <w:t>ինմասի</w:t>
      </w:r>
      <w:r w:rsidRPr="00220F38">
        <w:rPr>
          <w:rFonts w:ascii="Sylfaen" w:hAnsi="Sylfaen" w:cs="Sylfaen"/>
          <w:sz w:val="20"/>
          <w:lang w:val="af-ZA"/>
        </w:rPr>
        <w:t>8</w:t>
      </w:r>
      <w:r w:rsidR="003717D2" w:rsidRPr="00220F38">
        <w:rPr>
          <w:rFonts w:ascii="Sylfaen" w:hAnsi="Sylfaen" w:cs="Sylfaen"/>
          <w:sz w:val="20"/>
          <w:lang w:val="hy-AM"/>
        </w:rPr>
        <w:t>.</w:t>
      </w:r>
      <w:r w:rsidR="00AB1F10" w:rsidRPr="00220F38">
        <w:rPr>
          <w:rFonts w:ascii="Sylfaen" w:hAnsi="Sylfaen" w:cs="Sylfaen"/>
          <w:sz w:val="20"/>
          <w:lang w:val="hy-AM"/>
        </w:rPr>
        <w:t>23</w:t>
      </w:r>
      <w:r w:rsidR="00EB6E54" w:rsidRPr="00220F38">
        <w:rPr>
          <w:rFonts w:ascii="Sylfaen" w:hAnsi="Sylfaen" w:cs="Sylfaen"/>
          <w:sz w:val="20"/>
          <w:lang w:val="ru-RU"/>
        </w:rPr>
        <w:t>կետովսահմանվածանգործությանժամկետըլրանալուօրվանհաջորդող</w:t>
      </w:r>
      <w:r w:rsidR="00AB1F10" w:rsidRPr="00220F38">
        <w:rPr>
          <w:rFonts w:ascii="Sylfaen" w:hAnsi="Sylfaen" w:cs="Sylfaen"/>
          <w:sz w:val="20"/>
          <w:lang w:val="hy-AM"/>
        </w:rPr>
        <w:t>չորրորդ</w:t>
      </w:r>
      <w:r w:rsidR="00EB6E54" w:rsidRPr="00220F38">
        <w:rPr>
          <w:rFonts w:ascii="Sylfaen" w:hAnsi="Sylfaen" w:cs="Sylfaen"/>
          <w:sz w:val="20"/>
          <w:lang w:val="ru-RU"/>
        </w:rPr>
        <w:t>աշխատանքայինօրը</w:t>
      </w:r>
      <w:r w:rsidR="00EB6E54" w:rsidRPr="00220F38">
        <w:rPr>
          <w:rFonts w:ascii="Sylfaen" w:hAnsi="Sylfaen" w:cs="Sylfaen"/>
          <w:sz w:val="20"/>
          <w:lang w:val="af-ZA"/>
        </w:rPr>
        <w:t>:</w:t>
      </w:r>
    </w:p>
    <w:p w:rsidR="00C52CD8" w:rsidRPr="00220F38" w:rsidRDefault="00AA0AD8" w:rsidP="00EF3662">
      <w:pPr>
        <w:ind w:firstLine="567"/>
        <w:jc w:val="both"/>
        <w:rPr>
          <w:rFonts w:ascii="Sylfaen" w:hAnsi="Sylfaen" w:cs="Sylfaen"/>
          <w:sz w:val="20"/>
          <w:lang w:val="af-ZA"/>
        </w:rPr>
      </w:pPr>
      <w:r w:rsidRPr="00220F38">
        <w:rPr>
          <w:rFonts w:ascii="Sylfaen" w:hAnsi="Sylfaen" w:cs="Sylfaen"/>
          <w:sz w:val="20"/>
          <w:lang w:val="af-ZA"/>
        </w:rPr>
        <w:t>9</w:t>
      </w:r>
      <w:r w:rsidR="003717D2" w:rsidRPr="00220F38">
        <w:rPr>
          <w:rFonts w:ascii="Sylfaen" w:hAnsi="Sylfaen" w:cs="Sylfaen"/>
          <w:sz w:val="20"/>
          <w:lang w:val="hy-AM"/>
        </w:rPr>
        <w:t>.3</w:t>
      </w:r>
      <w:r w:rsidR="00EB6E54" w:rsidRPr="00220F38">
        <w:rPr>
          <w:rFonts w:ascii="Sylfaen" w:hAnsi="Sylfaen" w:cs="Sylfaen"/>
          <w:sz w:val="20"/>
          <w:lang w:val="ru-RU"/>
        </w:rPr>
        <w:t>Ընտրված</w:t>
      </w:r>
      <w:r w:rsidRPr="00220F38">
        <w:rPr>
          <w:rFonts w:ascii="Sylfaen" w:hAnsi="Sylfaen" w:cs="Sylfaen"/>
          <w:sz w:val="20"/>
        </w:rPr>
        <w:t>մ</w:t>
      </w:r>
      <w:r w:rsidR="00EB6E54" w:rsidRPr="00220F38">
        <w:rPr>
          <w:rFonts w:ascii="Sylfaen" w:hAnsi="Sylfaen" w:cs="Sylfaen"/>
          <w:sz w:val="20"/>
          <w:lang w:val="ru-RU"/>
        </w:rPr>
        <w:t>ասնակցինպայմանագիրկնքելուառաջարկըևկնքվելիքպայմանագրինախագիծըհանձնաժողովիքարտուղարըտրամադրումէէլեկտրոնայինեղանակով</w:t>
      </w:r>
      <w:r w:rsidR="00EB6E54" w:rsidRPr="00220F38">
        <w:rPr>
          <w:rFonts w:ascii="Sylfaen" w:hAnsi="Sylfaen" w:cs="Sylfaen"/>
          <w:sz w:val="20"/>
          <w:lang w:val="af-ZA"/>
        </w:rPr>
        <w:t xml:space="preserve">: </w:t>
      </w:r>
    </w:p>
    <w:p w:rsidR="00AB1F10" w:rsidRPr="00220F38" w:rsidRDefault="00AA0AD8" w:rsidP="00AB1F10">
      <w:pPr>
        <w:ind w:firstLine="567"/>
        <w:jc w:val="both"/>
        <w:rPr>
          <w:rFonts w:ascii="Sylfaen" w:hAnsi="Sylfaen" w:cs="Sylfaen"/>
          <w:sz w:val="20"/>
          <w:lang w:val="hy-AM"/>
        </w:rPr>
      </w:pPr>
      <w:r w:rsidRPr="00220F38">
        <w:rPr>
          <w:rFonts w:ascii="Sylfaen" w:hAnsi="Sylfaen" w:cs="Sylfaen"/>
          <w:sz w:val="20"/>
          <w:lang w:val="af-ZA"/>
        </w:rPr>
        <w:t>9</w:t>
      </w:r>
      <w:r w:rsidR="003717D2" w:rsidRPr="00220F38">
        <w:rPr>
          <w:rFonts w:ascii="Sylfaen" w:hAnsi="Sylfaen" w:cs="Sylfaen"/>
          <w:sz w:val="20"/>
          <w:lang w:val="hy-AM"/>
        </w:rPr>
        <w:t>.</w:t>
      </w:r>
      <w:r w:rsidR="008B5E5B" w:rsidRPr="00220F38">
        <w:rPr>
          <w:rFonts w:ascii="Sylfaen" w:hAnsi="Sylfaen" w:cs="Sylfaen"/>
          <w:sz w:val="20"/>
          <w:lang w:val="af-ZA"/>
        </w:rPr>
        <w:t>4</w:t>
      </w:r>
      <w:r w:rsidR="00AB1F10" w:rsidRPr="00220F38">
        <w:rPr>
          <w:rFonts w:ascii="Sylfaen" w:hAnsi="Sylfaen" w:cs="Sylfaen"/>
          <w:sz w:val="20"/>
          <w:lang w:val="hy-AM"/>
        </w:rPr>
        <w:t xml:space="preserve">Եթեընտրվածմասնակիցըպայմանագիրկնքելումասինծանուցումըևպայմանագրինախագիծնստանալուցհետո </w:t>
      </w:r>
      <w:r w:rsidR="00AB1F10" w:rsidRPr="00220F38">
        <w:rPr>
          <w:rFonts w:ascii="Sylfaen" w:hAnsi="Sylfaen" w:cs="Sylfaen"/>
          <w:sz w:val="20"/>
          <w:lang w:val="af-ZA"/>
        </w:rPr>
        <w:t xml:space="preserve">` </w:t>
      </w:r>
      <w:r w:rsidR="00AB1F10" w:rsidRPr="00220F38">
        <w:rPr>
          <w:rFonts w:ascii="Sylfaen" w:hAnsi="Sylfaen" w:cs="Sylfaen"/>
          <w:sz w:val="20"/>
          <w:lang w:val="hy-AM"/>
        </w:rPr>
        <w:t>սույն հրավերի 10</w:t>
      </w:r>
      <w:r w:rsidR="00AB1F10" w:rsidRPr="00220F38">
        <w:rPr>
          <w:sz w:val="20"/>
          <w:lang w:val="hy-AM"/>
        </w:rPr>
        <w:t>․</w:t>
      </w:r>
      <w:r w:rsidR="00AB1F10" w:rsidRPr="00220F38">
        <w:rPr>
          <w:rFonts w:ascii="Sylfaen" w:hAnsi="Sylfaen" w:cs="Sylfaen"/>
          <w:sz w:val="20"/>
          <w:lang w:val="hy-AM"/>
        </w:rPr>
        <w:t xml:space="preserve">1 </w:t>
      </w:r>
      <w:r w:rsidR="00AB1F10" w:rsidRPr="00220F38">
        <w:rPr>
          <w:rFonts w:ascii="Sylfaen" w:hAnsi="Sylfaen" w:cs="GHEA Grapalat"/>
          <w:sz w:val="20"/>
          <w:lang w:val="hy-AM"/>
        </w:rPr>
        <w:t>կետով</w:t>
      </w:r>
      <w:r w:rsidR="00AB1F10" w:rsidRPr="00220F38">
        <w:rPr>
          <w:rFonts w:ascii="Sylfaen" w:hAnsi="Sylfaen" w:cs="Sylfaen"/>
          <w:sz w:val="20"/>
          <w:lang w:val="hy-AM"/>
        </w:rPr>
        <w:t xml:space="preserve"> նախատեսված ժամկետում, իսկ կնքվելիք պայմանագրի նախագծով</w:t>
      </w:r>
      <w:r w:rsidR="00AB1F10" w:rsidRPr="00220F38">
        <w:rPr>
          <w:rFonts w:ascii="Sylfaen" w:hAnsi="Sylfaen" w:cs="Courier New"/>
          <w:sz w:val="20"/>
          <w:lang w:val="hy-AM"/>
        </w:rPr>
        <w:t> </w:t>
      </w:r>
      <w:r w:rsidR="00AB1F10" w:rsidRPr="00220F38">
        <w:rPr>
          <w:rFonts w:ascii="Sylfaen" w:hAnsi="Sylfaen" w:cs="Sylfaen"/>
          <w:sz w:val="20"/>
          <w:lang w:val="hy-AM"/>
        </w:rPr>
        <w:t>կանխավճար նախատեսված լինելու դեպքում՝ 10 աշխատանքային օրվա ընթացքում չիստորագրումպայմանագիրըև</w:t>
      </w:r>
      <w:r w:rsidR="00AB1F10" w:rsidRPr="00220F38">
        <w:rPr>
          <w:rFonts w:ascii="Sylfaen" w:hAnsi="Sylfaen" w:cs="Sylfaen"/>
          <w:sz w:val="20"/>
          <w:lang w:val="af-ZA"/>
        </w:rPr>
        <w:t xml:space="preserve"> պ</w:t>
      </w:r>
      <w:r w:rsidR="00AB1F10" w:rsidRPr="00220F38">
        <w:rPr>
          <w:rFonts w:ascii="Sylfaen" w:hAnsi="Sylfaen" w:cs="Sylfaen"/>
          <w:sz w:val="20"/>
          <w:lang w:val="hy-AM"/>
        </w:rPr>
        <w:t>ատվիրատուիններկայացնում</w:t>
      </w:r>
      <w:r w:rsidR="00AB1F10" w:rsidRPr="00220F38">
        <w:rPr>
          <w:rFonts w:ascii="Sylfaen" w:hAnsi="Sylfaen" w:cs="Sylfaen"/>
          <w:sz w:val="20"/>
          <w:lang w:val="af-ZA"/>
        </w:rPr>
        <w:t xml:space="preserve"> որակավորման և </w:t>
      </w:r>
      <w:r w:rsidR="00AB1F10" w:rsidRPr="00220F38">
        <w:rPr>
          <w:rFonts w:ascii="Sylfaen" w:hAnsi="Sylfaen" w:cs="Sylfaen"/>
          <w:sz w:val="20"/>
          <w:lang w:val="hy-AM"/>
        </w:rPr>
        <w:t>պայմանագրիապահովումները</w:t>
      </w:r>
      <w:r w:rsidR="00AB1F10" w:rsidRPr="00220F38">
        <w:rPr>
          <w:rFonts w:ascii="Sylfaen" w:hAnsi="Sylfaen" w:cs="Sylfaen"/>
          <w:sz w:val="20"/>
          <w:lang w:val="af-ZA"/>
        </w:rPr>
        <w:t>,</w:t>
      </w:r>
      <w:r w:rsidR="00AB1F10" w:rsidRPr="00220F38">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ապահովումը,ապա նա զրկվում է պայմանագիրը ստորագրելու իրավունքից։</w:t>
      </w:r>
    </w:p>
    <w:p w:rsidR="000313A6" w:rsidRPr="00220F38" w:rsidRDefault="000313A6" w:rsidP="00EF3662">
      <w:pPr>
        <w:ind w:firstLine="567"/>
        <w:jc w:val="both"/>
        <w:rPr>
          <w:rFonts w:ascii="Sylfaen" w:hAnsi="Sylfaen" w:cs="Sylfaen"/>
          <w:sz w:val="20"/>
          <w:lang w:val="af-ZA"/>
        </w:rPr>
      </w:pPr>
      <w:r w:rsidRPr="00220F38">
        <w:rPr>
          <w:rFonts w:ascii="Sylfaen" w:hAnsi="Sylfaen" w:cs="Sylfaen"/>
          <w:sz w:val="20"/>
          <w:lang w:val="hy-AM"/>
        </w:rPr>
        <w:t xml:space="preserve">Ընդորումընտրված մասնակցի կողմից հաստատված պայմանագրի նախագիծը </w:t>
      </w:r>
      <w:r w:rsidR="00A6756D" w:rsidRPr="00220F38">
        <w:rPr>
          <w:rFonts w:ascii="Sylfaen" w:hAnsi="Sylfaen" w:cs="Sylfaen"/>
          <w:sz w:val="20"/>
          <w:lang w:val="hy-AM"/>
        </w:rPr>
        <w:t>պ</w:t>
      </w:r>
      <w:r w:rsidRPr="00220F38">
        <w:rPr>
          <w:rFonts w:ascii="Sylfaen" w:hAnsi="Sylfaen" w:cs="Sylfaen"/>
          <w:sz w:val="20"/>
          <w:lang w:val="hy-AM"/>
        </w:rPr>
        <w:t xml:space="preserve">ատվիրատուին ներկայացվում է գրավոր և դրա ներկայացման գրությունը հաշվառվում է </w:t>
      </w:r>
      <w:r w:rsidR="00A6756D" w:rsidRPr="00220F38">
        <w:rPr>
          <w:rFonts w:ascii="Sylfaen" w:hAnsi="Sylfaen" w:cs="Sylfaen"/>
          <w:sz w:val="20"/>
          <w:lang w:val="hy-AM"/>
        </w:rPr>
        <w:t>պ</w:t>
      </w:r>
      <w:r w:rsidRPr="00220F38">
        <w:rPr>
          <w:rFonts w:ascii="Sylfaen" w:hAnsi="Sylfaen" w:cs="Sylfaen"/>
          <w:sz w:val="20"/>
          <w:lang w:val="hy-AM"/>
        </w:rPr>
        <w:t>ատվիրատուի փաստաթղթաշրջանառ</w:t>
      </w:r>
      <w:r w:rsidR="005F7C1D" w:rsidRPr="00220F38">
        <w:rPr>
          <w:rFonts w:ascii="Sylfaen" w:hAnsi="Sylfaen" w:cs="Sylfaen"/>
          <w:sz w:val="20"/>
          <w:lang w:val="hy-AM"/>
        </w:rPr>
        <w:t>ության համակարգում:  Պա</w:t>
      </w:r>
      <w:r w:rsidRPr="00220F38">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220F38">
        <w:rPr>
          <w:rFonts w:ascii="Sylfaen" w:hAnsi="Sylfaen" w:cs="Sylfaen"/>
          <w:sz w:val="20"/>
          <w:lang w:val="hy-AM"/>
        </w:rPr>
        <w:t>ևհաստատմանըհաջորդողաշխատանքայինօրըուղեկցողգրությամբտրամադրվումէընտրվածմասնակցին</w:t>
      </w:r>
      <w:r w:rsidRPr="00220F38">
        <w:rPr>
          <w:rFonts w:ascii="Sylfaen" w:hAnsi="Sylfaen" w:cs="Sylfaen"/>
          <w:sz w:val="20"/>
          <w:lang w:val="hy-AM"/>
        </w:rPr>
        <w:t>:</w:t>
      </w:r>
    </w:p>
    <w:p w:rsidR="00D612BC" w:rsidRPr="00220F38" w:rsidRDefault="00AA0AD8" w:rsidP="00EF3662">
      <w:pPr>
        <w:pStyle w:val="a3"/>
        <w:spacing w:line="240" w:lineRule="auto"/>
        <w:ind w:firstLine="567"/>
        <w:rPr>
          <w:rFonts w:ascii="Sylfaen" w:hAnsi="Sylfaen" w:cs="Sylfaen"/>
          <w:i w:val="0"/>
          <w:szCs w:val="24"/>
          <w:lang w:val="af-ZA"/>
        </w:rPr>
      </w:pPr>
      <w:r w:rsidRPr="00220F38">
        <w:rPr>
          <w:rFonts w:ascii="Sylfaen" w:hAnsi="Sylfaen" w:cs="Sylfaen"/>
          <w:i w:val="0"/>
          <w:szCs w:val="24"/>
          <w:lang w:val="af-ZA"/>
        </w:rPr>
        <w:t>9</w:t>
      </w:r>
      <w:r w:rsidR="00D17258" w:rsidRPr="00220F38">
        <w:rPr>
          <w:rFonts w:ascii="Sylfaen" w:hAnsi="Sylfaen" w:cs="Sylfaen"/>
          <w:i w:val="0"/>
          <w:szCs w:val="24"/>
          <w:lang w:val="af-ZA"/>
        </w:rPr>
        <w:t>.</w:t>
      </w:r>
      <w:r w:rsidR="00C52CD8" w:rsidRPr="00220F38">
        <w:rPr>
          <w:rFonts w:ascii="Sylfaen" w:hAnsi="Sylfaen" w:cs="Sylfaen"/>
          <w:i w:val="0"/>
          <w:szCs w:val="24"/>
          <w:lang w:val="af-ZA"/>
        </w:rPr>
        <w:t xml:space="preserve">5 </w:t>
      </w:r>
      <w:r w:rsidR="00096865" w:rsidRPr="00220F38">
        <w:rPr>
          <w:rFonts w:ascii="Sylfaen" w:hAnsi="Sylfaen" w:cs="Sylfaen"/>
          <w:i w:val="0"/>
          <w:szCs w:val="24"/>
          <w:lang w:val="ru-RU"/>
        </w:rPr>
        <w:t>Մինչևսույնհրավերի</w:t>
      </w:r>
      <w:r w:rsidR="00447FFD" w:rsidRPr="00220F38">
        <w:rPr>
          <w:rFonts w:ascii="Sylfaen" w:hAnsi="Sylfaen" w:cs="Sylfaen"/>
          <w:i w:val="0"/>
          <w:szCs w:val="24"/>
          <w:lang w:val="af-ZA"/>
        </w:rPr>
        <w:t xml:space="preserve">1-ին մասի </w:t>
      </w:r>
      <w:r w:rsidR="00A6756D" w:rsidRPr="00220F38">
        <w:rPr>
          <w:rFonts w:ascii="Sylfaen" w:hAnsi="Sylfaen" w:cs="Sylfaen"/>
          <w:i w:val="0"/>
          <w:szCs w:val="24"/>
          <w:lang w:val="af-ZA"/>
        </w:rPr>
        <w:t>9</w:t>
      </w:r>
      <w:r w:rsidR="005B1DD6" w:rsidRPr="00220F38">
        <w:rPr>
          <w:rFonts w:ascii="Sylfaen" w:hAnsi="Sylfaen" w:cs="Sylfaen"/>
          <w:i w:val="0"/>
          <w:szCs w:val="24"/>
          <w:lang w:val="hy-AM"/>
        </w:rPr>
        <w:t>.</w:t>
      </w:r>
      <w:r w:rsidR="00C52CD8" w:rsidRPr="00220F38">
        <w:rPr>
          <w:rFonts w:ascii="Sylfaen" w:hAnsi="Sylfaen" w:cs="Sylfaen"/>
          <w:i w:val="0"/>
          <w:szCs w:val="24"/>
          <w:lang w:val="af-ZA"/>
        </w:rPr>
        <w:t>4</w:t>
      </w:r>
      <w:r w:rsidR="00096865" w:rsidRPr="00220F38">
        <w:rPr>
          <w:rFonts w:ascii="Sylfaen" w:hAnsi="Sylfaen" w:cs="Sylfaen"/>
          <w:i w:val="0"/>
          <w:szCs w:val="24"/>
          <w:lang w:val="ru-RU"/>
        </w:rPr>
        <w:t>կետովնախատեսվածժամկետիավարտը</w:t>
      </w:r>
      <w:r w:rsidR="00096865" w:rsidRPr="00220F38">
        <w:rPr>
          <w:rFonts w:ascii="Sylfaen" w:hAnsi="Sylfaen" w:cs="Sylfaen"/>
          <w:i w:val="0"/>
          <w:szCs w:val="24"/>
          <w:lang w:val="af-ZA"/>
        </w:rPr>
        <w:t xml:space="preserve">, </w:t>
      </w:r>
      <w:r w:rsidR="00096865" w:rsidRPr="00220F38">
        <w:rPr>
          <w:rFonts w:ascii="Sylfaen" w:hAnsi="Sylfaen" w:cs="Sylfaen"/>
          <w:i w:val="0"/>
          <w:szCs w:val="24"/>
          <w:lang w:val="ru-RU"/>
        </w:rPr>
        <w:t>կողմերիհամաձայնությամբ</w:t>
      </w:r>
      <w:r w:rsidR="00096865" w:rsidRPr="00220F38">
        <w:rPr>
          <w:rFonts w:ascii="Sylfaen" w:hAnsi="Sylfaen" w:cs="Sylfaen"/>
          <w:i w:val="0"/>
          <w:szCs w:val="24"/>
          <w:lang w:val="af-ZA"/>
        </w:rPr>
        <w:t xml:space="preserve">, </w:t>
      </w:r>
      <w:r w:rsidR="00096865" w:rsidRPr="00220F38">
        <w:rPr>
          <w:rFonts w:ascii="Sylfaen" w:hAnsi="Sylfaen" w:cs="Sylfaen"/>
          <w:i w:val="0"/>
          <w:szCs w:val="24"/>
          <w:lang w:val="ru-RU"/>
        </w:rPr>
        <w:t>կարողենպայմանագրինախագծումկատարվելփոփոխություններ</w:t>
      </w:r>
      <w:r w:rsidR="00096865" w:rsidRPr="00220F38">
        <w:rPr>
          <w:rFonts w:ascii="Sylfaen" w:hAnsi="Sylfaen" w:cs="Sylfaen"/>
          <w:i w:val="0"/>
          <w:szCs w:val="24"/>
          <w:lang w:val="af-ZA"/>
        </w:rPr>
        <w:t xml:space="preserve">, </w:t>
      </w:r>
      <w:r w:rsidR="00096865" w:rsidRPr="00220F38">
        <w:rPr>
          <w:rFonts w:ascii="Sylfaen" w:hAnsi="Sylfaen" w:cs="Sylfaen"/>
          <w:i w:val="0"/>
          <w:szCs w:val="24"/>
          <w:lang w:val="ru-RU"/>
        </w:rPr>
        <w:t>սակայնդրանքչենկարողհանգեցնելգնմանառարկայիբնութագրերիփոփոխմանը</w:t>
      </w:r>
      <w:r w:rsidR="00096865" w:rsidRPr="00220F38">
        <w:rPr>
          <w:rFonts w:ascii="Sylfaen" w:hAnsi="Sylfaen" w:cs="Sylfaen"/>
          <w:i w:val="0"/>
          <w:szCs w:val="24"/>
          <w:lang w:val="af-ZA"/>
        </w:rPr>
        <w:t xml:space="preserve">, </w:t>
      </w:r>
      <w:r w:rsidR="00AB1F10" w:rsidRPr="00220F38">
        <w:rPr>
          <w:rFonts w:ascii="Sylfaen" w:hAnsi="Sylfaen" w:cs="Sylfaen"/>
          <w:i w:val="0"/>
          <w:szCs w:val="24"/>
          <w:lang w:val="hy-AM"/>
        </w:rPr>
        <w:t>կանխավճարի չափի կամ</w:t>
      </w:r>
      <w:r w:rsidR="00096865" w:rsidRPr="00220F38">
        <w:rPr>
          <w:rFonts w:ascii="Sylfaen" w:hAnsi="Sylfaen" w:cs="Sylfaen"/>
          <w:i w:val="0"/>
          <w:szCs w:val="24"/>
          <w:lang w:val="ru-RU"/>
        </w:rPr>
        <w:t>ընտրվածմասնակցիառաջարկածգնիավելացմանը</w:t>
      </w:r>
      <w:r w:rsidR="004D5671" w:rsidRPr="00220F38">
        <w:rPr>
          <w:rFonts w:ascii="Sylfaen" w:hAnsi="Sylfaen" w:cs="Sylfaen"/>
          <w:i w:val="0"/>
          <w:szCs w:val="24"/>
          <w:lang w:val="ru-RU"/>
        </w:rPr>
        <w:t>։</w:t>
      </w:r>
    </w:p>
    <w:p w:rsidR="00096865" w:rsidRPr="00220F38" w:rsidRDefault="00096865" w:rsidP="00EF3662">
      <w:pPr>
        <w:jc w:val="center"/>
        <w:rPr>
          <w:rFonts w:ascii="Sylfaen" w:hAnsi="Sylfaen"/>
          <w:b/>
          <w:iCs/>
          <w:sz w:val="20"/>
          <w:lang w:val="af-ZA"/>
        </w:rPr>
      </w:pPr>
    </w:p>
    <w:p w:rsidR="004F1B18" w:rsidRPr="00220F38" w:rsidRDefault="004F1B18" w:rsidP="00EF3662">
      <w:pPr>
        <w:jc w:val="center"/>
        <w:rPr>
          <w:rFonts w:ascii="Sylfaen" w:hAnsi="Sylfaen"/>
          <w:b/>
          <w:iCs/>
          <w:sz w:val="20"/>
          <w:lang w:val="af-ZA"/>
        </w:rPr>
      </w:pPr>
    </w:p>
    <w:p w:rsidR="00096865" w:rsidRPr="00220F38" w:rsidRDefault="00030D40" w:rsidP="00EF3662">
      <w:pPr>
        <w:jc w:val="center"/>
        <w:rPr>
          <w:rFonts w:ascii="Sylfaen" w:hAnsi="Sylfaen" w:cs="Arial"/>
          <w:b/>
          <w:iCs/>
          <w:sz w:val="20"/>
          <w:lang w:val="af-ZA"/>
        </w:rPr>
      </w:pPr>
      <w:r w:rsidRPr="00220F38">
        <w:rPr>
          <w:rFonts w:ascii="Sylfaen" w:hAnsi="Sylfaen"/>
          <w:b/>
          <w:iCs/>
          <w:sz w:val="20"/>
          <w:lang w:val="af-ZA"/>
        </w:rPr>
        <w:t>10</w:t>
      </w:r>
      <w:r w:rsidR="008D5016" w:rsidRPr="00220F38">
        <w:rPr>
          <w:rFonts w:ascii="Sylfaen" w:hAnsi="Sylfaen"/>
          <w:b/>
          <w:iCs/>
          <w:sz w:val="20"/>
          <w:lang w:val="af-ZA"/>
        </w:rPr>
        <w:t xml:space="preserve">. </w:t>
      </w:r>
      <w:r w:rsidR="00E2245F" w:rsidRPr="00220F38">
        <w:rPr>
          <w:rFonts w:ascii="Sylfaen" w:hAnsi="Sylfaen" w:cs="Sylfaen"/>
          <w:b/>
          <w:iCs/>
          <w:sz w:val="20"/>
          <w:lang w:val="hy-AM"/>
        </w:rPr>
        <w:t>ՈՐԱԿԱՎՈՐՄԱՆԵՎ</w:t>
      </w:r>
      <w:r w:rsidR="008D5016" w:rsidRPr="00220F38">
        <w:rPr>
          <w:rFonts w:ascii="Sylfaen" w:hAnsi="Sylfaen" w:cs="Sylfaen"/>
          <w:b/>
          <w:iCs/>
          <w:sz w:val="20"/>
          <w:lang w:val="af-ZA"/>
        </w:rPr>
        <w:t>ՊԱՅՄԱՆԱԳՐԻԱՊԱՀՈՎՈՒՄ</w:t>
      </w:r>
      <w:r w:rsidR="00E2245F" w:rsidRPr="00220F38">
        <w:rPr>
          <w:rFonts w:ascii="Sylfaen" w:hAnsi="Sylfaen" w:cs="Sylfaen"/>
          <w:b/>
          <w:iCs/>
          <w:sz w:val="20"/>
          <w:lang w:val="hy-AM"/>
        </w:rPr>
        <w:t>ՆԵՐ</w:t>
      </w:r>
      <w:r w:rsidR="008D5016" w:rsidRPr="00220F38">
        <w:rPr>
          <w:rFonts w:ascii="Sylfaen" w:hAnsi="Sylfaen" w:cs="Sylfaen"/>
          <w:b/>
          <w:iCs/>
          <w:sz w:val="20"/>
          <w:lang w:val="af-ZA"/>
        </w:rPr>
        <w:t>Ը</w:t>
      </w:r>
    </w:p>
    <w:p w:rsidR="00096865" w:rsidRPr="00220F38" w:rsidRDefault="00096865" w:rsidP="00EF3662">
      <w:pPr>
        <w:jc w:val="center"/>
        <w:rPr>
          <w:rFonts w:ascii="Sylfaen" w:hAnsi="Sylfaen"/>
          <w:b/>
          <w:iCs/>
          <w:sz w:val="20"/>
          <w:lang w:val="af-ZA"/>
        </w:rPr>
      </w:pPr>
    </w:p>
    <w:p w:rsidR="00B004E0" w:rsidRPr="00220F38" w:rsidRDefault="00030D40" w:rsidP="00781235">
      <w:pPr>
        <w:ind w:firstLine="567"/>
        <w:jc w:val="both"/>
        <w:rPr>
          <w:rFonts w:ascii="Sylfaen" w:hAnsi="Sylfaen" w:cs="Sylfaen"/>
          <w:sz w:val="20"/>
          <w:vertAlign w:val="superscript"/>
          <w:lang w:val="hy-AM"/>
        </w:rPr>
      </w:pPr>
      <w:r w:rsidRPr="00220F38">
        <w:rPr>
          <w:rFonts w:ascii="Sylfaen" w:hAnsi="Sylfaen"/>
          <w:iCs/>
          <w:sz w:val="20"/>
          <w:lang w:val="af-ZA"/>
        </w:rPr>
        <w:t>10</w:t>
      </w:r>
      <w:r w:rsidR="00096865" w:rsidRPr="00220F38">
        <w:rPr>
          <w:rFonts w:ascii="Sylfaen" w:hAnsi="Sylfaen"/>
          <w:iCs/>
          <w:sz w:val="20"/>
          <w:lang w:val="af-ZA"/>
        </w:rPr>
        <w:t>.</w:t>
      </w:r>
      <w:r w:rsidR="00096865" w:rsidRPr="00220F38">
        <w:rPr>
          <w:rFonts w:ascii="Sylfaen" w:hAnsi="Sylfaen" w:cs="Sylfaen"/>
          <w:sz w:val="20"/>
          <w:lang w:val="af-ZA"/>
        </w:rPr>
        <w:t xml:space="preserve">1 </w:t>
      </w:r>
      <w:r w:rsidR="00BE198C" w:rsidRPr="00220F38">
        <w:rPr>
          <w:rFonts w:ascii="Sylfaen" w:hAnsi="Sylfaen" w:cs="Sylfaen"/>
          <w:sz w:val="20"/>
          <w:lang w:val="hy-AM"/>
        </w:rPr>
        <w:t>Որակավորմանևպ</w:t>
      </w:r>
      <w:r w:rsidR="00BE198C" w:rsidRPr="00220F38">
        <w:rPr>
          <w:rFonts w:ascii="Sylfaen" w:hAnsi="Sylfaen" w:cs="Sylfaen"/>
          <w:sz w:val="20"/>
          <w:lang w:val="ru-RU"/>
        </w:rPr>
        <w:t>այմանագրիապահովում</w:t>
      </w:r>
      <w:r w:rsidR="00BE198C" w:rsidRPr="00220F38">
        <w:rPr>
          <w:rFonts w:ascii="Sylfaen" w:hAnsi="Sylfaen" w:cs="Sylfaen"/>
          <w:sz w:val="20"/>
          <w:lang w:val="hy-AM"/>
        </w:rPr>
        <w:t>ները</w:t>
      </w:r>
      <w:r w:rsidR="00BE198C" w:rsidRPr="00220F38">
        <w:rPr>
          <w:rFonts w:ascii="Sylfaen" w:hAnsi="Sylfaen" w:cs="Sylfaen"/>
          <w:sz w:val="20"/>
          <w:lang w:val="ru-RU"/>
        </w:rPr>
        <w:t>ներկայացնելուպահանջիհիմանվրա</w:t>
      </w:r>
      <w:r w:rsidR="00BE198C" w:rsidRPr="00220F38">
        <w:rPr>
          <w:rFonts w:ascii="Sylfaen" w:hAnsi="Sylfaen" w:cs="Sylfaen"/>
          <w:sz w:val="20"/>
          <w:lang w:val="af-ZA"/>
        </w:rPr>
        <w:t xml:space="preserve">, </w:t>
      </w:r>
      <w:r w:rsidR="00BE198C" w:rsidRPr="00220F38">
        <w:rPr>
          <w:rFonts w:ascii="Sylfaen" w:hAnsi="Sylfaen" w:cs="Sylfaen"/>
          <w:sz w:val="20"/>
          <w:lang w:val="ru-RU"/>
        </w:rPr>
        <w:t>այնստանալուօրվանից</w:t>
      </w:r>
      <w:r w:rsidR="00226C61" w:rsidRPr="00220F38">
        <w:rPr>
          <w:rFonts w:ascii="Sylfaen" w:hAnsi="Sylfaen" w:cs="Sylfaen"/>
          <w:sz w:val="20"/>
          <w:lang w:val="hy-AM"/>
        </w:rPr>
        <w:t xml:space="preserve"> հետո</w:t>
      </w:r>
      <w:r w:rsidR="00BE198C" w:rsidRPr="00220F38">
        <w:rPr>
          <w:rFonts w:ascii="Sylfaen" w:hAnsi="Sylfaen" w:cs="Sylfaen"/>
          <w:sz w:val="20"/>
          <w:lang w:val="hy-AM"/>
        </w:rPr>
        <w:t xml:space="preserve">5 </w:t>
      </w:r>
      <w:r w:rsidR="00BE198C" w:rsidRPr="00220F38">
        <w:rPr>
          <w:rFonts w:ascii="Sylfaen" w:hAnsi="Sylfaen" w:cs="Sylfaen"/>
          <w:sz w:val="20"/>
          <w:lang w:val="af-ZA"/>
        </w:rPr>
        <w:t xml:space="preserve">աշխատանքային </w:t>
      </w:r>
      <w:r w:rsidR="00BE198C" w:rsidRPr="00220F38">
        <w:rPr>
          <w:rFonts w:ascii="Sylfaen" w:hAnsi="Sylfaen" w:cs="Sylfaen"/>
          <w:sz w:val="20"/>
          <w:lang w:val="ru-RU"/>
        </w:rPr>
        <w:t>օրվաընթացքում</w:t>
      </w:r>
      <w:r w:rsidR="00BE198C" w:rsidRPr="00220F38">
        <w:rPr>
          <w:rFonts w:ascii="Sylfaen" w:hAnsi="Sylfaen" w:cs="Sylfaen"/>
          <w:sz w:val="20"/>
          <w:lang w:val="af-ZA"/>
        </w:rPr>
        <w:t xml:space="preserve">, </w:t>
      </w:r>
      <w:r w:rsidR="00BE198C" w:rsidRPr="00220F38">
        <w:rPr>
          <w:rFonts w:ascii="Sylfaen" w:hAnsi="Sylfaen" w:cs="Sylfaen"/>
          <w:sz w:val="20"/>
          <w:lang w:val="ru-RU"/>
        </w:rPr>
        <w:t>ընտրվածմասնակիցըպարտավորէներկայացնել</w:t>
      </w:r>
      <w:r w:rsidR="00BE198C" w:rsidRPr="00220F38">
        <w:rPr>
          <w:rFonts w:ascii="Sylfaen" w:hAnsi="Sylfaen" w:cs="Sylfaen"/>
          <w:sz w:val="20"/>
          <w:lang w:val="hy-AM"/>
        </w:rPr>
        <w:t>որակավորմանև</w:t>
      </w:r>
      <w:r w:rsidR="00BE198C" w:rsidRPr="00220F38">
        <w:rPr>
          <w:rFonts w:ascii="Sylfaen" w:hAnsi="Sylfaen" w:cs="Sylfaen"/>
          <w:sz w:val="20"/>
          <w:lang w:val="ru-RU"/>
        </w:rPr>
        <w:t>պայմանագրիապահովում</w:t>
      </w:r>
      <w:r w:rsidR="00BE198C" w:rsidRPr="00220F38">
        <w:rPr>
          <w:rFonts w:ascii="Sylfaen" w:hAnsi="Sylfaen" w:cs="Sylfaen"/>
          <w:sz w:val="20"/>
          <w:lang w:val="hy-AM"/>
        </w:rPr>
        <w:t>ներ</w:t>
      </w:r>
      <w:r w:rsidR="00BE198C" w:rsidRPr="00220F38">
        <w:rPr>
          <w:rFonts w:ascii="Sylfaen" w:hAnsi="Sylfaen" w:cs="Sylfaen"/>
          <w:sz w:val="20"/>
          <w:lang w:val="ru-RU"/>
        </w:rPr>
        <w:t>։</w:t>
      </w:r>
      <w:r w:rsidR="00BE198C" w:rsidRPr="00220F38">
        <w:rPr>
          <w:rFonts w:ascii="Sylfaen" w:hAnsi="Sylfaen" w:cs="Sylfaen"/>
          <w:sz w:val="20"/>
          <w:lang w:val="hy-AM"/>
        </w:rPr>
        <w:t>Ընտրվածմասնակցիհետպայմանագիրկնքվումէ</w:t>
      </w:r>
      <w:r w:rsidR="00BE198C" w:rsidRPr="00220F38">
        <w:rPr>
          <w:rFonts w:ascii="Sylfaen" w:hAnsi="Sylfaen" w:cs="Sylfaen"/>
          <w:sz w:val="20"/>
          <w:lang w:val="af-ZA"/>
        </w:rPr>
        <w:t xml:space="preserve">, </w:t>
      </w:r>
      <w:r w:rsidR="00BE198C" w:rsidRPr="00220F38">
        <w:rPr>
          <w:rFonts w:ascii="Sylfaen" w:hAnsi="Sylfaen" w:cs="Sylfaen"/>
          <w:sz w:val="20"/>
          <w:lang w:val="hy-AM"/>
        </w:rPr>
        <w:t xml:space="preserve">եթեվերջինսներկայացնումէորակավորման ևպայմանագրի </w:t>
      </w:r>
      <w:r w:rsidR="00BE198C" w:rsidRPr="00220F38">
        <w:rPr>
          <w:rFonts w:ascii="Sylfaen" w:hAnsi="Sylfaen" w:cs="Sylfaen"/>
          <w:sz w:val="20"/>
          <w:lang w:val="af-ZA"/>
        </w:rPr>
        <w:t>(</w:t>
      </w:r>
      <w:r w:rsidR="00BE198C" w:rsidRPr="00220F38">
        <w:rPr>
          <w:rFonts w:ascii="Sylfaen" w:hAnsi="Sylfaen" w:cs="Sylfaen"/>
          <w:sz w:val="20"/>
          <w:lang w:val="hy-AM"/>
        </w:rPr>
        <w:t>կանխավճարի</w:t>
      </w:r>
      <w:r w:rsidR="00BE198C" w:rsidRPr="00220F38">
        <w:rPr>
          <w:rFonts w:ascii="Sylfaen" w:hAnsi="Sylfaen" w:cs="Sylfaen"/>
          <w:sz w:val="20"/>
          <w:lang w:val="af-ZA"/>
        </w:rPr>
        <w:t xml:space="preserve">) </w:t>
      </w:r>
      <w:r w:rsidR="00BE198C" w:rsidRPr="00220F38">
        <w:rPr>
          <w:rFonts w:ascii="Sylfaen" w:hAnsi="Sylfaen" w:cs="Sylfaen"/>
          <w:sz w:val="20"/>
          <w:lang w:val="hy-AM"/>
        </w:rPr>
        <w:t xml:space="preserve"> ապահովումները:</w:t>
      </w:r>
    </w:p>
    <w:p w:rsidR="00781235" w:rsidRPr="00220F38" w:rsidRDefault="00AD6D6A" w:rsidP="00781235">
      <w:pPr>
        <w:ind w:firstLine="567"/>
        <w:jc w:val="both"/>
        <w:rPr>
          <w:rFonts w:ascii="Sylfaen" w:hAnsi="Sylfaen" w:cs="Sylfaen"/>
          <w:sz w:val="20"/>
          <w:lang w:val="af-ZA"/>
        </w:rPr>
      </w:pPr>
      <w:r w:rsidRPr="00220F38">
        <w:rPr>
          <w:rFonts w:ascii="Sylfaen" w:hAnsi="Sylfaen" w:cs="Sylfaen"/>
          <w:sz w:val="20"/>
          <w:lang w:val="hy-AM"/>
        </w:rPr>
        <w:t>10.2</w:t>
      </w:r>
      <w:r w:rsidR="00781235" w:rsidRPr="00220F38">
        <w:rPr>
          <w:rFonts w:ascii="Sylfaen" w:hAnsi="Sylfaen" w:cs="Sylfaen"/>
          <w:sz w:val="20"/>
          <w:lang w:val="hy-AM"/>
        </w:rPr>
        <w:t>Որակավորմանապահովմանչափըհավասարէ</w:t>
      </w:r>
      <w:r w:rsidR="00BE198C" w:rsidRPr="00220F38">
        <w:rPr>
          <w:rFonts w:ascii="Sylfaen" w:hAnsi="Sylfaen" w:cs="Sylfaen"/>
          <w:sz w:val="20"/>
          <w:lang w:val="hy-AM"/>
        </w:rPr>
        <w:t>սույն ընթացակարգի շրջանակում գնվելիք ծառայությունների գնման գնի</w:t>
      </w:r>
      <w:r w:rsidR="00FC415D" w:rsidRPr="00220F38">
        <w:rPr>
          <w:rFonts w:ascii="Sylfaen" w:hAnsi="Sylfaen" w:cs="Sylfaen"/>
          <w:sz w:val="20"/>
          <w:lang w:val="hy-AM"/>
        </w:rPr>
        <w:t>տասնհինգ տոկոսին</w:t>
      </w:r>
      <w:r w:rsidR="00781235" w:rsidRPr="00220F38">
        <w:rPr>
          <w:rFonts w:ascii="Sylfaen" w:hAnsi="Sylfaen" w:cs="Sylfaen"/>
          <w:sz w:val="20"/>
          <w:lang w:val="af-ZA"/>
        </w:rPr>
        <w:t xml:space="preserve">: </w:t>
      </w:r>
      <w:r w:rsidR="00781235" w:rsidRPr="00220F38">
        <w:rPr>
          <w:rFonts w:ascii="Sylfaen" w:hAnsi="Sylfaen" w:cs="Sylfaen"/>
          <w:sz w:val="20"/>
          <w:lang w:val="hy-AM"/>
        </w:rPr>
        <w:t>Որակավորմանապահովումըներկայացվումէ</w:t>
      </w:r>
      <w:r w:rsidR="00FC415D" w:rsidRPr="00220F38">
        <w:rPr>
          <w:rFonts w:ascii="Sylfaen" w:hAnsi="Sylfaen" w:cs="Sylfaen"/>
          <w:sz w:val="20"/>
          <w:lang w:val="hy-AM"/>
        </w:rPr>
        <w:t>տուժանքի</w:t>
      </w:r>
      <w:r w:rsidR="00FC415D" w:rsidRPr="00220F38">
        <w:rPr>
          <w:rFonts w:ascii="Sylfaen" w:hAnsi="Sylfaen" w:cs="Sylfaen"/>
          <w:sz w:val="20"/>
          <w:lang w:val="af-ZA"/>
        </w:rPr>
        <w:t xml:space="preserve"> (</w:t>
      </w:r>
      <w:r w:rsidR="00FC415D" w:rsidRPr="00220F38">
        <w:rPr>
          <w:rFonts w:ascii="Sylfaen" w:hAnsi="Sylfaen" w:cs="Sylfaen"/>
          <w:sz w:val="20"/>
          <w:lang w:val="hy-AM"/>
        </w:rPr>
        <w:t>հավելված</w:t>
      </w:r>
      <w:r w:rsidR="00FC415D" w:rsidRPr="00220F38">
        <w:rPr>
          <w:rFonts w:ascii="Sylfaen" w:hAnsi="Sylfaen" w:cs="Sylfaen"/>
          <w:sz w:val="20"/>
          <w:lang w:val="af-ZA"/>
        </w:rPr>
        <w:t xml:space="preserve"> 4</w:t>
      </w:r>
      <w:r w:rsidR="00FC415D" w:rsidRPr="00220F38">
        <w:rPr>
          <w:sz w:val="20"/>
          <w:lang w:val="af-ZA"/>
        </w:rPr>
        <w:t>․</w:t>
      </w:r>
      <w:r w:rsidR="00FC415D" w:rsidRPr="00220F38">
        <w:rPr>
          <w:rFonts w:ascii="Sylfaen" w:hAnsi="Sylfaen" w:cs="Sylfaen"/>
          <w:sz w:val="20"/>
          <w:lang w:val="af-ZA"/>
        </w:rPr>
        <w:t xml:space="preserve">2)  </w:t>
      </w:r>
      <w:r w:rsidR="00FC415D" w:rsidRPr="00220F38">
        <w:rPr>
          <w:rFonts w:ascii="Sylfaen" w:hAnsi="Sylfaen" w:cs="Sylfaen"/>
          <w:sz w:val="20"/>
          <w:lang w:val="hy-AM"/>
        </w:rPr>
        <w:t>կամկանխիկփողիձևով</w:t>
      </w:r>
      <w:r w:rsidR="00781235" w:rsidRPr="00220F38">
        <w:rPr>
          <w:rFonts w:ascii="Sylfaen" w:hAnsi="Sylfaen" w:cs="Sylfaen"/>
          <w:sz w:val="20"/>
          <w:lang w:val="af-ZA"/>
        </w:rPr>
        <w:t>:Ընդ որում ապահովումը</w:t>
      </w:r>
      <w:r w:rsidR="00781235" w:rsidRPr="00220F38">
        <w:rPr>
          <w:rFonts w:ascii="Sylfaen" w:hAnsi="Sylfaen" w:cs="Sylfaen"/>
          <w:sz w:val="20"/>
          <w:lang w:val="hy-AM"/>
        </w:rPr>
        <w:t>պետքէվավերլինիառնվազնմինչևպայմանագրիկատարմանարդյունքըպատվիրատուիցկողմիցամբողջականընդունվելուօրվան</w:t>
      </w:r>
      <w:r w:rsidR="00781235" w:rsidRPr="00220F38">
        <w:rPr>
          <w:rFonts w:ascii="Sylfaen" w:hAnsi="Sylfaen" w:cs="Sylfaen"/>
          <w:sz w:val="20"/>
          <w:lang w:val="af-ZA"/>
        </w:rPr>
        <w:t xml:space="preserve"> հաջորդող </w:t>
      </w:r>
      <w:r w:rsidR="00FC415D" w:rsidRPr="00220F38">
        <w:rPr>
          <w:rFonts w:ascii="Sylfaen" w:hAnsi="Sylfaen" w:cs="Sylfaen"/>
          <w:sz w:val="20"/>
          <w:lang w:val="hy-AM"/>
        </w:rPr>
        <w:t>20</w:t>
      </w:r>
      <w:r w:rsidR="00781235" w:rsidRPr="00220F38">
        <w:rPr>
          <w:rFonts w:ascii="Sylfaen" w:hAnsi="Sylfaen" w:cs="Sylfaen"/>
          <w:sz w:val="20"/>
          <w:lang w:val="af-ZA"/>
        </w:rPr>
        <w:t>-րդ աշխատանքային օրը ներառյալ</w:t>
      </w:r>
      <w:r w:rsidR="00130331" w:rsidRPr="00220F38">
        <w:rPr>
          <w:rFonts w:ascii="Sylfaen" w:hAnsi="Sylfaen" w:cs="Sylfaen"/>
          <w:sz w:val="20"/>
          <w:lang w:val="af-ZA"/>
        </w:rPr>
        <w:t>:</w:t>
      </w:r>
    </w:p>
    <w:p w:rsidR="00781235" w:rsidRPr="00220F38" w:rsidRDefault="00781235" w:rsidP="00781235">
      <w:pPr>
        <w:ind w:firstLine="567"/>
        <w:jc w:val="both"/>
        <w:rPr>
          <w:rFonts w:ascii="Sylfaen" w:hAnsi="Sylfaen" w:cs="Arial"/>
          <w:sz w:val="20"/>
          <w:lang w:val="hy-AM"/>
        </w:rPr>
      </w:pPr>
      <w:r w:rsidRPr="00220F38">
        <w:rPr>
          <w:rFonts w:ascii="Sylfaen" w:hAnsi="Sylfaen" w:cs="Sylfaen"/>
          <w:sz w:val="20"/>
          <w:lang w:val="af-ZA"/>
        </w:rPr>
        <w:t>Եթե գնման ընթացակարգը կազմակերպված է չափաբաժիններով և մասնակիցը</w:t>
      </w:r>
      <w:r w:rsidRPr="00220F38">
        <w:rPr>
          <w:rFonts w:ascii="Sylfaen" w:hAnsi="Sylfaen" w:cs="Arial"/>
          <w:sz w:val="20"/>
          <w:lang w:val="hy-AM"/>
        </w:rPr>
        <w:t xml:space="preserve"> ընտրված մասնակից է ճանաչվում մեկից ավելի չափաբաժինների մասով </w:t>
      </w:r>
      <w:r w:rsidR="00FC415D" w:rsidRPr="00220F38">
        <w:rPr>
          <w:rFonts w:ascii="Sylfaen" w:hAnsi="Sylfaen"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220F38">
        <w:rPr>
          <w:rFonts w:ascii="Sylfaen" w:hAnsi="Sylfaen"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220F38">
        <w:rPr>
          <w:rFonts w:ascii="Sylfaen" w:hAnsi="Sylfaen"/>
          <w:sz w:val="20"/>
          <w:szCs w:val="20"/>
          <w:lang w:val="hy-AM"/>
        </w:rPr>
        <w:t>Կանխիկփողիձևովներկայացված</w:t>
      </w:r>
      <w:r w:rsidRPr="00220F38">
        <w:rPr>
          <w:rFonts w:ascii="Sylfaen" w:hAnsi="Sylfaen"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220F38" w:rsidRDefault="00CF19D1" w:rsidP="00493DAD">
      <w:pPr>
        <w:ind w:firstLine="567"/>
        <w:jc w:val="both"/>
        <w:rPr>
          <w:rFonts w:ascii="Sylfaen" w:hAnsi="Sylfaen" w:cs="Sylfaen"/>
          <w:sz w:val="20"/>
          <w:lang w:val="af-ZA"/>
        </w:rPr>
      </w:pPr>
      <w:r w:rsidRPr="00220F38">
        <w:rPr>
          <w:rFonts w:ascii="Sylfaen" w:hAnsi="Sylfaen"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220F38">
        <w:rPr>
          <w:rFonts w:ascii="Sylfaen" w:hAnsi="Sylfaen" w:cs="Sylfaen"/>
          <w:sz w:val="20"/>
          <w:lang w:val="af-ZA"/>
        </w:rPr>
        <w:t>:</w:t>
      </w:r>
    </w:p>
    <w:p w:rsidR="0058356F" w:rsidRPr="00220F38" w:rsidRDefault="0058356F" w:rsidP="0058356F">
      <w:pPr>
        <w:pStyle w:val="af4"/>
        <w:shd w:val="clear" w:color="auto" w:fill="FFFFFF"/>
        <w:spacing w:before="0" w:beforeAutospacing="0" w:after="0" w:afterAutospacing="0"/>
        <w:ind w:firstLine="375"/>
        <w:jc w:val="both"/>
        <w:rPr>
          <w:rFonts w:ascii="Sylfaen" w:hAnsi="Sylfaen" w:cs="Arial"/>
          <w:sz w:val="20"/>
          <w:lang w:val="hy-AM"/>
        </w:rPr>
      </w:pPr>
      <w:r w:rsidRPr="00220F38">
        <w:rPr>
          <w:rFonts w:ascii="Sylfaen" w:hAnsi="Sylfaen" w:cs="Arial"/>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w:t>
      </w:r>
      <w:r w:rsidRPr="00220F38">
        <w:rPr>
          <w:rFonts w:ascii="Sylfaen" w:hAnsi="Sylfaen" w:cs="Arial"/>
          <w:sz w:val="20"/>
          <w:lang w:val="hy-AM"/>
        </w:rPr>
        <w:lastRenderedPageBreak/>
        <w:t>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220F38" w:rsidRDefault="00501A05" w:rsidP="00501A05">
      <w:pPr>
        <w:ind w:firstLine="567"/>
        <w:jc w:val="both"/>
        <w:rPr>
          <w:rFonts w:ascii="Sylfaen" w:hAnsi="Sylfaen" w:cs="Arial"/>
          <w:sz w:val="20"/>
          <w:lang w:val="hy-AM"/>
        </w:rPr>
      </w:pPr>
      <w:r w:rsidRPr="00220F38">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EA2CCE" w:rsidRPr="00220F38" w:rsidRDefault="00281740" w:rsidP="00EA2CCE">
      <w:pPr>
        <w:ind w:firstLine="567"/>
        <w:jc w:val="both"/>
        <w:rPr>
          <w:rFonts w:ascii="Sylfaen" w:hAnsi="Sylfaen" w:cs="Sylfaen"/>
          <w:sz w:val="20"/>
          <w:lang w:val="hy-AM"/>
        </w:rPr>
      </w:pPr>
      <w:r w:rsidRPr="00220F38">
        <w:rPr>
          <w:rFonts w:ascii="Sylfaen" w:hAnsi="Sylfaen" w:cs="Sylfaen"/>
          <w:sz w:val="20"/>
          <w:lang w:val="hy-AM"/>
        </w:rPr>
        <w:t>10.3. Պայմանագրիապահովմանչափըկազմումէ</w:t>
      </w:r>
      <w:r w:rsidR="00BE198C" w:rsidRPr="00220F38">
        <w:rPr>
          <w:rFonts w:ascii="Sylfaen" w:hAnsi="Sylfaen" w:cs="Sylfaen"/>
          <w:sz w:val="20"/>
          <w:lang w:val="hy-AM"/>
        </w:rPr>
        <w:t>գնման</w:t>
      </w:r>
      <w:r w:rsidRPr="00220F38">
        <w:rPr>
          <w:rFonts w:ascii="Sylfaen" w:hAnsi="Sylfaen" w:cs="Sylfaen"/>
          <w:sz w:val="20"/>
          <w:lang w:val="hy-AM"/>
        </w:rPr>
        <w:t>գնի</w:t>
      </w:r>
      <w:r w:rsidRPr="00220F38">
        <w:rPr>
          <w:rFonts w:ascii="Sylfaen" w:hAnsi="Sylfaen" w:cs="Sylfaen"/>
          <w:sz w:val="20"/>
          <w:lang w:val="af-ZA"/>
        </w:rPr>
        <w:t xml:space="preserve"> 10  </w:t>
      </w:r>
      <w:r w:rsidRPr="00220F38">
        <w:rPr>
          <w:rFonts w:ascii="Sylfaen" w:hAnsi="Sylfaen" w:cs="Sylfaen"/>
          <w:sz w:val="20"/>
          <w:lang w:val="hy-AM"/>
        </w:rPr>
        <w:t>տոկոսը:</w:t>
      </w:r>
      <w:r w:rsidR="00BE198C" w:rsidRPr="00220F38">
        <w:rPr>
          <w:rFonts w:ascii="Sylfaen" w:hAnsi="Sylfaen" w:cs="Sylfaen"/>
          <w:sz w:val="20"/>
          <w:lang w:val="hy-AM"/>
        </w:rPr>
        <w:t xml:space="preserve">Եթե պայմանագրի նախագծով նախատեսված </w:t>
      </w:r>
      <w:r w:rsidR="00495E41" w:rsidRPr="00220F38">
        <w:rPr>
          <w:rFonts w:ascii="Sylfaen" w:hAnsi="Sylfaen" w:cs="Sylfaen"/>
          <w:sz w:val="20"/>
          <w:lang w:val="hy-AM"/>
        </w:rPr>
        <w:t>ծառայությունների</w:t>
      </w:r>
      <w:r w:rsidR="00BE198C" w:rsidRPr="00220F38">
        <w:rPr>
          <w:rFonts w:ascii="Sylfaen" w:hAnsi="Sylfaen"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220F38">
        <w:rPr>
          <w:rFonts w:ascii="Sylfaen" w:hAnsi="Sylfaen" w:cs="Sylfaen"/>
          <w:sz w:val="20"/>
          <w:lang w:val="hy-AM"/>
        </w:rPr>
        <w:t xml:space="preserve">Պայմանագրի ապահովումը ներկայացվում է </w:t>
      </w:r>
      <w:r w:rsidR="00112FF2" w:rsidRPr="00220F38">
        <w:rPr>
          <w:rFonts w:ascii="Sylfaen" w:hAnsi="Sylfaen" w:cs="Sylfaen"/>
          <w:sz w:val="20"/>
          <w:lang w:val="hy-AM"/>
        </w:rPr>
        <w:t>տուժանքի</w:t>
      </w:r>
      <w:r w:rsidR="00112FF2" w:rsidRPr="00220F38">
        <w:rPr>
          <w:rFonts w:ascii="Sylfaen" w:hAnsi="Sylfaen" w:cs="Sylfaen"/>
          <w:sz w:val="20"/>
          <w:lang w:val="af-ZA"/>
        </w:rPr>
        <w:t xml:space="preserve"> (</w:t>
      </w:r>
      <w:r w:rsidR="00112FF2" w:rsidRPr="00220F38">
        <w:rPr>
          <w:rFonts w:ascii="Sylfaen" w:hAnsi="Sylfaen" w:cs="Sylfaen"/>
          <w:sz w:val="20"/>
          <w:lang w:val="hy-AM"/>
        </w:rPr>
        <w:t>հավելված</w:t>
      </w:r>
      <w:r w:rsidR="00EA2CCE" w:rsidRPr="00220F38">
        <w:rPr>
          <w:rFonts w:ascii="Sylfaen" w:hAnsi="Sylfaen" w:cs="Sylfaen"/>
          <w:sz w:val="20"/>
          <w:lang w:val="af-ZA"/>
        </w:rPr>
        <w:t>5.1</w:t>
      </w:r>
      <w:r w:rsidR="00112FF2" w:rsidRPr="00220F38">
        <w:rPr>
          <w:rFonts w:ascii="Sylfaen" w:hAnsi="Sylfaen" w:cs="Sylfaen"/>
          <w:sz w:val="20"/>
          <w:lang w:val="af-ZA"/>
        </w:rPr>
        <w:t xml:space="preserve">)  </w:t>
      </w:r>
      <w:r w:rsidR="00112FF2" w:rsidRPr="00220F38">
        <w:rPr>
          <w:rFonts w:ascii="Sylfaen" w:hAnsi="Sylfaen" w:cs="Sylfaen"/>
          <w:sz w:val="20"/>
          <w:lang w:val="hy-AM"/>
        </w:rPr>
        <w:t>կամկանխիկփողի</w:t>
      </w:r>
      <w:r w:rsidR="00501A05" w:rsidRPr="00220F38">
        <w:rPr>
          <w:rFonts w:ascii="Sylfaen" w:hAnsi="Sylfaen" w:cs="Sylfaen"/>
          <w:sz w:val="20"/>
          <w:lang w:val="hy-AM"/>
        </w:rPr>
        <w:t>ձևով:</w:t>
      </w:r>
    </w:p>
    <w:p w:rsidR="00BE198C" w:rsidRPr="00220F38" w:rsidRDefault="00F562EA" w:rsidP="00EA2CCE">
      <w:pPr>
        <w:ind w:firstLine="567"/>
        <w:jc w:val="both"/>
        <w:rPr>
          <w:rFonts w:ascii="Sylfaen" w:hAnsi="Sylfaen" w:cs="Sylfaen"/>
          <w:sz w:val="20"/>
          <w:lang w:val="hy-AM"/>
        </w:rPr>
      </w:pPr>
      <w:r w:rsidRPr="00220F38">
        <w:rPr>
          <w:rFonts w:ascii="Sylfaen" w:hAnsi="Sylfaen"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220F38">
        <w:rPr>
          <w:rFonts w:ascii="Sylfaen" w:hAnsi="Sylfaen"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220F38">
        <w:rPr>
          <w:rFonts w:ascii="Sylfaen" w:hAnsi="Sylfaen" w:cs="Sylfaen"/>
          <w:sz w:val="20"/>
          <w:lang w:val="hy-AM"/>
        </w:rPr>
        <w:t>ներկայացված չափաբաժինների գնման գների հանրագումարի նկատմամբ՝ հաշվի առնելով Կարգի 32-րդ կետի 9-րդ ենթակետի պահանջները:</w:t>
      </w:r>
    </w:p>
    <w:p w:rsidR="00281740" w:rsidRPr="00220F38" w:rsidRDefault="00281740" w:rsidP="00281740">
      <w:pPr>
        <w:ind w:firstLine="567"/>
        <w:jc w:val="both"/>
        <w:rPr>
          <w:rFonts w:ascii="Sylfaen" w:hAnsi="Sylfaen"/>
          <w:sz w:val="20"/>
          <w:szCs w:val="20"/>
          <w:lang w:val="hy-AM"/>
        </w:rPr>
      </w:pPr>
      <w:r w:rsidRPr="00220F38">
        <w:rPr>
          <w:rFonts w:ascii="Sylfaen" w:hAnsi="Sylfaen"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20F38">
        <w:rPr>
          <w:rFonts w:ascii="Sylfaen" w:hAnsi="Sylfaen" w:cs="Sylfaen"/>
          <w:sz w:val="20"/>
          <w:lang w:val="hy-AM"/>
        </w:rPr>
        <w:t xml:space="preserve">ամբողջական կատարման վերջին օրվան հաջորդող </w:t>
      </w:r>
      <w:r w:rsidR="007A039A" w:rsidRPr="00220F38">
        <w:rPr>
          <w:rFonts w:ascii="Sylfaen" w:hAnsi="Sylfaen" w:cs="Sylfaen"/>
          <w:sz w:val="20"/>
          <w:lang w:val="hy-AM"/>
        </w:rPr>
        <w:t>2</w:t>
      </w:r>
      <w:r w:rsidRPr="00220F38">
        <w:rPr>
          <w:rFonts w:ascii="Sylfaen" w:hAnsi="Sylfaen" w:cs="Sylfaen"/>
          <w:sz w:val="20"/>
          <w:lang w:val="hy-AM"/>
        </w:rPr>
        <w:t xml:space="preserve">0-րդ </w:t>
      </w:r>
      <w:r w:rsidR="00A558B9" w:rsidRPr="00220F38">
        <w:rPr>
          <w:rFonts w:ascii="Sylfaen" w:hAnsi="Sylfaen" w:cs="Sylfaen"/>
          <w:sz w:val="20"/>
          <w:lang w:val="hy-AM"/>
        </w:rPr>
        <w:t>աշխատանքային</w:t>
      </w:r>
      <w:r w:rsidRPr="00220F38">
        <w:rPr>
          <w:rFonts w:ascii="Sylfaen" w:hAnsi="Sylfaen" w:cs="Sylfaen"/>
          <w:sz w:val="20"/>
          <w:lang w:val="hy-AM"/>
        </w:rPr>
        <w:t xml:space="preserve"> օրը ներառյալ:</w:t>
      </w:r>
      <w:r w:rsidRPr="00220F38">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220F38" w:rsidRDefault="00281740" w:rsidP="00281740">
      <w:pPr>
        <w:ind w:firstLine="567"/>
        <w:jc w:val="both"/>
        <w:rPr>
          <w:rFonts w:ascii="Sylfaen" w:hAnsi="Sylfaen" w:cs="Arial"/>
          <w:sz w:val="20"/>
          <w:lang w:val="hy-AM"/>
        </w:rPr>
      </w:pPr>
      <w:r w:rsidRPr="00220F38">
        <w:rPr>
          <w:rFonts w:ascii="Sylfaen" w:hAnsi="Sylfaen"/>
          <w:sz w:val="20"/>
          <w:szCs w:val="20"/>
          <w:lang w:val="hy-AM"/>
        </w:rPr>
        <w:t>Կանխիկփողիձևովներկայացված</w:t>
      </w:r>
      <w:r w:rsidRPr="00220F38">
        <w:rPr>
          <w:rFonts w:ascii="Sylfaen" w:hAnsi="Sylfaen"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220F38" w:rsidRDefault="00281740" w:rsidP="007C2603">
      <w:pPr>
        <w:ind w:firstLine="567"/>
        <w:jc w:val="both"/>
        <w:rPr>
          <w:rFonts w:ascii="Sylfaen" w:hAnsi="Sylfaen" w:cs="Arial"/>
          <w:sz w:val="20"/>
          <w:lang w:val="hy-AM"/>
        </w:rPr>
      </w:pPr>
      <w:r w:rsidRPr="00220F38">
        <w:rPr>
          <w:rFonts w:ascii="Sylfaen" w:hAnsi="Sylfaen" w:cs="Sylfaen"/>
          <w:sz w:val="20"/>
          <w:lang w:val="hy-AM"/>
        </w:rPr>
        <w:t xml:space="preserve">10.4 </w:t>
      </w:r>
      <w:r w:rsidR="00441C20" w:rsidRPr="00220F38">
        <w:rPr>
          <w:rFonts w:ascii="Sylfaen" w:hAnsi="Sylfaen" w:cs="Arial"/>
          <w:sz w:val="20"/>
          <w:lang w:val="hy-AM"/>
        </w:rPr>
        <w:t>Ե</w:t>
      </w:r>
      <w:r w:rsidR="00F96621" w:rsidRPr="00220F38">
        <w:rPr>
          <w:rFonts w:ascii="Sylfaen" w:hAnsi="Sylfaen" w:cs="Arial"/>
          <w:sz w:val="20"/>
          <w:lang w:val="hy-AM"/>
        </w:rPr>
        <w:t xml:space="preserve">թեգնման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220F38">
        <w:rPr>
          <w:rFonts w:ascii="Sylfaen" w:hAnsi="Sylfaen" w:cs="Arial"/>
          <w:sz w:val="20"/>
          <w:lang w:val="hy-AM"/>
        </w:rPr>
        <w:t xml:space="preserve">որակավորման և պայմանագրի ապահովումները ներկայացվում են </w:t>
      </w:r>
      <w:r w:rsidR="00F96621" w:rsidRPr="00220F38">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220F38">
        <w:rPr>
          <w:rFonts w:ascii="Sylfaen" w:hAnsi="Sylfaen" w:cs="Arial"/>
          <w:sz w:val="20"/>
          <w:lang w:val="hy-AM"/>
        </w:rPr>
        <w:t>՝</w:t>
      </w:r>
      <w:r w:rsidR="00543250" w:rsidRPr="00220F38">
        <w:rPr>
          <w:rFonts w:ascii="Sylfaen" w:hAnsi="Sylfaen" w:cs="Arial"/>
          <w:sz w:val="20"/>
          <w:lang w:val="hy-AM"/>
        </w:rPr>
        <w:t xml:space="preserve">նախատեսված ֆինանսական միջոցները գերազանցում են </w:t>
      </w:r>
      <w:r w:rsidR="00FC415D" w:rsidRPr="00220F38">
        <w:rPr>
          <w:rFonts w:ascii="Sylfaen" w:hAnsi="Sylfaen" w:cs="Arial"/>
          <w:sz w:val="20"/>
          <w:lang w:val="hy-AM"/>
        </w:rPr>
        <w:t>25</w:t>
      </w:r>
      <w:r w:rsidR="00543250" w:rsidRPr="00220F38">
        <w:rPr>
          <w:rFonts w:ascii="Sylfaen" w:hAnsi="Sylfaen" w:cs="Arial"/>
          <w:sz w:val="20"/>
          <w:lang w:val="hy-AM"/>
        </w:rPr>
        <w:t xml:space="preserve"> մլն. ՀՀ դրամը, սակայն պայմանագրի ամբողջական կատ</w:t>
      </w:r>
      <w:r w:rsidR="007C2603" w:rsidRPr="00220F38">
        <w:rPr>
          <w:rFonts w:ascii="Sylfaen" w:hAnsi="Sylfaen" w:cs="Arial"/>
          <w:sz w:val="20"/>
          <w:lang w:val="hy-AM"/>
        </w:rPr>
        <w:t>արման համար հետագայում ևս պահան</w:t>
      </w:r>
      <w:r w:rsidR="00543250" w:rsidRPr="00220F38">
        <w:rPr>
          <w:rFonts w:ascii="Sylfaen" w:hAnsi="Sylfaen" w:cs="Arial"/>
          <w:sz w:val="20"/>
          <w:lang w:val="hy-AM"/>
        </w:rPr>
        <w:t>ջվում են ֆինանսական միջոցներ, ապա պայմանագրի</w:t>
      </w:r>
      <w:r w:rsidR="00FC415D" w:rsidRPr="00220F38">
        <w:rPr>
          <w:rFonts w:ascii="Sylfaen" w:hAnsi="Sylfaen" w:cs="Arial"/>
          <w:sz w:val="20"/>
          <w:lang w:val="hy-AM"/>
        </w:rPr>
        <w:t xml:space="preserve"> և որակավորման</w:t>
      </w:r>
      <w:r w:rsidR="00543250" w:rsidRPr="00220F38">
        <w:rPr>
          <w:rFonts w:ascii="Sylfaen" w:hAnsi="Sylfaen" w:cs="Arial"/>
          <w:sz w:val="20"/>
          <w:lang w:val="hy-AM"/>
        </w:rPr>
        <w:t xml:space="preserve"> ապահովում</w:t>
      </w:r>
      <w:r w:rsidR="00FC415D" w:rsidRPr="00220F38">
        <w:rPr>
          <w:rFonts w:ascii="Sylfaen" w:hAnsi="Sylfaen" w:cs="Arial"/>
          <w:sz w:val="20"/>
          <w:lang w:val="hy-AM"/>
        </w:rPr>
        <w:t>ներ</w:t>
      </w:r>
      <w:r w:rsidR="00543250" w:rsidRPr="00220F38">
        <w:rPr>
          <w:rFonts w:ascii="Sylfaen" w:hAnsi="Sylfaen" w:cs="Arial"/>
          <w:sz w:val="20"/>
          <w:lang w:val="hy-AM"/>
        </w:rPr>
        <w:t xml:space="preserve">ը, հատկացված ֆինանսական միջոցների մասով, ներկայացվում </w:t>
      </w:r>
      <w:r w:rsidR="00FC415D" w:rsidRPr="00220F38">
        <w:rPr>
          <w:rFonts w:ascii="Sylfaen" w:hAnsi="Sylfaen" w:cs="Arial"/>
          <w:sz w:val="20"/>
          <w:lang w:val="hy-AM"/>
        </w:rPr>
        <w:t>են</w:t>
      </w:r>
      <w:r w:rsidR="00BE198C" w:rsidRPr="00220F38">
        <w:rPr>
          <w:rFonts w:ascii="Sylfaen" w:hAnsi="Sylfaen" w:cs="Arial"/>
          <w:sz w:val="20"/>
          <w:lang w:val="hy-AM"/>
        </w:rPr>
        <w:t xml:space="preserve">բանկային </w:t>
      </w:r>
      <w:r w:rsidR="00543250" w:rsidRPr="00220F38">
        <w:rPr>
          <w:rFonts w:ascii="Sylfaen" w:hAnsi="Sylfaen"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220F38" w:rsidRDefault="00030D40" w:rsidP="00EF3662">
      <w:pPr>
        <w:ind w:firstLine="567"/>
        <w:jc w:val="both"/>
        <w:rPr>
          <w:rFonts w:ascii="Sylfaen" w:hAnsi="Sylfaen" w:cs="Sylfaen"/>
          <w:i/>
          <w:sz w:val="20"/>
          <w:lang w:val="af-ZA"/>
        </w:rPr>
      </w:pPr>
      <w:r w:rsidRPr="00220F38">
        <w:rPr>
          <w:rFonts w:ascii="Sylfaen" w:hAnsi="Sylfaen" w:cs="Sylfaen"/>
          <w:sz w:val="20"/>
          <w:lang w:val="hy-AM"/>
        </w:rPr>
        <w:t>10</w:t>
      </w:r>
      <w:r w:rsidR="00CA1C11" w:rsidRPr="00220F38">
        <w:rPr>
          <w:rFonts w:ascii="Sylfaen" w:hAnsi="Sylfaen" w:cs="Sylfaen"/>
          <w:sz w:val="20"/>
          <w:lang w:val="af-ZA"/>
        </w:rPr>
        <w:t>.</w:t>
      </w:r>
      <w:r w:rsidR="00F562EA" w:rsidRPr="00220F38">
        <w:rPr>
          <w:rFonts w:ascii="Sylfaen" w:hAnsi="Sylfaen" w:cs="Sylfaen"/>
          <w:sz w:val="20"/>
          <w:lang w:val="af-ZA"/>
        </w:rPr>
        <w:t>5</w:t>
      </w:r>
    </w:p>
    <w:p w:rsidR="00F02DBC" w:rsidRPr="00220F38" w:rsidRDefault="00030D40" w:rsidP="00EF3662">
      <w:pPr>
        <w:ind w:firstLine="567"/>
        <w:jc w:val="both"/>
        <w:rPr>
          <w:rFonts w:ascii="Sylfaen" w:hAnsi="Sylfaen" w:cs="Sylfaen"/>
          <w:sz w:val="20"/>
          <w:lang w:val="af-ZA"/>
        </w:rPr>
      </w:pPr>
      <w:r w:rsidRPr="00220F38">
        <w:rPr>
          <w:rFonts w:ascii="Sylfaen" w:hAnsi="Sylfaen" w:cs="Sylfaen"/>
          <w:sz w:val="20"/>
          <w:lang w:val="af-ZA"/>
        </w:rPr>
        <w:t>10</w:t>
      </w:r>
      <w:r w:rsidR="005162B1" w:rsidRPr="00220F38">
        <w:rPr>
          <w:rFonts w:ascii="Sylfaen" w:hAnsi="Sylfaen" w:cs="Sylfaen"/>
          <w:sz w:val="20"/>
          <w:lang w:val="af-ZA"/>
        </w:rPr>
        <w:t>.</w:t>
      </w:r>
      <w:r w:rsidR="00F02DBC" w:rsidRPr="00220F38">
        <w:rPr>
          <w:rFonts w:ascii="Sylfaen" w:hAnsi="Sylfaen" w:cs="Sylfaen"/>
          <w:sz w:val="20"/>
          <w:lang w:val="af-ZA"/>
        </w:rPr>
        <w:t xml:space="preserve">6Եթե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20F38" w:rsidRDefault="00A04C67" w:rsidP="00A04C67">
      <w:pPr>
        <w:pStyle w:val="af4"/>
        <w:shd w:val="clear" w:color="auto" w:fill="FFFFFF"/>
        <w:spacing w:before="0" w:beforeAutospacing="0" w:after="0" w:afterAutospacing="0"/>
        <w:ind w:firstLine="375"/>
        <w:jc w:val="both"/>
        <w:rPr>
          <w:rFonts w:ascii="Sylfaen" w:hAnsi="Sylfaen" w:cs="Sylfaen"/>
          <w:sz w:val="20"/>
          <w:lang w:val="af-ZA"/>
        </w:rPr>
      </w:pPr>
      <w:r w:rsidRPr="00220F38">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220F38" w:rsidRDefault="00A04C67" w:rsidP="00EF3662">
      <w:pPr>
        <w:ind w:firstLine="567"/>
        <w:jc w:val="both"/>
        <w:rPr>
          <w:rFonts w:ascii="Sylfaen" w:hAnsi="Sylfaen" w:cs="Sylfaen"/>
          <w:sz w:val="20"/>
          <w:lang w:val="af-ZA"/>
        </w:rPr>
      </w:pPr>
    </w:p>
    <w:p w:rsidR="00096865" w:rsidRPr="00220F38" w:rsidRDefault="008D5016" w:rsidP="00EF3662">
      <w:pPr>
        <w:jc w:val="center"/>
        <w:rPr>
          <w:rFonts w:ascii="Sylfaen" w:hAnsi="Sylfaen" w:cs="Arial"/>
          <w:b/>
          <w:sz w:val="20"/>
          <w:lang w:val="af-ZA"/>
        </w:rPr>
      </w:pPr>
      <w:r w:rsidRPr="00220F38">
        <w:rPr>
          <w:rFonts w:ascii="Sylfaen" w:hAnsi="Sylfaen"/>
          <w:b/>
          <w:sz w:val="20"/>
          <w:lang w:val="af-ZA"/>
        </w:rPr>
        <w:t>1</w:t>
      </w:r>
      <w:r w:rsidR="00030D40" w:rsidRPr="00220F38">
        <w:rPr>
          <w:rFonts w:ascii="Sylfaen" w:hAnsi="Sylfaen"/>
          <w:b/>
          <w:sz w:val="20"/>
          <w:lang w:val="af-ZA"/>
        </w:rPr>
        <w:t>1</w:t>
      </w:r>
      <w:r w:rsidRPr="00220F38">
        <w:rPr>
          <w:rFonts w:ascii="Sylfaen" w:hAnsi="Sylfaen"/>
          <w:b/>
          <w:sz w:val="20"/>
          <w:lang w:val="af-ZA"/>
        </w:rPr>
        <w:t xml:space="preserve">. </w:t>
      </w:r>
      <w:r w:rsidRPr="00220F38">
        <w:rPr>
          <w:rFonts w:ascii="Sylfaen" w:hAnsi="Sylfaen" w:cs="Sylfaen"/>
          <w:b/>
          <w:sz w:val="20"/>
          <w:lang w:val="af-ZA"/>
        </w:rPr>
        <w:t>ԸՆԹԱՑԱԿԱՐԳԸՉԿԱՅԱՑԱԾՀԱՅՏԱՐԱՐԵԼԸ</w:t>
      </w:r>
    </w:p>
    <w:p w:rsidR="00096865" w:rsidRPr="00220F38" w:rsidRDefault="00096865" w:rsidP="00EF3662">
      <w:pPr>
        <w:jc w:val="center"/>
        <w:rPr>
          <w:rFonts w:ascii="Sylfaen" w:hAnsi="Sylfaen"/>
          <w:b/>
          <w:sz w:val="20"/>
          <w:lang w:val="af-ZA"/>
        </w:rPr>
      </w:pPr>
    </w:p>
    <w:p w:rsidR="00096865" w:rsidRPr="00220F38" w:rsidRDefault="00096865" w:rsidP="00EF3662">
      <w:pPr>
        <w:ind w:firstLine="567"/>
        <w:jc w:val="both"/>
        <w:rPr>
          <w:rFonts w:ascii="Sylfaen" w:hAnsi="Sylfaen" w:cs="Sylfaen"/>
          <w:sz w:val="20"/>
          <w:lang w:val="af-ZA"/>
        </w:rPr>
      </w:pPr>
      <w:r w:rsidRPr="00220F38">
        <w:rPr>
          <w:rFonts w:ascii="Sylfaen" w:hAnsi="Sylfaen"/>
          <w:sz w:val="20"/>
          <w:lang w:val="af-ZA"/>
        </w:rPr>
        <w:t>1</w:t>
      </w:r>
      <w:r w:rsidR="00030D40" w:rsidRPr="00220F38">
        <w:rPr>
          <w:rFonts w:ascii="Sylfaen" w:hAnsi="Sylfaen"/>
          <w:sz w:val="20"/>
          <w:lang w:val="af-ZA"/>
        </w:rPr>
        <w:t>1</w:t>
      </w:r>
      <w:r w:rsidRPr="00220F38">
        <w:rPr>
          <w:rFonts w:ascii="Sylfaen" w:hAnsi="Sylfaen"/>
          <w:sz w:val="20"/>
          <w:lang w:val="af-ZA"/>
        </w:rPr>
        <w:t>.</w:t>
      </w:r>
      <w:r w:rsidRPr="00220F38">
        <w:rPr>
          <w:rFonts w:ascii="Sylfaen" w:hAnsi="Sylfaen" w:cs="Sylfaen"/>
          <w:sz w:val="20"/>
          <w:lang w:val="af-ZA"/>
        </w:rPr>
        <w:t xml:space="preserve">1 </w:t>
      </w:r>
      <w:r w:rsidRPr="00220F38">
        <w:rPr>
          <w:rFonts w:ascii="Sylfaen" w:hAnsi="Sylfaen" w:cs="Sylfaen"/>
          <w:sz w:val="20"/>
          <w:lang w:val="ru-RU"/>
        </w:rPr>
        <w:t>Օրենքի</w:t>
      </w:r>
      <w:r w:rsidRPr="00220F38">
        <w:rPr>
          <w:rFonts w:ascii="Sylfaen" w:hAnsi="Sylfaen" w:cs="Sylfaen"/>
          <w:sz w:val="20"/>
          <w:lang w:val="af-ZA"/>
        </w:rPr>
        <w:t xml:space="preserve"> 3</w:t>
      </w:r>
      <w:r w:rsidR="00A747D4" w:rsidRPr="00220F38">
        <w:rPr>
          <w:rFonts w:ascii="Sylfaen" w:hAnsi="Sylfaen" w:cs="Sylfaen"/>
          <w:sz w:val="20"/>
          <w:lang w:val="af-ZA"/>
        </w:rPr>
        <w:t>7</w:t>
      </w:r>
      <w:r w:rsidRPr="00220F38">
        <w:rPr>
          <w:rFonts w:ascii="Sylfaen" w:hAnsi="Sylfaen" w:cs="Sylfaen"/>
          <w:sz w:val="20"/>
          <w:lang w:val="af-ZA"/>
        </w:rPr>
        <w:t>-</w:t>
      </w:r>
      <w:r w:rsidRPr="00220F38">
        <w:rPr>
          <w:rFonts w:ascii="Sylfaen" w:hAnsi="Sylfaen" w:cs="Sylfaen"/>
          <w:sz w:val="20"/>
          <w:lang w:val="ru-RU"/>
        </w:rPr>
        <w:t>րդհոդվածիհամաձայն</w:t>
      </w:r>
      <w:r w:rsidRPr="00220F38">
        <w:rPr>
          <w:rFonts w:ascii="Sylfaen" w:hAnsi="Sylfaen" w:cs="Sylfaen"/>
          <w:sz w:val="20"/>
          <w:lang w:val="af-ZA"/>
        </w:rPr>
        <w:t xml:space="preserve">` </w:t>
      </w:r>
      <w:r w:rsidRPr="00220F38">
        <w:rPr>
          <w:rFonts w:ascii="Sylfaen" w:hAnsi="Sylfaen" w:cs="Sylfaen"/>
          <w:sz w:val="20"/>
          <w:lang w:val="ru-RU"/>
        </w:rPr>
        <w:t>հանձնաժողովըսույնընթացակարգըչկայացածէհայտարարում</w:t>
      </w:r>
      <w:r w:rsidRPr="00220F38">
        <w:rPr>
          <w:rFonts w:ascii="Sylfaen" w:hAnsi="Sylfaen" w:cs="Sylfaen"/>
          <w:sz w:val="20"/>
          <w:lang w:val="af-ZA"/>
        </w:rPr>
        <w:t xml:space="preserve">, </w:t>
      </w:r>
      <w:r w:rsidRPr="00220F38">
        <w:rPr>
          <w:rFonts w:ascii="Sylfaen" w:hAnsi="Sylfaen" w:cs="Sylfaen"/>
          <w:sz w:val="20"/>
          <w:lang w:val="ru-RU"/>
        </w:rPr>
        <w:t>եթե</w:t>
      </w:r>
      <w:r w:rsidRPr="00220F38">
        <w:rPr>
          <w:rFonts w:ascii="Sylfaen" w:hAnsi="Sylfaen" w:cs="Sylfaen"/>
          <w:sz w:val="20"/>
          <w:lang w:val="af-ZA"/>
        </w:rPr>
        <w:t>`</w:t>
      </w:r>
    </w:p>
    <w:p w:rsidR="00096865" w:rsidRPr="00220F38" w:rsidRDefault="00096865" w:rsidP="00EF3662">
      <w:pPr>
        <w:ind w:firstLine="567"/>
        <w:jc w:val="both"/>
        <w:rPr>
          <w:rFonts w:ascii="Sylfaen" w:hAnsi="Sylfaen" w:cs="Sylfaen"/>
          <w:sz w:val="20"/>
          <w:lang w:val="af-ZA"/>
        </w:rPr>
      </w:pPr>
      <w:r w:rsidRPr="00220F38">
        <w:rPr>
          <w:rFonts w:ascii="Sylfaen" w:hAnsi="Sylfaen" w:cs="Sylfaen"/>
          <w:sz w:val="20"/>
          <w:lang w:val="af-ZA"/>
        </w:rPr>
        <w:t xml:space="preserve">1) </w:t>
      </w:r>
      <w:r w:rsidRPr="00220F38">
        <w:rPr>
          <w:rFonts w:ascii="Sylfaen" w:hAnsi="Sylfaen" w:cs="Sylfaen"/>
          <w:sz w:val="20"/>
          <w:lang w:val="ru-RU"/>
        </w:rPr>
        <w:t>հայտերիցոչմեկըչիհամապատասխանումհրավերիպայմաններին</w:t>
      </w:r>
      <w:r w:rsidRPr="00220F38">
        <w:rPr>
          <w:rFonts w:ascii="Sylfaen" w:hAnsi="Sylfaen" w:cs="Sylfaen"/>
          <w:sz w:val="20"/>
          <w:lang w:val="af-ZA"/>
        </w:rPr>
        <w:t>.</w:t>
      </w:r>
    </w:p>
    <w:p w:rsidR="00096865" w:rsidRPr="00220F38" w:rsidRDefault="00096865" w:rsidP="00EF3662">
      <w:pPr>
        <w:ind w:firstLine="567"/>
        <w:jc w:val="both"/>
        <w:rPr>
          <w:rFonts w:ascii="Sylfaen" w:hAnsi="Sylfaen" w:cs="Sylfaen"/>
          <w:sz w:val="20"/>
          <w:vertAlign w:val="superscript"/>
          <w:lang w:val="af-ZA"/>
        </w:rPr>
      </w:pPr>
      <w:r w:rsidRPr="00220F38">
        <w:rPr>
          <w:rFonts w:ascii="Sylfaen" w:hAnsi="Sylfaen" w:cs="Sylfaen"/>
          <w:sz w:val="20"/>
          <w:lang w:val="af-ZA"/>
        </w:rPr>
        <w:t xml:space="preserve">2) </w:t>
      </w:r>
      <w:r w:rsidRPr="00220F38">
        <w:rPr>
          <w:rFonts w:ascii="Sylfaen" w:hAnsi="Sylfaen" w:cs="Sylfaen"/>
          <w:sz w:val="20"/>
          <w:lang w:val="ru-RU"/>
        </w:rPr>
        <w:t>դադարումէգոյությունունենալգնմանպահանջը</w:t>
      </w:r>
      <w:r w:rsidR="00FF0FE2" w:rsidRPr="00220F38">
        <w:rPr>
          <w:rFonts w:ascii="Sylfaen" w:hAnsi="Sylfaen" w:cs="Sylfaen"/>
          <w:sz w:val="20"/>
          <w:lang w:val="hy-AM"/>
        </w:rPr>
        <w:t>: Ընդ որում պ</w:t>
      </w:r>
      <w:r w:rsidR="00FF0FE2" w:rsidRPr="00220F38">
        <w:rPr>
          <w:rFonts w:ascii="Sylfaen" w:hAnsi="Sylfaen" w:cs="Sylfaen"/>
          <w:sz w:val="20"/>
          <w:lang w:val="ru-RU"/>
        </w:rPr>
        <w:t>ետությանկամհամայնքներիկարիքներիհամարկազմակերպվածգնմանընթացակարգըկարողէամբողջությամբկամմասնակիչկայացածհայտարարվելհամապատասխանաբարՀայաստանիՀանրապետությանկառավարությանկամհամայնքիավագանու</w:t>
      </w:r>
      <w:r w:rsidR="00FF0FE2" w:rsidRPr="00220F38">
        <w:rPr>
          <w:rFonts w:ascii="Sylfaen" w:hAnsi="Sylfaen" w:cs="Sylfaen"/>
          <w:sz w:val="20"/>
          <w:lang w:val="af-ZA"/>
        </w:rPr>
        <w:t xml:space="preserve">, </w:t>
      </w:r>
      <w:r w:rsidR="00FF0FE2" w:rsidRPr="00220F38">
        <w:rPr>
          <w:rFonts w:ascii="Sylfaen" w:hAnsi="Sylfaen" w:cs="Sylfaen"/>
          <w:sz w:val="20"/>
          <w:lang w:val="ru-RU"/>
        </w:rPr>
        <w:t>այլպատվիրատուներիդեպքում</w:t>
      </w:r>
      <w:r w:rsidR="00FF0FE2" w:rsidRPr="00220F38">
        <w:rPr>
          <w:rFonts w:ascii="Sylfaen" w:hAnsi="Sylfaen" w:cs="Sylfaen"/>
          <w:sz w:val="20"/>
          <w:lang w:val="af-ZA"/>
        </w:rPr>
        <w:t xml:space="preserve">` </w:t>
      </w:r>
      <w:r w:rsidR="00FF0FE2" w:rsidRPr="00220F38">
        <w:rPr>
          <w:rFonts w:ascii="Sylfaen" w:hAnsi="Sylfaen" w:cs="Sylfaen"/>
          <w:sz w:val="20"/>
          <w:lang w:val="ru-RU"/>
        </w:rPr>
        <w:t>ընդհանուրկառավարումնիրականացնողլիազորվածմարմնիղեկավարի</w:t>
      </w:r>
      <w:r w:rsidR="00A10D1E" w:rsidRPr="00220F38">
        <w:rPr>
          <w:rFonts w:ascii="Sylfaen" w:hAnsi="Sylfaen" w:cs="Sylfaen"/>
          <w:sz w:val="20"/>
          <w:lang w:val="af-ZA"/>
        </w:rPr>
        <w:t xml:space="preserve">, </w:t>
      </w:r>
      <w:r w:rsidR="00A10D1E" w:rsidRPr="00220F38">
        <w:rPr>
          <w:rFonts w:ascii="Sylfaen" w:hAnsi="Sylfaen" w:cs="Sylfaen"/>
          <w:sz w:val="20"/>
        </w:rPr>
        <w:t>իսկհիմնադրամներիդեպքումհոգաբարձուներիխորհրդիորոշմանհիմանվրա</w:t>
      </w:r>
      <w:r w:rsidR="00A10D1E" w:rsidRPr="00220F38">
        <w:rPr>
          <w:rStyle w:val="af6"/>
          <w:rFonts w:ascii="Sylfaen" w:hAnsi="Sylfaen" w:cs="Sylfaen"/>
          <w:color w:val="FFFFFF"/>
          <w:sz w:val="20"/>
        </w:rPr>
        <w:footnoteReference w:id="2"/>
      </w:r>
      <w:r w:rsidR="00FF0FE2" w:rsidRPr="00220F38">
        <w:rPr>
          <w:rFonts w:ascii="Sylfaen" w:hAnsi="Sylfaen" w:cs="Sylfaen"/>
          <w:sz w:val="20"/>
          <w:lang w:val="hy-AM"/>
        </w:rPr>
        <w:t>:</w:t>
      </w:r>
      <w:r w:rsidR="00944E5B" w:rsidRPr="00220F38">
        <w:rPr>
          <w:rFonts w:ascii="Sylfaen" w:hAnsi="Sylfaen" w:cs="Sylfaen"/>
          <w:sz w:val="20"/>
          <w:vertAlign w:val="superscript"/>
          <w:lang w:val="af-ZA"/>
        </w:rPr>
        <w:t>13</w:t>
      </w:r>
    </w:p>
    <w:p w:rsidR="00096865" w:rsidRPr="00220F38" w:rsidRDefault="00096865" w:rsidP="00EF3662">
      <w:pPr>
        <w:ind w:firstLine="567"/>
        <w:jc w:val="both"/>
        <w:rPr>
          <w:rFonts w:ascii="Sylfaen" w:hAnsi="Sylfaen" w:cs="Sylfaen"/>
          <w:sz w:val="20"/>
          <w:lang w:val="af-ZA"/>
        </w:rPr>
      </w:pPr>
      <w:r w:rsidRPr="00220F38">
        <w:rPr>
          <w:rFonts w:ascii="Sylfaen" w:hAnsi="Sylfaen" w:cs="Sylfaen"/>
          <w:sz w:val="20"/>
          <w:lang w:val="af-ZA"/>
        </w:rPr>
        <w:t xml:space="preserve">3) </w:t>
      </w:r>
      <w:r w:rsidRPr="00220F38">
        <w:rPr>
          <w:rFonts w:ascii="Sylfaen" w:hAnsi="Sylfaen" w:cs="Sylfaen"/>
          <w:sz w:val="20"/>
          <w:lang w:val="hy-AM"/>
        </w:rPr>
        <w:t>ոչմիհայտչիներկայացվել</w:t>
      </w:r>
      <w:r w:rsidRPr="00220F38">
        <w:rPr>
          <w:rFonts w:ascii="Sylfaen" w:hAnsi="Sylfaen" w:cs="Sylfaen"/>
          <w:sz w:val="20"/>
          <w:lang w:val="af-ZA"/>
        </w:rPr>
        <w:t>.</w:t>
      </w:r>
    </w:p>
    <w:p w:rsidR="00096865" w:rsidRPr="00220F38" w:rsidRDefault="00096865" w:rsidP="00EF3662">
      <w:pPr>
        <w:ind w:firstLine="567"/>
        <w:jc w:val="both"/>
        <w:rPr>
          <w:rFonts w:ascii="Sylfaen" w:hAnsi="Sylfaen" w:cs="Sylfaen"/>
          <w:sz w:val="20"/>
          <w:lang w:val="af-ZA"/>
        </w:rPr>
      </w:pPr>
      <w:r w:rsidRPr="00220F38">
        <w:rPr>
          <w:rFonts w:ascii="Sylfaen" w:hAnsi="Sylfaen" w:cs="Sylfaen"/>
          <w:sz w:val="20"/>
          <w:lang w:val="af-ZA"/>
        </w:rPr>
        <w:t xml:space="preserve">4) </w:t>
      </w:r>
      <w:r w:rsidRPr="00220F38">
        <w:rPr>
          <w:rFonts w:ascii="Sylfaen" w:hAnsi="Sylfaen" w:cs="Sylfaen"/>
          <w:sz w:val="20"/>
          <w:lang w:val="ru-RU"/>
        </w:rPr>
        <w:t>պայմանագիրչիկնքվում</w:t>
      </w:r>
      <w:r w:rsidR="004D5671" w:rsidRPr="00220F38">
        <w:rPr>
          <w:rFonts w:ascii="Sylfaen" w:hAnsi="Sylfaen" w:cs="Sylfaen"/>
          <w:sz w:val="20"/>
          <w:lang w:val="ru-RU"/>
        </w:rPr>
        <w:t>։</w:t>
      </w:r>
    </w:p>
    <w:p w:rsidR="00CA1C11" w:rsidRPr="00220F38" w:rsidRDefault="00731D26" w:rsidP="00EF3662">
      <w:pPr>
        <w:ind w:firstLine="567"/>
        <w:jc w:val="both"/>
        <w:rPr>
          <w:rFonts w:ascii="Sylfaen" w:hAnsi="Sylfaen" w:cs="Sylfaen"/>
          <w:sz w:val="20"/>
          <w:lang w:val="af-ZA"/>
        </w:rPr>
      </w:pPr>
      <w:r w:rsidRPr="00220F38">
        <w:rPr>
          <w:rFonts w:ascii="Sylfaen" w:hAnsi="Sylfaen" w:cs="Sylfaen"/>
          <w:sz w:val="20"/>
          <w:lang w:val="af-ZA"/>
        </w:rPr>
        <w:t>1</w:t>
      </w:r>
      <w:r w:rsidR="00030D40" w:rsidRPr="00220F38">
        <w:rPr>
          <w:rFonts w:ascii="Sylfaen" w:hAnsi="Sylfaen" w:cs="Sylfaen"/>
          <w:sz w:val="20"/>
          <w:lang w:val="af-ZA"/>
        </w:rPr>
        <w:t>1</w:t>
      </w:r>
      <w:r w:rsidRPr="00220F38">
        <w:rPr>
          <w:rFonts w:ascii="Sylfaen" w:hAnsi="Sylfaen" w:cs="Sylfaen"/>
          <w:sz w:val="20"/>
          <w:lang w:val="af-ZA"/>
        </w:rPr>
        <w:t>.2</w:t>
      </w:r>
      <w:r w:rsidR="00FE5743" w:rsidRPr="00220F38">
        <w:rPr>
          <w:rFonts w:ascii="Sylfaen" w:hAnsi="Sylfaen" w:cs="Sylfaen"/>
          <w:sz w:val="20"/>
          <w:lang w:val="af-ZA"/>
        </w:rPr>
        <w:t xml:space="preserve"> Գ</w:t>
      </w:r>
      <w:r w:rsidR="00CA1C11" w:rsidRPr="00220F38">
        <w:rPr>
          <w:rFonts w:ascii="Sylfaen" w:hAnsi="Sylfaen" w:cs="Sylfaen"/>
          <w:sz w:val="20"/>
          <w:lang w:val="ru-RU"/>
        </w:rPr>
        <w:t>նմանընթացակարգըչկայացածհայտարարվելու</w:t>
      </w:r>
      <w:r w:rsidR="00A747D4" w:rsidRPr="00220F38">
        <w:rPr>
          <w:rFonts w:ascii="Sylfaen" w:hAnsi="Sylfaen" w:cs="Sylfaen"/>
          <w:sz w:val="20"/>
        </w:rPr>
        <w:t>նհաջորդողաշխատանքային</w:t>
      </w:r>
      <w:r w:rsidR="00CA1C11" w:rsidRPr="00220F38">
        <w:rPr>
          <w:rFonts w:ascii="Sylfaen" w:hAnsi="Sylfaen" w:cs="Sylfaen"/>
          <w:sz w:val="20"/>
          <w:lang w:val="ru-RU"/>
        </w:rPr>
        <w:t>օրվաընթացքում</w:t>
      </w:r>
      <w:r w:rsidR="00CA1C11" w:rsidRPr="00220F38">
        <w:rPr>
          <w:rFonts w:ascii="Sylfaen" w:hAnsi="Sylfaen" w:cs="Sylfaen"/>
          <w:sz w:val="20"/>
          <w:lang w:val="af-ZA"/>
        </w:rPr>
        <w:t xml:space="preserve">, </w:t>
      </w:r>
      <w:r w:rsidR="003A2BE0" w:rsidRPr="00220F38">
        <w:rPr>
          <w:rFonts w:ascii="Sylfaen" w:hAnsi="Sylfaen" w:cs="Sylfaen"/>
          <w:sz w:val="20"/>
          <w:lang w:val="af-ZA"/>
        </w:rPr>
        <w:t>պ</w:t>
      </w:r>
      <w:r w:rsidR="00CA1C11" w:rsidRPr="00220F38">
        <w:rPr>
          <w:rFonts w:ascii="Sylfaen" w:hAnsi="Sylfaen" w:cs="Sylfaen"/>
          <w:sz w:val="20"/>
          <w:lang w:val="ru-RU"/>
        </w:rPr>
        <w:t>ատվիրատուն</w:t>
      </w:r>
      <w:r w:rsidR="00A747D4" w:rsidRPr="00220F38">
        <w:rPr>
          <w:rFonts w:ascii="Sylfaen" w:hAnsi="Sylfaen" w:cs="Sylfaen"/>
          <w:sz w:val="20"/>
          <w:lang w:val="af-ZA"/>
        </w:rPr>
        <w:t xml:space="preserve">տեղեկագրում </w:t>
      </w:r>
      <w:r w:rsidR="005F7C1D" w:rsidRPr="00220F38">
        <w:rPr>
          <w:rFonts w:ascii="Sylfaen" w:hAnsi="Sylfaen" w:cs="Sylfaen"/>
          <w:sz w:val="20"/>
          <w:lang w:val="af-ZA"/>
        </w:rPr>
        <w:t xml:space="preserve">հրապարակում է </w:t>
      </w:r>
      <w:r w:rsidR="00CA1C11" w:rsidRPr="00220F38">
        <w:rPr>
          <w:rFonts w:ascii="Sylfaen" w:hAnsi="Sylfaen" w:cs="Sylfaen"/>
          <w:sz w:val="20"/>
          <w:lang w:val="ru-RU"/>
        </w:rPr>
        <w:t>հայտարարություն</w:t>
      </w:r>
      <w:r w:rsidR="00CA1C11" w:rsidRPr="00220F38">
        <w:rPr>
          <w:rFonts w:ascii="Sylfaen" w:hAnsi="Sylfaen" w:cs="Sylfaen"/>
          <w:sz w:val="20"/>
          <w:lang w:val="af-ZA"/>
        </w:rPr>
        <w:t xml:space="preserve">, </w:t>
      </w:r>
      <w:r w:rsidR="00CA1C11" w:rsidRPr="00220F38">
        <w:rPr>
          <w:rFonts w:ascii="Sylfaen" w:hAnsi="Sylfaen" w:cs="Sylfaen"/>
          <w:sz w:val="20"/>
          <w:lang w:val="ru-RU"/>
        </w:rPr>
        <w:t>որումնշվումէգնմանընթացակարգըչկայացածհայտարարվելուհիմնավորումը։</w:t>
      </w:r>
    </w:p>
    <w:p w:rsidR="00CA1C11" w:rsidRPr="00220F38" w:rsidRDefault="00CA1C11" w:rsidP="00EF3662">
      <w:pPr>
        <w:ind w:firstLine="567"/>
        <w:jc w:val="both"/>
        <w:rPr>
          <w:rFonts w:ascii="Sylfaen" w:hAnsi="Sylfaen" w:cs="Sylfaen"/>
          <w:sz w:val="20"/>
          <w:lang w:val="af-ZA"/>
        </w:rPr>
      </w:pPr>
    </w:p>
    <w:p w:rsidR="00096865" w:rsidRPr="00220F38" w:rsidRDefault="00096865" w:rsidP="00EF3662">
      <w:pPr>
        <w:pStyle w:val="a3"/>
        <w:spacing w:line="240" w:lineRule="auto"/>
        <w:rPr>
          <w:rFonts w:ascii="Sylfaen" w:hAnsi="Sylfaen"/>
          <w:i w:val="0"/>
          <w:sz w:val="18"/>
          <w:szCs w:val="18"/>
          <w:u w:val="single"/>
          <w:lang w:val="af-ZA"/>
        </w:rPr>
      </w:pPr>
    </w:p>
    <w:p w:rsidR="008D5016" w:rsidRPr="00220F38" w:rsidRDefault="008D5016" w:rsidP="00EF3662">
      <w:pPr>
        <w:jc w:val="center"/>
        <w:rPr>
          <w:rFonts w:ascii="Sylfaen" w:hAnsi="Sylfaen"/>
          <w:b/>
          <w:sz w:val="20"/>
          <w:lang w:val="af-ZA"/>
        </w:rPr>
      </w:pPr>
      <w:r w:rsidRPr="00220F38">
        <w:rPr>
          <w:rFonts w:ascii="Sylfaen" w:hAnsi="Sylfaen"/>
          <w:b/>
          <w:sz w:val="20"/>
          <w:lang w:val="af-ZA"/>
        </w:rPr>
        <w:t>1</w:t>
      </w:r>
      <w:r w:rsidR="00375FD2" w:rsidRPr="00220F38">
        <w:rPr>
          <w:rFonts w:ascii="Sylfaen" w:hAnsi="Sylfaen"/>
          <w:b/>
          <w:sz w:val="20"/>
          <w:lang w:val="af-ZA"/>
        </w:rPr>
        <w:t>2</w:t>
      </w:r>
      <w:r w:rsidRPr="00220F38">
        <w:rPr>
          <w:rFonts w:ascii="Sylfaen" w:hAnsi="Sylfaen"/>
          <w:b/>
          <w:sz w:val="20"/>
          <w:lang w:val="af-ZA"/>
        </w:rPr>
        <w:t xml:space="preserve">. ԳՆՄԱՆ ԳՈՐԾԸՆԹԱՑԻ ՀԵՏ ԿԱՊՎԱԾ ԳՈՐԾՈՂՈՒԹՅՈՒՆՆԵՐԸ ԵՎ (ԿԱՄ) </w:t>
      </w:r>
    </w:p>
    <w:p w:rsidR="008D5016" w:rsidRPr="00220F38" w:rsidRDefault="008D5016" w:rsidP="00EF3662">
      <w:pPr>
        <w:jc w:val="center"/>
        <w:rPr>
          <w:rFonts w:ascii="Sylfaen" w:hAnsi="Sylfaen"/>
          <w:b/>
          <w:sz w:val="20"/>
          <w:lang w:val="af-ZA"/>
        </w:rPr>
      </w:pPr>
      <w:r w:rsidRPr="00220F38">
        <w:rPr>
          <w:rFonts w:ascii="Sylfaen" w:hAnsi="Sylfaen"/>
          <w:b/>
          <w:sz w:val="20"/>
          <w:lang w:val="af-ZA"/>
        </w:rPr>
        <w:t xml:space="preserve">ԸՆԴՈՒՆՎԱԾ ՈՐՈՇՈՒՄՆԵՐԸ ԲՈՂՈՔԱՐԿԵԼՈՒ ՄԱՍՆԱԿՑԻ </w:t>
      </w:r>
    </w:p>
    <w:p w:rsidR="00096865" w:rsidRPr="00220F38" w:rsidRDefault="008D5016" w:rsidP="00EF3662">
      <w:pPr>
        <w:jc w:val="center"/>
        <w:rPr>
          <w:rFonts w:ascii="Sylfaen" w:hAnsi="Sylfaen"/>
          <w:b/>
          <w:sz w:val="20"/>
          <w:lang w:val="af-ZA"/>
        </w:rPr>
      </w:pPr>
      <w:r w:rsidRPr="00220F38">
        <w:rPr>
          <w:rFonts w:ascii="Sylfaen" w:hAnsi="Sylfaen"/>
          <w:b/>
          <w:sz w:val="20"/>
          <w:lang w:val="af-ZA"/>
        </w:rPr>
        <w:t>ԻՐԱՎՈՒՆՔԸ ԵՎ ԿԱՐԳԸ</w:t>
      </w:r>
    </w:p>
    <w:p w:rsidR="00996C19" w:rsidRPr="00220F38" w:rsidRDefault="00996C19" w:rsidP="00EF3662">
      <w:pPr>
        <w:jc w:val="center"/>
        <w:rPr>
          <w:rFonts w:ascii="Sylfaen" w:hAnsi="Sylfaen"/>
          <w:b/>
          <w:sz w:val="20"/>
          <w:lang w:val="af-ZA"/>
        </w:rPr>
      </w:pPr>
    </w:p>
    <w:p w:rsidR="00AE679C" w:rsidRPr="00220F38" w:rsidRDefault="00AE679C" w:rsidP="00EF3662">
      <w:pPr>
        <w:ind w:firstLine="567"/>
        <w:jc w:val="center"/>
        <w:rPr>
          <w:rFonts w:ascii="Sylfaen" w:hAnsi="Sylfaen" w:cs="Sylfaen"/>
          <w:b/>
          <w:szCs w:val="22"/>
          <w:lang w:val="es-ES"/>
        </w:rPr>
      </w:pPr>
    </w:p>
    <w:p w:rsidR="00E74BF6" w:rsidRPr="00220F38" w:rsidRDefault="00E74BF6" w:rsidP="00EF3662">
      <w:pPr>
        <w:ind w:firstLine="567"/>
        <w:jc w:val="center"/>
        <w:rPr>
          <w:rFonts w:ascii="Sylfaen" w:hAnsi="Sylfaen" w:cs="Sylfaen"/>
          <w:b/>
          <w:szCs w:val="22"/>
          <w:lang w:val="es-ES"/>
        </w:rPr>
      </w:pPr>
    </w:p>
    <w:p w:rsidR="00BE198C" w:rsidRPr="00220F38" w:rsidRDefault="00BE198C" w:rsidP="00BE198C">
      <w:pPr>
        <w:pStyle w:val="af4"/>
        <w:shd w:val="clear" w:color="auto" w:fill="FFFFFF"/>
        <w:spacing w:before="0" w:beforeAutospacing="0" w:after="0" w:afterAutospacing="0"/>
        <w:ind w:firstLine="375"/>
        <w:jc w:val="both"/>
        <w:rPr>
          <w:rFonts w:ascii="Sylfaen" w:hAnsi="Sylfaen"/>
          <w:sz w:val="20"/>
          <w:szCs w:val="20"/>
          <w:lang w:val="es-ES"/>
        </w:rPr>
      </w:pPr>
      <w:r w:rsidRPr="00220F38">
        <w:rPr>
          <w:rFonts w:ascii="Sylfaen" w:hAnsi="Sylfaen"/>
          <w:sz w:val="20"/>
          <w:szCs w:val="20"/>
          <w:lang w:val="es-ES"/>
        </w:rPr>
        <w:t>12</w:t>
      </w:r>
      <w:r w:rsidRPr="00220F38">
        <w:rPr>
          <w:sz w:val="20"/>
          <w:szCs w:val="20"/>
          <w:lang w:val="es-ES"/>
        </w:rPr>
        <w:t>․</w:t>
      </w:r>
      <w:r w:rsidRPr="00220F38">
        <w:rPr>
          <w:rFonts w:ascii="Sylfaen" w:hAnsi="Sylfaen"/>
          <w:sz w:val="20"/>
          <w:szCs w:val="20"/>
          <w:lang w:val="es-ES"/>
        </w:rPr>
        <w:t xml:space="preserve">1 </w:t>
      </w:r>
      <w:r w:rsidRPr="00220F38">
        <w:rPr>
          <w:rFonts w:ascii="Sylfaen" w:hAnsi="Sylfaen"/>
          <w:sz w:val="20"/>
          <w:szCs w:val="20"/>
        </w:rPr>
        <w:t>Յուրաքանչյուրշահագրգիռանձիրավունքունիբողոքարկելուպատվիրատուի</w:t>
      </w:r>
      <w:r w:rsidRPr="00220F38">
        <w:rPr>
          <w:rFonts w:ascii="Sylfaen" w:hAnsi="Sylfaen"/>
          <w:sz w:val="20"/>
          <w:szCs w:val="20"/>
          <w:lang w:val="es-ES"/>
        </w:rPr>
        <w:t xml:space="preserve">, </w:t>
      </w:r>
      <w:r w:rsidRPr="00220F38">
        <w:rPr>
          <w:rFonts w:ascii="Sylfaen" w:hAnsi="Sylfaen"/>
          <w:sz w:val="20"/>
          <w:szCs w:val="20"/>
        </w:rPr>
        <w:t>գնահատողհանձնաժողովիգործողությունները</w:t>
      </w:r>
      <w:r w:rsidRPr="00220F38">
        <w:rPr>
          <w:rFonts w:ascii="Sylfaen" w:hAnsi="Sylfaen"/>
          <w:sz w:val="20"/>
          <w:szCs w:val="20"/>
          <w:lang w:val="es-ES"/>
        </w:rPr>
        <w:t xml:space="preserve"> (</w:t>
      </w:r>
      <w:r w:rsidRPr="00220F38">
        <w:rPr>
          <w:rFonts w:ascii="Sylfaen" w:hAnsi="Sylfaen"/>
          <w:sz w:val="20"/>
          <w:szCs w:val="20"/>
        </w:rPr>
        <w:t>անգործությունը</w:t>
      </w:r>
      <w:r w:rsidRPr="00220F38">
        <w:rPr>
          <w:rFonts w:ascii="Sylfaen" w:hAnsi="Sylfaen"/>
          <w:sz w:val="20"/>
          <w:szCs w:val="20"/>
          <w:lang w:val="es-ES"/>
        </w:rPr>
        <w:t xml:space="preserve">) </w:t>
      </w:r>
      <w:r w:rsidRPr="00220F38">
        <w:rPr>
          <w:rFonts w:ascii="Sylfaen" w:hAnsi="Sylfaen"/>
          <w:sz w:val="20"/>
          <w:szCs w:val="20"/>
        </w:rPr>
        <w:t>ևորոշումներըՀայաստանիՀանրապետությանքաղաքացիականդատավարությանօրենսգրքով</w:t>
      </w:r>
      <w:r w:rsidRPr="00220F38">
        <w:rPr>
          <w:rFonts w:ascii="Sylfaen" w:hAnsi="Sylfaen"/>
          <w:sz w:val="20"/>
          <w:szCs w:val="20"/>
          <w:lang w:val="es-ES"/>
        </w:rPr>
        <w:t xml:space="preserve"> (</w:t>
      </w:r>
      <w:r w:rsidRPr="00220F38">
        <w:rPr>
          <w:rFonts w:ascii="Sylfaen" w:hAnsi="Sylfaen"/>
          <w:sz w:val="20"/>
          <w:szCs w:val="20"/>
        </w:rPr>
        <w:t>այսուհետ՝Օրենսգիրք</w:t>
      </w:r>
      <w:r w:rsidRPr="00220F38">
        <w:rPr>
          <w:rFonts w:ascii="Sylfaen" w:hAnsi="Sylfaen"/>
          <w:sz w:val="20"/>
          <w:szCs w:val="20"/>
          <w:lang w:val="es-ES"/>
        </w:rPr>
        <w:t xml:space="preserve">) </w:t>
      </w:r>
      <w:r w:rsidRPr="00220F38">
        <w:rPr>
          <w:rFonts w:ascii="Sylfaen" w:hAnsi="Sylfaen"/>
          <w:sz w:val="20"/>
          <w:szCs w:val="20"/>
        </w:rPr>
        <w:t>սահմանվածկարգով</w:t>
      </w:r>
      <w:r w:rsidRPr="00220F38">
        <w:rPr>
          <w:rFonts w:ascii="Sylfaen" w:hAnsi="Sylfaen"/>
          <w:sz w:val="20"/>
          <w:szCs w:val="20"/>
          <w:lang w:val="es-ES"/>
        </w:rPr>
        <w:t>:</w:t>
      </w:r>
    </w:p>
    <w:p w:rsidR="00BE198C" w:rsidRPr="00220F38" w:rsidRDefault="00BE198C" w:rsidP="00BE198C">
      <w:pPr>
        <w:pStyle w:val="af4"/>
        <w:shd w:val="clear" w:color="auto" w:fill="FFFFFF"/>
        <w:spacing w:before="0" w:beforeAutospacing="0" w:after="0" w:afterAutospacing="0"/>
        <w:ind w:firstLine="375"/>
        <w:jc w:val="both"/>
        <w:rPr>
          <w:rFonts w:ascii="Sylfaen" w:hAnsi="Sylfaen"/>
          <w:sz w:val="20"/>
          <w:szCs w:val="20"/>
          <w:lang w:val="es-ES"/>
        </w:rPr>
      </w:pPr>
      <w:r w:rsidRPr="00220F38">
        <w:rPr>
          <w:rFonts w:ascii="Sylfaen" w:hAnsi="Sylfaen"/>
          <w:sz w:val="20"/>
          <w:szCs w:val="20"/>
        </w:rPr>
        <w:t>ՅուրաքանչյուրոքիրավունքունիՕրենսգրքովսահմանվածկարգովմինչևհայտերիներկայացմանվերջնաժամկետըբողոքարկելուգնմանառարկայիբնութագրերըկամհրավերիպահանջները</w:t>
      </w:r>
      <w:r w:rsidRPr="00220F38">
        <w:rPr>
          <w:rFonts w:ascii="Sylfaen" w:hAnsi="Sylfaen"/>
          <w:sz w:val="20"/>
          <w:szCs w:val="20"/>
          <w:lang w:val="es-ES"/>
        </w:rPr>
        <w:t>:</w:t>
      </w:r>
    </w:p>
    <w:p w:rsidR="00BE198C" w:rsidRPr="00220F38" w:rsidRDefault="00BE198C" w:rsidP="00BE198C">
      <w:pPr>
        <w:pStyle w:val="af4"/>
        <w:shd w:val="clear" w:color="auto" w:fill="FFFFFF"/>
        <w:spacing w:before="0" w:beforeAutospacing="0" w:after="0" w:afterAutospacing="0"/>
        <w:ind w:firstLine="375"/>
        <w:jc w:val="both"/>
        <w:rPr>
          <w:rFonts w:ascii="Sylfaen" w:hAnsi="Sylfaen"/>
          <w:sz w:val="20"/>
          <w:szCs w:val="20"/>
          <w:lang w:val="es-ES"/>
        </w:rPr>
      </w:pPr>
      <w:r w:rsidRPr="00220F38">
        <w:rPr>
          <w:rFonts w:ascii="Sylfaen" w:hAnsi="Sylfaen"/>
          <w:sz w:val="20"/>
          <w:szCs w:val="20"/>
          <w:lang w:val="es-ES"/>
        </w:rPr>
        <w:t>12</w:t>
      </w:r>
      <w:r w:rsidRPr="00220F38">
        <w:rPr>
          <w:sz w:val="20"/>
          <w:szCs w:val="20"/>
          <w:lang w:val="es-ES"/>
        </w:rPr>
        <w:t>․</w:t>
      </w:r>
      <w:r w:rsidRPr="00220F38">
        <w:rPr>
          <w:rFonts w:ascii="Sylfaen" w:hAnsi="Sylfaen"/>
          <w:sz w:val="20"/>
          <w:szCs w:val="20"/>
          <w:lang w:val="es-ES"/>
        </w:rPr>
        <w:t xml:space="preserve">2. </w:t>
      </w:r>
      <w:r w:rsidRPr="00220F38">
        <w:rPr>
          <w:rFonts w:ascii="Sylfaen" w:hAnsi="Sylfaen"/>
          <w:sz w:val="20"/>
          <w:szCs w:val="20"/>
        </w:rPr>
        <w:t>Սույնընթացակարգիհետկապվածհարաբերություններըվարչականհարաբերություններչեն</w:t>
      </w:r>
      <w:r w:rsidRPr="00220F38">
        <w:rPr>
          <w:rFonts w:ascii="Sylfaen" w:hAnsi="Sylfaen"/>
          <w:sz w:val="20"/>
          <w:szCs w:val="20"/>
          <w:lang w:val="es-ES"/>
        </w:rPr>
        <w:t xml:space="preserve">, </w:t>
      </w:r>
      <w:r w:rsidRPr="00220F38">
        <w:rPr>
          <w:rFonts w:ascii="Sylfaen" w:hAnsi="Sylfaen"/>
          <w:sz w:val="20"/>
          <w:szCs w:val="20"/>
        </w:rPr>
        <w:t>ևդրանքկարգավորվումենՀայաստանիՀանրապետությանքաղաքացիաիրավականհարաբերություններըկարգավորողօրենսդրությամբ</w:t>
      </w:r>
      <w:r w:rsidRPr="00220F38">
        <w:rPr>
          <w:rFonts w:ascii="Sylfaen" w:hAnsi="Sylfaen"/>
          <w:sz w:val="20"/>
          <w:szCs w:val="20"/>
          <w:lang w:val="es-ES"/>
        </w:rPr>
        <w:t>:</w:t>
      </w:r>
    </w:p>
    <w:p w:rsidR="00BE198C" w:rsidRPr="00220F38" w:rsidRDefault="00BE198C" w:rsidP="00BE198C">
      <w:pPr>
        <w:pStyle w:val="af4"/>
        <w:shd w:val="clear" w:color="auto" w:fill="FFFFFF"/>
        <w:spacing w:before="0" w:beforeAutospacing="0" w:after="0" w:afterAutospacing="0"/>
        <w:ind w:firstLine="375"/>
        <w:jc w:val="both"/>
        <w:rPr>
          <w:rFonts w:ascii="Sylfaen" w:hAnsi="Sylfaen"/>
          <w:sz w:val="20"/>
          <w:szCs w:val="20"/>
          <w:lang w:val="es-ES"/>
        </w:rPr>
      </w:pPr>
      <w:r w:rsidRPr="00220F38">
        <w:rPr>
          <w:rFonts w:ascii="Sylfaen" w:hAnsi="Sylfaen"/>
          <w:sz w:val="20"/>
          <w:szCs w:val="20"/>
          <w:lang w:val="es-ES"/>
        </w:rPr>
        <w:t>12</w:t>
      </w:r>
      <w:r w:rsidRPr="00220F38">
        <w:rPr>
          <w:sz w:val="20"/>
          <w:szCs w:val="20"/>
          <w:lang w:val="es-ES"/>
        </w:rPr>
        <w:t>․</w:t>
      </w:r>
      <w:r w:rsidRPr="00220F38">
        <w:rPr>
          <w:rFonts w:ascii="Sylfaen" w:hAnsi="Sylfaen"/>
          <w:sz w:val="20"/>
          <w:szCs w:val="20"/>
          <w:lang w:val="es-ES"/>
        </w:rPr>
        <w:t xml:space="preserve">3. </w:t>
      </w:r>
      <w:r w:rsidRPr="00220F38">
        <w:rPr>
          <w:rFonts w:ascii="Sylfaen" w:hAnsi="Sylfaen"/>
          <w:sz w:val="20"/>
          <w:szCs w:val="20"/>
        </w:rPr>
        <w:t>Պատվիրատուի</w:t>
      </w:r>
      <w:r w:rsidRPr="00220F38">
        <w:rPr>
          <w:rFonts w:ascii="Sylfaen" w:hAnsi="Sylfaen"/>
          <w:sz w:val="20"/>
          <w:szCs w:val="20"/>
          <w:lang w:val="es-ES"/>
        </w:rPr>
        <w:t xml:space="preserve">, </w:t>
      </w:r>
      <w:r w:rsidRPr="00220F38">
        <w:rPr>
          <w:rFonts w:ascii="Sylfaen" w:hAnsi="Sylfaen"/>
          <w:sz w:val="20"/>
          <w:szCs w:val="20"/>
        </w:rPr>
        <w:t>գնահատողհանձնաժողովիկատարածգործողությանկամանգործությանհետևանքովպատճառվածվնասներըհատուցվումենՀայաստանիՀանրապետությանքաղաքացիականօրենսգրքովսահմանվածկարգով</w:t>
      </w:r>
      <w:r w:rsidRPr="00220F38">
        <w:rPr>
          <w:rFonts w:ascii="Sylfaen" w:hAnsi="Sylfaen"/>
          <w:sz w:val="20"/>
          <w:szCs w:val="20"/>
          <w:lang w:val="es-ES"/>
        </w:rPr>
        <w:t>:</w:t>
      </w:r>
    </w:p>
    <w:p w:rsidR="00BE198C" w:rsidRPr="00220F38" w:rsidRDefault="00BE198C" w:rsidP="00BE198C">
      <w:pPr>
        <w:pStyle w:val="af4"/>
        <w:shd w:val="clear" w:color="auto" w:fill="FFFFFF"/>
        <w:spacing w:before="0" w:beforeAutospacing="0" w:after="0" w:afterAutospacing="0"/>
        <w:ind w:firstLine="375"/>
        <w:jc w:val="both"/>
        <w:rPr>
          <w:rFonts w:ascii="Sylfaen" w:hAnsi="Sylfaen"/>
          <w:sz w:val="20"/>
          <w:szCs w:val="20"/>
          <w:lang w:val="es-ES"/>
        </w:rPr>
      </w:pPr>
      <w:r w:rsidRPr="00220F38">
        <w:rPr>
          <w:rFonts w:ascii="Sylfaen" w:hAnsi="Sylfaen"/>
          <w:sz w:val="20"/>
          <w:szCs w:val="20"/>
          <w:lang w:val="es-ES"/>
        </w:rPr>
        <w:t>12</w:t>
      </w:r>
      <w:r w:rsidRPr="00220F38">
        <w:rPr>
          <w:sz w:val="20"/>
          <w:szCs w:val="20"/>
          <w:lang w:val="es-ES"/>
        </w:rPr>
        <w:t>․</w:t>
      </w:r>
      <w:r w:rsidRPr="00220F38">
        <w:rPr>
          <w:rFonts w:ascii="Sylfaen" w:hAnsi="Sylfaen"/>
          <w:sz w:val="20"/>
          <w:szCs w:val="20"/>
          <w:lang w:val="es-ES"/>
        </w:rPr>
        <w:t xml:space="preserve">4. </w:t>
      </w:r>
      <w:r w:rsidRPr="00220F38">
        <w:rPr>
          <w:rFonts w:ascii="Sylfaen" w:hAnsi="Sylfaen"/>
          <w:sz w:val="20"/>
          <w:szCs w:val="20"/>
        </w:rPr>
        <w:t>Սույնհրավերովսահմանվածանգործությանժամկետըպատվիրատուի</w:t>
      </w:r>
      <w:r w:rsidRPr="00220F38">
        <w:rPr>
          <w:rFonts w:ascii="Sylfaen" w:hAnsi="Sylfaen"/>
          <w:sz w:val="20"/>
          <w:szCs w:val="20"/>
          <w:lang w:val="es-ES"/>
        </w:rPr>
        <w:t xml:space="preserve">, </w:t>
      </w:r>
      <w:r w:rsidRPr="00220F38">
        <w:rPr>
          <w:rFonts w:ascii="Sylfaen" w:hAnsi="Sylfaen"/>
          <w:sz w:val="20"/>
          <w:szCs w:val="20"/>
        </w:rPr>
        <w:t>գնահատողհանձնաժողովիգործողությունների</w:t>
      </w:r>
      <w:r w:rsidRPr="00220F38">
        <w:rPr>
          <w:rFonts w:ascii="Sylfaen" w:hAnsi="Sylfaen"/>
          <w:sz w:val="20"/>
          <w:szCs w:val="20"/>
          <w:lang w:val="es-ES"/>
        </w:rPr>
        <w:t xml:space="preserve"> (</w:t>
      </w:r>
      <w:r w:rsidRPr="00220F38">
        <w:rPr>
          <w:rFonts w:ascii="Sylfaen" w:hAnsi="Sylfaen"/>
          <w:sz w:val="20"/>
          <w:szCs w:val="20"/>
        </w:rPr>
        <w:t>անգործության</w:t>
      </w:r>
      <w:r w:rsidRPr="00220F38">
        <w:rPr>
          <w:rFonts w:ascii="Sylfaen" w:hAnsi="Sylfaen"/>
          <w:sz w:val="20"/>
          <w:szCs w:val="20"/>
          <w:lang w:val="es-ES"/>
        </w:rPr>
        <w:t xml:space="preserve">) </w:t>
      </w:r>
      <w:r w:rsidRPr="00220F38">
        <w:rPr>
          <w:rFonts w:ascii="Sylfaen" w:hAnsi="Sylfaen"/>
          <w:sz w:val="20"/>
          <w:szCs w:val="20"/>
        </w:rPr>
        <w:t>ևորոշումներիբողոքարկմանհայցայինվաղեմությանժամկետէ</w:t>
      </w:r>
      <w:r w:rsidRPr="00220F38">
        <w:rPr>
          <w:rFonts w:ascii="Sylfaen" w:hAnsi="Sylfaen"/>
          <w:sz w:val="20"/>
          <w:szCs w:val="20"/>
          <w:lang w:val="es-ES"/>
        </w:rPr>
        <w:t xml:space="preserve">, </w:t>
      </w:r>
      <w:r w:rsidRPr="00220F38">
        <w:rPr>
          <w:rFonts w:ascii="Sylfaen" w:hAnsi="Sylfaen"/>
          <w:sz w:val="20"/>
          <w:szCs w:val="20"/>
        </w:rPr>
        <w:t>բացառությամբՕրենքի</w:t>
      </w:r>
      <w:r w:rsidRPr="00220F38">
        <w:rPr>
          <w:rFonts w:ascii="Sylfaen" w:hAnsi="Sylfaen"/>
          <w:sz w:val="20"/>
          <w:szCs w:val="20"/>
          <w:lang w:val="es-ES"/>
        </w:rPr>
        <w:t xml:space="preserve"> 6-</w:t>
      </w:r>
      <w:r w:rsidRPr="00220F38">
        <w:rPr>
          <w:rFonts w:ascii="Sylfaen" w:hAnsi="Sylfaen"/>
          <w:sz w:val="20"/>
          <w:szCs w:val="20"/>
        </w:rPr>
        <w:t>րդհոդվածի</w:t>
      </w:r>
      <w:r w:rsidRPr="00220F38">
        <w:rPr>
          <w:rFonts w:ascii="Sylfaen" w:hAnsi="Sylfaen"/>
          <w:sz w:val="20"/>
          <w:szCs w:val="20"/>
          <w:lang w:val="es-ES"/>
        </w:rPr>
        <w:t xml:space="preserve"> 2-</w:t>
      </w:r>
      <w:r w:rsidRPr="00220F38">
        <w:rPr>
          <w:rFonts w:ascii="Sylfaen" w:hAnsi="Sylfaen"/>
          <w:sz w:val="20"/>
          <w:szCs w:val="20"/>
        </w:rPr>
        <w:t>րդմասովնախատեսվածորոշումներիբողոքարկմանևպայմանագիրըմիակողմանիլուծելուհետկապվածվեճերի</w:t>
      </w:r>
      <w:r w:rsidRPr="00220F38">
        <w:rPr>
          <w:rFonts w:ascii="Sylfaen" w:hAnsi="Sylfaen"/>
          <w:sz w:val="20"/>
          <w:szCs w:val="20"/>
          <w:lang w:val="es-ES"/>
        </w:rPr>
        <w:t xml:space="preserve">, </w:t>
      </w:r>
      <w:r w:rsidRPr="00220F38">
        <w:rPr>
          <w:rFonts w:ascii="Sylfaen" w:hAnsi="Sylfaen"/>
          <w:sz w:val="20"/>
          <w:szCs w:val="20"/>
        </w:rPr>
        <w:t>որոնցդեպքումհայցայինվաղեմությանժամկետըերեսունօրացուցայինօրէ</w:t>
      </w:r>
      <w:r w:rsidR="00011485" w:rsidRPr="00220F38">
        <w:rPr>
          <w:rFonts w:ascii="Sylfaen" w:hAnsi="Sylfaen"/>
          <w:sz w:val="20"/>
          <w:szCs w:val="20"/>
          <w:lang w:val="es-ES"/>
        </w:rPr>
        <w:t>:</w:t>
      </w:r>
    </w:p>
    <w:p w:rsidR="00BE198C" w:rsidRPr="00220F38" w:rsidRDefault="00BE198C" w:rsidP="00BE198C">
      <w:pPr>
        <w:pStyle w:val="af4"/>
        <w:shd w:val="clear" w:color="auto" w:fill="FFFFFF"/>
        <w:spacing w:before="0" w:beforeAutospacing="0" w:after="0" w:afterAutospacing="0"/>
        <w:ind w:firstLine="375"/>
        <w:jc w:val="both"/>
        <w:rPr>
          <w:rFonts w:ascii="Sylfaen" w:hAnsi="Sylfaen"/>
          <w:sz w:val="20"/>
          <w:szCs w:val="20"/>
          <w:lang w:val="es-ES"/>
        </w:rPr>
      </w:pPr>
      <w:r w:rsidRPr="00220F38">
        <w:rPr>
          <w:rFonts w:ascii="Sylfaen" w:hAnsi="Sylfaen"/>
          <w:sz w:val="20"/>
          <w:szCs w:val="20"/>
          <w:lang w:val="es-ES"/>
        </w:rPr>
        <w:t>12</w:t>
      </w:r>
      <w:r w:rsidRPr="00220F38">
        <w:rPr>
          <w:sz w:val="20"/>
          <w:szCs w:val="20"/>
          <w:lang w:val="es-ES"/>
        </w:rPr>
        <w:t>․</w:t>
      </w:r>
      <w:r w:rsidRPr="00220F38">
        <w:rPr>
          <w:rFonts w:ascii="Sylfaen" w:hAnsi="Sylfaen"/>
          <w:sz w:val="20"/>
          <w:szCs w:val="20"/>
          <w:lang w:val="es-ES"/>
        </w:rPr>
        <w:t>5</w:t>
      </w:r>
      <w:r w:rsidRPr="00220F38">
        <w:rPr>
          <w:sz w:val="20"/>
          <w:szCs w:val="20"/>
          <w:lang w:val="es-ES"/>
        </w:rPr>
        <w:t>․</w:t>
      </w:r>
      <w:r w:rsidRPr="00220F38">
        <w:rPr>
          <w:rFonts w:ascii="Sylfaen" w:hAnsi="Sylfaen" w:cs="GHEA Grapalat"/>
          <w:sz w:val="20"/>
          <w:szCs w:val="20"/>
        </w:rPr>
        <w:t>Սույնընթացակարգիհետկապվածվեճերը</w:t>
      </w:r>
      <w:r w:rsidRPr="00220F38">
        <w:rPr>
          <w:rFonts w:ascii="Sylfaen" w:hAnsi="Sylfaen"/>
          <w:sz w:val="20"/>
          <w:szCs w:val="20"/>
        </w:rPr>
        <w:t>քննվումևլուծվումենԵրևանքաղաքիառաջինատյանիընդհանուրիրավասությանդատարանումհայցադիմումըվարույթընդունելուցհետո՝երեսունօրվաընթացքում</w:t>
      </w:r>
      <w:r w:rsidRPr="00220F38">
        <w:rPr>
          <w:rFonts w:ascii="Sylfaen" w:hAnsi="Sylfaen"/>
          <w:sz w:val="20"/>
          <w:szCs w:val="20"/>
          <w:lang w:val="es-ES"/>
        </w:rPr>
        <w:t xml:space="preserve">: </w:t>
      </w:r>
      <w:r w:rsidRPr="00220F38">
        <w:rPr>
          <w:rFonts w:ascii="Sylfaen" w:hAnsi="Sylfaen"/>
          <w:sz w:val="20"/>
          <w:szCs w:val="20"/>
        </w:rPr>
        <w:t>Դատարանիպատճառաբանվածորոշմամբսույնմասովնախատեսվածժամկետըկարողէերկարաձգվելմեկանգամ</w:t>
      </w:r>
      <w:r w:rsidRPr="00220F38">
        <w:rPr>
          <w:rFonts w:ascii="Sylfaen" w:hAnsi="Sylfaen"/>
          <w:sz w:val="20"/>
          <w:szCs w:val="20"/>
          <w:lang w:val="es-ES"/>
        </w:rPr>
        <w:t xml:space="preserve">` </w:t>
      </w:r>
      <w:r w:rsidRPr="00220F38">
        <w:rPr>
          <w:rFonts w:ascii="Sylfaen" w:hAnsi="Sylfaen"/>
          <w:sz w:val="20"/>
          <w:szCs w:val="20"/>
        </w:rPr>
        <w:t>մինչևտասնօրացուցայինօրով</w:t>
      </w:r>
      <w:r w:rsidRPr="00220F38">
        <w:rPr>
          <w:rFonts w:ascii="Sylfaen" w:hAnsi="Sylfaen"/>
          <w:sz w:val="20"/>
          <w:szCs w:val="20"/>
          <w:lang w:val="es-ES"/>
        </w:rPr>
        <w:t>:</w:t>
      </w:r>
    </w:p>
    <w:p w:rsidR="00BE198C" w:rsidRPr="00220F38" w:rsidRDefault="00BE198C" w:rsidP="00BE198C">
      <w:pPr>
        <w:shd w:val="clear" w:color="auto" w:fill="FFFFFF"/>
        <w:ind w:firstLine="375"/>
        <w:jc w:val="both"/>
        <w:rPr>
          <w:rFonts w:ascii="Sylfaen" w:hAnsi="Sylfaen"/>
          <w:sz w:val="20"/>
          <w:szCs w:val="20"/>
          <w:lang w:val="es-ES"/>
        </w:rPr>
      </w:pPr>
      <w:r w:rsidRPr="00220F38">
        <w:rPr>
          <w:rFonts w:ascii="Sylfaen" w:hAnsi="Sylfaen"/>
          <w:sz w:val="20"/>
          <w:szCs w:val="20"/>
          <w:lang w:val="es-ES"/>
        </w:rPr>
        <w:t xml:space="preserve">12.6. </w:t>
      </w:r>
      <w:r w:rsidRPr="00220F38">
        <w:rPr>
          <w:rFonts w:ascii="Sylfaen" w:hAnsi="Sylfaen"/>
          <w:sz w:val="20"/>
          <w:szCs w:val="20"/>
        </w:rPr>
        <w:t>Դատարանըհայցադիմումըվարույթընդունելուհարցըլուծումէայններկայացվելուցհետո՝եռօրյաժամկետում</w:t>
      </w:r>
      <w:r w:rsidRPr="00220F38">
        <w:rPr>
          <w:rFonts w:ascii="Sylfaen" w:hAnsi="Sylfaen"/>
          <w:sz w:val="20"/>
          <w:szCs w:val="20"/>
          <w:lang w:val="es-ES"/>
        </w:rPr>
        <w:t>:</w:t>
      </w:r>
    </w:p>
    <w:p w:rsidR="00BE198C" w:rsidRPr="00220F38" w:rsidRDefault="00BE198C" w:rsidP="00BE198C">
      <w:pPr>
        <w:shd w:val="clear" w:color="auto" w:fill="FFFFFF"/>
        <w:ind w:firstLine="375"/>
        <w:jc w:val="both"/>
        <w:rPr>
          <w:rFonts w:ascii="Sylfaen" w:hAnsi="Sylfaen"/>
          <w:sz w:val="20"/>
          <w:szCs w:val="20"/>
          <w:lang w:val="es-ES"/>
        </w:rPr>
      </w:pPr>
      <w:r w:rsidRPr="00220F38">
        <w:rPr>
          <w:rFonts w:ascii="Sylfaen" w:hAnsi="Sylfaen"/>
          <w:sz w:val="20"/>
          <w:szCs w:val="20"/>
          <w:lang w:val="es-ES"/>
        </w:rPr>
        <w:t xml:space="preserve">12.7. </w:t>
      </w:r>
      <w:r w:rsidRPr="00220F38">
        <w:rPr>
          <w:rFonts w:ascii="Sylfaen" w:hAnsi="Sylfaen"/>
          <w:sz w:val="20"/>
          <w:szCs w:val="20"/>
        </w:rPr>
        <w:t>Հայցադիմումըվարույթընդունելուհետմիաժամանակդատարանըկայացնումէորոշում՝պատասխանողիցտվյալգնմանգործընթացիհետկապվածպատասխանողիտիրապետմանտակգտնվողբոլորապացույցներըպահանջելումասին</w:t>
      </w:r>
      <w:r w:rsidRPr="00220F38">
        <w:rPr>
          <w:rFonts w:ascii="Sylfaen" w:hAnsi="Sylfaen"/>
          <w:sz w:val="20"/>
          <w:szCs w:val="20"/>
          <w:lang w:val="es-ES"/>
        </w:rPr>
        <w:t>:</w:t>
      </w:r>
    </w:p>
    <w:p w:rsidR="00BE198C" w:rsidRPr="00220F38" w:rsidRDefault="00BE198C" w:rsidP="00BE198C">
      <w:pPr>
        <w:shd w:val="clear" w:color="auto" w:fill="FFFFFF"/>
        <w:ind w:firstLine="375"/>
        <w:jc w:val="both"/>
        <w:rPr>
          <w:rFonts w:ascii="Sylfaen" w:hAnsi="Sylfaen"/>
          <w:sz w:val="20"/>
          <w:szCs w:val="20"/>
          <w:lang w:val="es-ES"/>
        </w:rPr>
      </w:pPr>
      <w:r w:rsidRPr="00220F38">
        <w:rPr>
          <w:rFonts w:ascii="Sylfaen" w:hAnsi="Sylfaen"/>
          <w:sz w:val="20"/>
          <w:szCs w:val="20"/>
          <w:lang w:val="es-ES"/>
        </w:rPr>
        <w:t xml:space="preserve">12.8. </w:t>
      </w:r>
      <w:r w:rsidRPr="00220F38">
        <w:rPr>
          <w:rFonts w:ascii="Sylfaen" w:hAnsi="Sylfaen"/>
          <w:sz w:val="20"/>
          <w:szCs w:val="20"/>
        </w:rPr>
        <w:t>Ապացույցներպահանջելուվերաբերյալորոշումըկատարվումէպատասխանողիկողմիցորոշումնստանալուցհետո՝հնգօրյաժամկետում</w:t>
      </w:r>
      <w:r w:rsidRPr="00220F38">
        <w:rPr>
          <w:rFonts w:ascii="Sylfaen" w:hAnsi="Sylfaen"/>
          <w:sz w:val="20"/>
          <w:szCs w:val="20"/>
          <w:lang w:val="es-ES"/>
        </w:rPr>
        <w:t>:</w:t>
      </w:r>
    </w:p>
    <w:p w:rsidR="00BE198C" w:rsidRPr="00220F38" w:rsidRDefault="00BE198C" w:rsidP="00BE198C">
      <w:pPr>
        <w:shd w:val="clear" w:color="auto" w:fill="FFFFFF"/>
        <w:ind w:firstLine="375"/>
        <w:jc w:val="both"/>
        <w:rPr>
          <w:rFonts w:ascii="Sylfaen" w:hAnsi="Sylfaen"/>
          <w:sz w:val="20"/>
          <w:szCs w:val="20"/>
          <w:lang w:val="es-ES"/>
        </w:rPr>
      </w:pPr>
      <w:r w:rsidRPr="00220F38">
        <w:rPr>
          <w:rFonts w:ascii="Sylfaen" w:hAnsi="Sylfaen"/>
          <w:sz w:val="20"/>
          <w:szCs w:val="20"/>
        </w:rPr>
        <w:t>Սույնկետովնախատեսվածժամկետումպատասխանողիկողմիցապացույցներպահանջելուվերաբերյալորոշմանպահանջներըչկատարվելուդեպքումգործըքննվումէդրանումառկաապացույցներիհիմանվրա</w:t>
      </w:r>
      <w:r w:rsidRPr="00220F38">
        <w:rPr>
          <w:rFonts w:ascii="Sylfaen" w:hAnsi="Sylfaen"/>
          <w:sz w:val="20"/>
          <w:szCs w:val="20"/>
          <w:lang w:val="es-ES"/>
        </w:rPr>
        <w:t xml:space="preserve">, </w:t>
      </w:r>
      <w:r w:rsidRPr="00220F38">
        <w:rPr>
          <w:rFonts w:ascii="Sylfaen" w:hAnsi="Sylfaen"/>
          <w:sz w:val="20"/>
          <w:szCs w:val="20"/>
        </w:rPr>
        <w:t>իսկհայցվորիվկայակոչածայնփաստերը</w:t>
      </w:r>
      <w:r w:rsidRPr="00220F38">
        <w:rPr>
          <w:rFonts w:ascii="Sylfaen" w:hAnsi="Sylfaen"/>
          <w:sz w:val="20"/>
          <w:szCs w:val="20"/>
          <w:lang w:val="es-ES"/>
        </w:rPr>
        <w:t xml:space="preserve">, </w:t>
      </w:r>
      <w:r w:rsidRPr="00220F38">
        <w:rPr>
          <w:rFonts w:ascii="Sylfaen" w:hAnsi="Sylfaen"/>
          <w:sz w:val="20"/>
          <w:szCs w:val="20"/>
        </w:rPr>
        <w:t>որոնքենթակաենհաստատմանպատասխանողիտիրապետմանտակգտնվողապացույցներով</w:t>
      </w:r>
      <w:r w:rsidRPr="00220F38">
        <w:rPr>
          <w:rFonts w:ascii="Sylfaen" w:hAnsi="Sylfaen"/>
          <w:sz w:val="20"/>
          <w:szCs w:val="20"/>
          <w:lang w:val="es-ES"/>
        </w:rPr>
        <w:t xml:space="preserve">, </w:t>
      </w:r>
      <w:r w:rsidRPr="00220F38">
        <w:rPr>
          <w:rFonts w:ascii="Sylfaen" w:hAnsi="Sylfaen"/>
          <w:sz w:val="20"/>
          <w:szCs w:val="20"/>
        </w:rPr>
        <w:t>համարվումենհաստատված</w:t>
      </w:r>
      <w:r w:rsidRPr="00220F38">
        <w:rPr>
          <w:rFonts w:ascii="Sylfaen" w:hAnsi="Sylfaen"/>
          <w:sz w:val="20"/>
          <w:szCs w:val="20"/>
          <w:lang w:val="es-ES"/>
        </w:rPr>
        <w:t>:</w:t>
      </w:r>
    </w:p>
    <w:p w:rsidR="00BE198C" w:rsidRPr="00220F38" w:rsidRDefault="00BE198C" w:rsidP="00BE198C">
      <w:pPr>
        <w:shd w:val="clear" w:color="auto" w:fill="FFFFFF"/>
        <w:ind w:firstLine="375"/>
        <w:jc w:val="both"/>
        <w:rPr>
          <w:rFonts w:ascii="Sylfaen" w:hAnsi="Sylfaen"/>
          <w:sz w:val="20"/>
          <w:szCs w:val="20"/>
          <w:lang w:val="es-ES"/>
        </w:rPr>
      </w:pPr>
      <w:r w:rsidRPr="00220F38">
        <w:rPr>
          <w:rFonts w:ascii="Sylfaen" w:hAnsi="Sylfaen"/>
          <w:sz w:val="20"/>
          <w:szCs w:val="20"/>
          <w:lang w:val="es-ES"/>
        </w:rPr>
        <w:t>12</w:t>
      </w:r>
      <w:r w:rsidRPr="00220F38">
        <w:rPr>
          <w:sz w:val="20"/>
          <w:szCs w:val="20"/>
          <w:lang w:val="es-ES"/>
        </w:rPr>
        <w:t>․</w:t>
      </w:r>
      <w:r w:rsidRPr="00220F38">
        <w:rPr>
          <w:rFonts w:ascii="Sylfaen" w:hAnsi="Sylfaen"/>
          <w:sz w:val="20"/>
          <w:szCs w:val="20"/>
          <w:lang w:val="es-ES"/>
        </w:rPr>
        <w:t xml:space="preserve">9. </w:t>
      </w:r>
      <w:r w:rsidRPr="00220F38">
        <w:rPr>
          <w:rFonts w:ascii="Sylfaen" w:hAnsi="Sylfaen"/>
          <w:sz w:val="20"/>
          <w:szCs w:val="20"/>
        </w:rPr>
        <w:t>Դատարանըսույնգնմանգործընթացինվերաբերող՝սույնբաժնովնախատեսվածվեճերիվերաբերյալիրվարույթումքննվողգործերըմիացնումէմեկվարույթում</w:t>
      </w:r>
      <w:r w:rsidRPr="00220F38">
        <w:rPr>
          <w:rFonts w:ascii="Sylfaen" w:hAnsi="Sylfaen"/>
          <w:sz w:val="20"/>
          <w:szCs w:val="20"/>
          <w:lang w:val="es-ES"/>
        </w:rPr>
        <w:t>:</w:t>
      </w:r>
    </w:p>
    <w:p w:rsidR="00BE198C" w:rsidRPr="00220F38" w:rsidRDefault="00BE198C" w:rsidP="00BE198C">
      <w:pPr>
        <w:shd w:val="clear" w:color="auto" w:fill="FFFFFF"/>
        <w:ind w:firstLine="375"/>
        <w:jc w:val="both"/>
        <w:rPr>
          <w:rFonts w:ascii="Sylfaen" w:hAnsi="Sylfaen"/>
          <w:sz w:val="20"/>
          <w:szCs w:val="20"/>
          <w:lang w:val="es-ES"/>
        </w:rPr>
      </w:pPr>
      <w:r w:rsidRPr="00220F38">
        <w:rPr>
          <w:rFonts w:ascii="Sylfaen" w:hAnsi="Sylfaen"/>
          <w:sz w:val="20"/>
          <w:szCs w:val="20"/>
          <w:lang w:val="es-ES"/>
        </w:rPr>
        <w:t>12</w:t>
      </w:r>
      <w:r w:rsidRPr="00220F38">
        <w:rPr>
          <w:sz w:val="20"/>
          <w:szCs w:val="20"/>
          <w:lang w:val="es-ES"/>
        </w:rPr>
        <w:t>․</w:t>
      </w:r>
      <w:r w:rsidRPr="00220F38">
        <w:rPr>
          <w:rFonts w:ascii="Sylfaen" w:hAnsi="Sylfaen"/>
          <w:sz w:val="20"/>
          <w:szCs w:val="20"/>
          <w:lang w:val="es-ES"/>
        </w:rPr>
        <w:t xml:space="preserve">10. </w:t>
      </w:r>
      <w:r w:rsidRPr="00220F38">
        <w:rPr>
          <w:rFonts w:ascii="Sylfaen" w:hAnsi="Sylfaen"/>
          <w:sz w:val="20"/>
          <w:szCs w:val="20"/>
        </w:rPr>
        <w:t>Հայցադիմումըվարույթընդունելումասինորոշումնանհապաղուղարկվումէլիազորվածմարմնիպաշտոնականէլեկտրոնայինփոստիհասցեին</w:t>
      </w:r>
      <w:r w:rsidRPr="00220F38">
        <w:rPr>
          <w:rFonts w:ascii="Sylfaen" w:hAnsi="Sylfaen"/>
          <w:sz w:val="20"/>
          <w:szCs w:val="20"/>
          <w:lang w:val="es-ES"/>
        </w:rPr>
        <w:t xml:space="preserve">: </w:t>
      </w:r>
      <w:r w:rsidRPr="00220F38">
        <w:rPr>
          <w:rFonts w:ascii="Sylfaen" w:hAnsi="Sylfaen"/>
          <w:sz w:val="20"/>
          <w:szCs w:val="20"/>
        </w:rPr>
        <w:t>Լիազորվածմարմինըսույնկետովնախատեսվածորոշումնանհապաղհրապարակումէտեղեկագրում՝նշելովկասեցմանօրը</w:t>
      </w:r>
      <w:r w:rsidRPr="00220F38">
        <w:rPr>
          <w:rFonts w:ascii="Sylfaen" w:hAnsi="Sylfaen"/>
          <w:sz w:val="20"/>
          <w:szCs w:val="20"/>
          <w:lang w:val="es-ES"/>
        </w:rPr>
        <w:t>:</w:t>
      </w:r>
    </w:p>
    <w:p w:rsidR="00BE198C" w:rsidRPr="00220F38" w:rsidRDefault="00BE198C" w:rsidP="00BE198C">
      <w:pPr>
        <w:shd w:val="clear" w:color="auto" w:fill="FFFFFF"/>
        <w:ind w:firstLine="375"/>
        <w:jc w:val="both"/>
        <w:rPr>
          <w:rFonts w:ascii="Sylfaen" w:hAnsi="Sylfaen"/>
          <w:sz w:val="20"/>
          <w:szCs w:val="20"/>
          <w:lang w:val="es-ES"/>
        </w:rPr>
      </w:pPr>
      <w:r w:rsidRPr="00220F38">
        <w:rPr>
          <w:rFonts w:ascii="Sylfaen" w:hAnsi="Sylfaen"/>
          <w:sz w:val="20"/>
          <w:szCs w:val="20"/>
          <w:lang w:val="es-ES"/>
        </w:rPr>
        <w:t>12</w:t>
      </w:r>
      <w:r w:rsidRPr="00220F38">
        <w:rPr>
          <w:sz w:val="20"/>
          <w:szCs w:val="20"/>
          <w:lang w:val="es-ES"/>
        </w:rPr>
        <w:t>․</w:t>
      </w:r>
      <w:r w:rsidRPr="00220F38">
        <w:rPr>
          <w:rFonts w:ascii="Sylfaen" w:hAnsi="Sylfaen"/>
          <w:sz w:val="20"/>
          <w:szCs w:val="20"/>
          <w:lang w:val="es-ES"/>
        </w:rPr>
        <w:t>11</w:t>
      </w:r>
      <w:r w:rsidRPr="00220F38">
        <w:rPr>
          <w:sz w:val="20"/>
          <w:szCs w:val="20"/>
          <w:lang w:val="es-ES"/>
        </w:rPr>
        <w:t>․</w:t>
      </w:r>
      <w:r w:rsidRPr="00220F38">
        <w:rPr>
          <w:rFonts w:ascii="Sylfaen" w:hAnsi="Sylfaen"/>
          <w:sz w:val="20"/>
          <w:szCs w:val="20"/>
        </w:rPr>
        <w:t>Հայցադիմումիպատասխանըպատվիրատուններկայացնումէհայցադիմումըվարույթընդունելումասինորոշումնստանալուցհետո՝հնգօրյաժամկետում</w:t>
      </w:r>
      <w:r w:rsidRPr="00220F38">
        <w:rPr>
          <w:rFonts w:ascii="Sylfaen" w:hAnsi="Sylfaen"/>
          <w:sz w:val="20"/>
          <w:szCs w:val="20"/>
          <w:lang w:val="es-ES"/>
        </w:rPr>
        <w:t>:</w:t>
      </w:r>
    </w:p>
    <w:p w:rsidR="00BE198C" w:rsidRPr="00220F38" w:rsidRDefault="00BE198C" w:rsidP="00BE198C">
      <w:pPr>
        <w:shd w:val="clear" w:color="auto" w:fill="FFFFFF"/>
        <w:ind w:firstLine="375"/>
        <w:jc w:val="both"/>
        <w:rPr>
          <w:rFonts w:ascii="Sylfaen" w:hAnsi="Sylfaen"/>
          <w:sz w:val="20"/>
          <w:szCs w:val="20"/>
          <w:lang w:val="es-ES"/>
        </w:rPr>
      </w:pPr>
      <w:r w:rsidRPr="00220F38">
        <w:rPr>
          <w:rFonts w:ascii="Sylfaen" w:hAnsi="Sylfaen" w:cs="Calibri"/>
          <w:sz w:val="20"/>
          <w:szCs w:val="20"/>
          <w:lang w:val="es-ES"/>
        </w:rPr>
        <w:t> </w:t>
      </w:r>
      <w:r w:rsidRPr="00220F38">
        <w:rPr>
          <w:rFonts w:ascii="Sylfaen" w:hAnsi="Sylfaen"/>
          <w:sz w:val="20"/>
          <w:szCs w:val="20"/>
          <w:lang w:val="es-ES"/>
        </w:rPr>
        <w:t>12</w:t>
      </w:r>
      <w:r w:rsidRPr="00220F38">
        <w:rPr>
          <w:sz w:val="20"/>
          <w:szCs w:val="20"/>
          <w:lang w:val="es-ES"/>
        </w:rPr>
        <w:t>․</w:t>
      </w:r>
      <w:r w:rsidRPr="00220F38">
        <w:rPr>
          <w:rFonts w:ascii="Sylfaen" w:hAnsi="Sylfaen"/>
          <w:sz w:val="20"/>
          <w:szCs w:val="20"/>
          <w:lang w:val="es-ES"/>
        </w:rPr>
        <w:t xml:space="preserve">12 </w:t>
      </w:r>
      <w:r w:rsidRPr="00220F38">
        <w:rPr>
          <w:rFonts w:ascii="Sylfaen" w:hAnsi="Sylfaen"/>
          <w:sz w:val="20"/>
          <w:szCs w:val="20"/>
        </w:rPr>
        <w:t>Գործինմասնակցողանձինքևնրանցներկայացուցիչներըդատականնիստիժամանակիևվայրի</w:t>
      </w:r>
      <w:r w:rsidRPr="00220F38">
        <w:rPr>
          <w:rFonts w:ascii="Sylfaen" w:hAnsi="Sylfaen"/>
          <w:sz w:val="20"/>
          <w:szCs w:val="20"/>
          <w:lang w:val="es-ES"/>
        </w:rPr>
        <w:t xml:space="preserve">, </w:t>
      </w:r>
      <w:r w:rsidRPr="00220F38">
        <w:rPr>
          <w:rFonts w:ascii="Sylfaen" w:hAnsi="Sylfaen"/>
          <w:sz w:val="20"/>
          <w:szCs w:val="20"/>
        </w:rPr>
        <w:t>ինչպեսնաևՕրենսգրքովնախատեսվածդեպքերումառանձինդատավարականգործողություններկատարելումասինծանուցվումենէլեկտրոնայինհաղորդակցությանմիջոցովծանուցագրերըևայլփաստաթղթերՕրենսգրքի</w:t>
      </w:r>
      <w:r w:rsidRPr="00220F38">
        <w:rPr>
          <w:rFonts w:ascii="Sylfaen" w:hAnsi="Sylfaen"/>
          <w:sz w:val="20"/>
          <w:szCs w:val="20"/>
          <w:lang w:val="es-ES"/>
        </w:rPr>
        <w:t xml:space="preserve"> 97-</w:t>
      </w:r>
      <w:r w:rsidRPr="00220F38">
        <w:rPr>
          <w:rFonts w:ascii="Sylfaen" w:hAnsi="Sylfaen"/>
          <w:sz w:val="20"/>
          <w:szCs w:val="20"/>
        </w:rPr>
        <w:t>րդհոդվածովսահմանվածկարգովհայցադիմումումնշվածէլեկտրոնայինփոստինուղարկելուեղանակով</w:t>
      </w:r>
      <w:r w:rsidRPr="00220F38">
        <w:rPr>
          <w:rFonts w:ascii="Sylfaen" w:hAnsi="Sylfaen"/>
          <w:sz w:val="20"/>
          <w:szCs w:val="20"/>
          <w:lang w:val="es-ES"/>
        </w:rPr>
        <w:t>:</w:t>
      </w:r>
    </w:p>
    <w:p w:rsidR="00BE198C" w:rsidRPr="00220F38" w:rsidRDefault="00BE198C" w:rsidP="00BE198C">
      <w:pPr>
        <w:shd w:val="clear" w:color="auto" w:fill="FFFFFF"/>
        <w:ind w:firstLine="375"/>
        <w:jc w:val="both"/>
        <w:rPr>
          <w:rFonts w:ascii="Sylfaen" w:hAnsi="Sylfaen"/>
          <w:sz w:val="20"/>
          <w:szCs w:val="20"/>
          <w:lang w:val="es-ES"/>
        </w:rPr>
      </w:pPr>
      <w:r w:rsidRPr="00220F38">
        <w:rPr>
          <w:rFonts w:ascii="Sylfaen" w:hAnsi="Sylfaen"/>
          <w:sz w:val="20"/>
          <w:szCs w:val="20"/>
          <w:lang w:val="es-ES"/>
        </w:rPr>
        <w:t>12</w:t>
      </w:r>
      <w:r w:rsidRPr="00220F38">
        <w:rPr>
          <w:sz w:val="20"/>
          <w:szCs w:val="20"/>
          <w:lang w:val="es-ES"/>
        </w:rPr>
        <w:t>․</w:t>
      </w:r>
      <w:r w:rsidRPr="00220F38">
        <w:rPr>
          <w:rFonts w:ascii="Sylfaen" w:hAnsi="Sylfaen"/>
          <w:sz w:val="20"/>
          <w:szCs w:val="20"/>
          <w:lang w:val="es-ES"/>
        </w:rPr>
        <w:t>13</w:t>
      </w:r>
      <w:r w:rsidRPr="00220F38">
        <w:rPr>
          <w:sz w:val="20"/>
          <w:szCs w:val="20"/>
          <w:lang w:val="es-ES"/>
        </w:rPr>
        <w:t>․</w:t>
      </w:r>
      <w:r w:rsidRPr="00220F38">
        <w:rPr>
          <w:rFonts w:ascii="Sylfaen" w:hAnsi="Sylfaen"/>
          <w:sz w:val="20"/>
          <w:szCs w:val="20"/>
        </w:rPr>
        <w:t>Դատարանըսույնբաժնովնախատեսվածվեճերովգործերըքննումևդրանցվերաբերյալվճիռներըևորոշումներըկայացնումէգրավորընթացակարգով</w:t>
      </w:r>
      <w:r w:rsidRPr="00220F38">
        <w:rPr>
          <w:rFonts w:ascii="Sylfaen" w:hAnsi="Sylfaen"/>
          <w:sz w:val="20"/>
          <w:szCs w:val="20"/>
          <w:lang w:val="es-ES"/>
        </w:rPr>
        <w:t xml:space="preserve">, </w:t>
      </w:r>
      <w:r w:rsidRPr="00220F38">
        <w:rPr>
          <w:rFonts w:ascii="Sylfaen" w:hAnsi="Sylfaen"/>
          <w:sz w:val="20"/>
          <w:szCs w:val="20"/>
        </w:rPr>
        <w:t>բացառությամբայնդեպքերի</w:t>
      </w:r>
      <w:r w:rsidRPr="00220F38">
        <w:rPr>
          <w:rFonts w:ascii="Sylfaen" w:hAnsi="Sylfaen"/>
          <w:sz w:val="20"/>
          <w:szCs w:val="20"/>
          <w:lang w:val="es-ES"/>
        </w:rPr>
        <w:t xml:space="preserve">, </w:t>
      </w:r>
      <w:r w:rsidRPr="00220F38">
        <w:rPr>
          <w:rFonts w:ascii="Sylfaen" w:hAnsi="Sylfaen"/>
          <w:sz w:val="20"/>
          <w:szCs w:val="20"/>
        </w:rPr>
        <w:lastRenderedPageBreak/>
        <w:t>երբդատարանըգործինմասնակցողանձիմիջնորդությամբկամիրնախաձեռնությամբեկելէեզրահանգման</w:t>
      </w:r>
      <w:r w:rsidRPr="00220F38">
        <w:rPr>
          <w:rFonts w:ascii="Sylfaen" w:hAnsi="Sylfaen"/>
          <w:sz w:val="20"/>
          <w:szCs w:val="20"/>
          <w:lang w:val="es-ES"/>
        </w:rPr>
        <w:t xml:space="preserve">, </w:t>
      </w:r>
      <w:r w:rsidRPr="00220F38">
        <w:rPr>
          <w:rFonts w:ascii="Sylfaen" w:hAnsi="Sylfaen"/>
          <w:sz w:val="20"/>
          <w:szCs w:val="20"/>
        </w:rPr>
        <w:t>որանհրաժեշտէգործըքննելդատականնիստում</w:t>
      </w:r>
      <w:r w:rsidRPr="00220F38">
        <w:rPr>
          <w:rFonts w:ascii="Sylfaen" w:hAnsi="Sylfaen"/>
          <w:sz w:val="20"/>
          <w:szCs w:val="20"/>
          <w:lang w:val="es-ES"/>
        </w:rPr>
        <w:t>:</w:t>
      </w:r>
    </w:p>
    <w:p w:rsidR="00BE198C" w:rsidRPr="00220F38" w:rsidRDefault="00BE198C" w:rsidP="00BE198C">
      <w:pPr>
        <w:shd w:val="clear" w:color="auto" w:fill="FFFFFF"/>
        <w:ind w:firstLine="375"/>
        <w:jc w:val="both"/>
        <w:rPr>
          <w:rFonts w:ascii="Sylfaen" w:hAnsi="Sylfaen"/>
          <w:sz w:val="20"/>
          <w:szCs w:val="20"/>
          <w:lang w:val="es-ES"/>
        </w:rPr>
      </w:pPr>
      <w:r w:rsidRPr="00220F38">
        <w:rPr>
          <w:rFonts w:ascii="Sylfaen" w:hAnsi="Sylfaen"/>
          <w:sz w:val="20"/>
          <w:szCs w:val="20"/>
          <w:lang w:val="es-ES"/>
        </w:rPr>
        <w:t>12</w:t>
      </w:r>
      <w:r w:rsidRPr="00220F38">
        <w:rPr>
          <w:sz w:val="20"/>
          <w:szCs w:val="20"/>
          <w:lang w:val="es-ES"/>
        </w:rPr>
        <w:t>․</w:t>
      </w:r>
      <w:r w:rsidRPr="00220F38">
        <w:rPr>
          <w:rFonts w:ascii="Sylfaen" w:hAnsi="Sylfaen"/>
          <w:sz w:val="20"/>
          <w:szCs w:val="20"/>
          <w:lang w:val="es-ES"/>
        </w:rPr>
        <w:t xml:space="preserve">14. </w:t>
      </w:r>
      <w:r w:rsidRPr="00220F38">
        <w:rPr>
          <w:rFonts w:ascii="Sylfaen" w:hAnsi="Sylfaen"/>
          <w:sz w:val="20"/>
          <w:szCs w:val="20"/>
        </w:rPr>
        <w:t>Գործըդատականնիստումքննելուվերաբերյալմիջնորդությունըգործինմասնակցողանձըկարողէներկայացնելմինչևհայցադիմումիպատասխաններկայացնելուհամարսահմանվածժամկետիլրանալը</w:t>
      </w:r>
      <w:r w:rsidRPr="00220F38">
        <w:rPr>
          <w:rFonts w:ascii="Sylfaen" w:hAnsi="Sylfaen"/>
          <w:sz w:val="20"/>
          <w:szCs w:val="20"/>
          <w:lang w:val="es-ES"/>
        </w:rPr>
        <w:t>:</w:t>
      </w:r>
    </w:p>
    <w:p w:rsidR="00BE198C" w:rsidRPr="00220F38" w:rsidRDefault="00BE198C" w:rsidP="00BE198C">
      <w:pPr>
        <w:shd w:val="clear" w:color="auto" w:fill="FFFFFF"/>
        <w:ind w:firstLine="375"/>
        <w:jc w:val="both"/>
        <w:rPr>
          <w:rFonts w:ascii="Sylfaen" w:hAnsi="Sylfaen"/>
          <w:sz w:val="20"/>
          <w:szCs w:val="20"/>
          <w:lang w:val="es-ES"/>
        </w:rPr>
      </w:pPr>
      <w:r w:rsidRPr="00220F38">
        <w:rPr>
          <w:rFonts w:ascii="Sylfaen" w:hAnsi="Sylfaen"/>
          <w:sz w:val="20"/>
          <w:szCs w:val="20"/>
          <w:lang w:val="es-ES"/>
        </w:rPr>
        <w:t>12</w:t>
      </w:r>
      <w:r w:rsidRPr="00220F38">
        <w:rPr>
          <w:sz w:val="20"/>
          <w:szCs w:val="20"/>
          <w:lang w:val="es-ES"/>
        </w:rPr>
        <w:t>․</w:t>
      </w:r>
      <w:r w:rsidRPr="00220F38">
        <w:rPr>
          <w:rFonts w:ascii="Sylfaen" w:hAnsi="Sylfaen"/>
          <w:sz w:val="20"/>
          <w:szCs w:val="20"/>
          <w:lang w:val="es-ES"/>
        </w:rPr>
        <w:t xml:space="preserve">15. </w:t>
      </w:r>
      <w:r w:rsidRPr="00220F38">
        <w:rPr>
          <w:rFonts w:ascii="Sylfaen" w:hAnsi="Sylfaen"/>
          <w:sz w:val="20"/>
          <w:szCs w:val="20"/>
        </w:rPr>
        <w:t>Գործըդատականնիստումքննելումասինդատարանըկայացնումէորոշումհայցադիմումիպատասխաններկայացնելուհամարսահմանվածժամկետըլրանալուցհետո՝եռօրյաժամկետում</w:t>
      </w:r>
      <w:r w:rsidRPr="00220F38">
        <w:rPr>
          <w:rFonts w:ascii="Sylfaen" w:hAnsi="Sylfaen"/>
          <w:sz w:val="20"/>
          <w:szCs w:val="20"/>
          <w:lang w:val="es-ES"/>
        </w:rPr>
        <w:t>:</w:t>
      </w:r>
    </w:p>
    <w:p w:rsidR="00BE198C" w:rsidRPr="00220F38" w:rsidRDefault="00BE198C" w:rsidP="00BE198C">
      <w:pPr>
        <w:shd w:val="clear" w:color="auto" w:fill="FFFFFF"/>
        <w:ind w:firstLine="375"/>
        <w:jc w:val="both"/>
        <w:rPr>
          <w:rFonts w:ascii="Sylfaen" w:hAnsi="Sylfaen"/>
          <w:sz w:val="20"/>
          <w:szCs w:val="20"/>
          <w:lang w:val="es-ES"/>
        </w:rPr>
      </w:pPr>
      <w:r w:rsidRPr="00220F38">
        <w:rPr>
          <w:rFonts w:ascii="Sylfaen" w:hAnsi="Sylfaen"/>
          <w:sz w:val="20"/>
          <w:szCs w:val="20"/>
          <w:lang w:val="es-ES"/>
        </w:rPr>
        <w:t>12</w:t>
      </w:r>
      <w:r w:rsidRPr="00220F38">
        <w:rPr>
          <w:sz w:val="20"/>
          <w:szCs w:val="20"/>
          <w:lang w:val="es-ES"/>
        </w:rPr>
        <w:t>․</w:t>
      </w:r>
      <w:r w:rsidRPr="00220F38">
        <w:rPr>
          <w:rFonts w:ascii="Sylfaen" w:hAnsi="Sylfaen"/>
          <w:sz w:val="20"/>
          <w:szCs w:val="20"/>
          <w:lang w:val="es-ES"/>
        </w:rPr>
        <w:t xml:space="preserve">16. </w:t>
      </w:r>
      <w:r w:rsidRPr="00220F38">
        <w:rPr>
          <w:rFonts w:ascii="Sylfaen" w:hAnsi="Sylfaen"/>
          <w:sz w:val="20"/>
          <w:szCs w:val="20"/>
        </w:rPr>
        <w:t>Գործըդատականնիստումքննելուհարցըկարողէլուծվելնաևհայցադիմումըվարույթընդունելումասինորոշմամբ</w:t>
      </w:r>
      <w:r w:rsidRPr="00220F38">
        <w:rPr>
          <w:rFonts w:ascii="Sylfaen" w:hAnsi="Sylfaen"/>
          <w:sz w:val="20"/>
          <w:szCs w:val="20"/>
          <w:lang w:val="es-ES"/>
        </w:rPr>
        <w:t>:</w:t>
      </w:r>
    </w:p>
    <w:p w:rsidR="00BE198C" w:rsidRPr="00220F38" w:rsidRDefault="00BE198C" w:rsidP="00BE198C">
      <w:pPr>
        <w:shd w:val="clear" w:color="auto" w:fill="FFFFFF"/>
        <w:ind w:firstLine="375"/>
        <w:jc w:val="both"/>
        <w:rPr>
          <w:rFonts w:ascii="Sylfaen" w:hAnsi="Sylfaen"/>
          <w:sz w:val="20"/>
          <w:szCs w:val="20"/>
          <w:lang w:val="es-ES"/>
        </w:rPr>
      </w:pPr>
      <w:r w:rsidRPr="00220F38">
        <w:rPr>
          <w:rFonts w:ascii="Sylfaen" w:hAnsi="Sylfaen"/>
          <w:sz w:val="20"/>
          <w:szCs w:val="20"/>
          <w:lang w:val="es-ES"/>
        </w:rPr>
        <w:t>12</w:t>
      </w:r>
      <w:r w:rsidRPr="00220F38">
        <w:rPr>
          <w:sz w:val="20"/>
          <w:szCs w:val="20"/>
          <w:lang w:val="es-ES"/>
        </w:rPr>
        <w:t>․</w:t>
      </w:r>
      <w:r w:rsidRPr="00220F38">
        <w:rPr>
          <w:rFonts w:ascii="Sylfaen" w:hAnsi="Sylfaen"/>
          <w:sz w:val="20"/>
          <w:szCs w:val="20"/>
          <w:lang w:val="es-ES"/>
        </w:rPr>
        <w:t>17</w:t>
      </w:r>
      <w:r w:rsidRPr="00220F38">
        <w:rPr>
          <w:sz w:val="20"/>
          <w:szCs w:val="20"/>
          <w:lang w:val="es-ES"/>
        </w:rPr>
        <w:t>․</w:t>
      </w:r>
      <w:r w:rsidRPr="00220F38">
        <w:rPr>
          <w:rFonts w:ascii="Sylfaen" w:hAnsi="Sylfaen"/>
          <w:sz w:val="20"/>
          <w:szCs w:val="20"/>
        </w:rPr>
        <w:t>Վիճարկվողգործողությունների</w:t>
      </w:r>
      <w:r w:rsidRPr="00220F38">
        <w:rPr>
          <w:rFonts w:ascii="Sylfaen" w:hAnsi="Sylfaen"/>
          <w:sz w:val="20"/>
          <w:szCs w:val="20"/>
          <w:lang w:val="es-ES"/>
        </w:rPr>
        <w:t xml:space="preserve"> (</w:t>
      </w:r>
      <w:r w:rsidRPr="00220F38">
        <w:rPr>
          <w:rFonts w:ascii="Sylfaen" w:hAnsi="Sylfaen"/>
          <w:sz w:val="20"/>
          <w:szCs w:val="20"/>
        </w:rPr>
        <w:t>անգործության</w:t>
      </w:r>
      <w:r w:rsidRPr="00220F38">
        <w:rPr>
          <w:rFonts w:ascii="Sylfaen" w:hAnsi="Sylfaen"/>
          <w:sz w:val="20"/>
          <w:szCs w:val="20"/>
          <w:lang w:val="es-ES"/>
        </w:rPr>
        <w:t xml:space="preserve">) </w:t>
      </w:r>
      <w:r w:rsidRPr="00220F38">
        <w:rPr>
          <w:rFonts w:ascii="Sylfaen" w:hAnsi="Sylfaen"/>
          <w:sz w:val="20"/>
          <w:szCs w:val="20"/>
        </w:rPr>
        <w:t>ևորոշումներիհիմքումընկածհանգամանքների</w:t>
      </w:r>
      <w:r w:rsidRPr="00220F38">
        <w:rPr>
          <w:rFonts w:ascii="Sylfaen" w:hAnsi="Sylfaen"/>
          <w:sz w:val="20"/>
          <w:szCs w:val="20"/>
          <w:lang w:val="es-ES"/>
        </w:rPr>
        <w:t xml:space="preserve">, </w:t>
      </w:r>
      <w:r w:rsidRPr="00220F38">
        <w:rPr>
          <w:rFonts w:ascii="Sylfaen" w:hAnsi="Sylfaen"/>
          <w:sz w:val="20"/>
          <w:szCs w:val="20"/>
        </w:rPr>
        <w:t>ինչպեսնաևտվյալգործողությունների</w:t>
      </w:r>
      <w:r w:rsidRPr="00220F38">
        <w:rPr>
          <w:rFonts w:ascii="Sylfaen" w:hAnsi="Sylfaen"/>
          <w:sz w:val="20"/>
          <w:szCs w:val="20"/>
          <w:lang w:val="es-ES"/>
        </w:rPr>
        <w:t xml:space="preserve"> (</w:t>
      </w:r>
      <w:r w:rsidRPr="00220F38">
        <w:rPr>
          <w:rFonts w:ascii="Sylfaen" w:hAnsi="Sylfaen"/>
          <w:sz w:val="20"/>
          <w:szCs w:val="20"/>
        </w:rPr>
        <w:t>անգործության</w:t>
      </w:r>
      <w:r w:rsidRPr="00220F38">
        <w:rPr>
          <w:rFonts w:ascii="Sylfaen" w:hAnsi="Sylfaen"/>
          <w:sz w:val="20"/>
          <w:szCs w:val="20"/>
          <w:lang w:val="es-ES"/>
        </w:rPr>
        <w:t xml:space="preserve">) </w:t>
      </w:r>
      <w:r w:rsidRPr="00220F38">
        <w:rPr>
          <w:rFonts w:ascii="Sylfaen" w:hAnsi="Sylfaen"/>
          <w:sz w:val="20"/>
          <w:szCs w:val="20"/>
        </w:rPr>
        <w:t>կատարմանևորոշմանընդունմանօրենքով</w:t>
      </w:r>
      <w:r w:rsidRPr="00220F38">
        <w:rPr>
          <w:rFonts w:ascii="Sylfaen" w:hAnsi="Sylfaen"/>
          <w:sz w:val="20"/>
          <w:szCs w:val="20"/>
          <w:lang w:val="es-ES"/>
        </w:rPr>
        <w:t xml:space="preserve">, </w:t>
      </w:r>
      <w:r w:rsidRPr="00220F38">
        <w:rPr>
          <w:rFonts w:ascii="Sylfaen" w:hAnsi="Sylfaen"/>
          <w:sz w:val="20"/>
          <w:szCs w:val="20"/>
        </w:rPr>
        <w:t>այլիրավականակտերովսահմանվածկարգըպահպանվածլինելուփաստերնապացուցելուպարտականությունըկրումէպատասխանողը</w:t>
      </w:r>
      <w:r w:rsidRPr="00220F38">
        <w:rPr>
          <w:rFonts w:ascii="Sylfaen" w:hAnsi="Sylfaen"/>
          <w:sz w:val="20"/>
          <w:szCs w:val="20"/>
          <w:lang w:val="es-ES"/>
        </w:rPr>
        <w:t>:</w:t>
      </w:r>
    </w:p>
    <w:p w:rsidR="00BE198C" w:rsidRPr="00220F38" w:rsidRDefault="00BE198C" w:rsidP="00BE198C">
      <w:pPr>
        <w:shd w:val="clear" w:color="auto" w:fill="FFFFFF"/>
        <w:ind w:firstLine="375"/>
        <w:jc w:val="both"/>
        <w:rPr>
          <w:rFonts w:ascii="Sylfaen" w:hAnsi="Sylfaen"/>
          <w:sz w:val="20"/>
          <w:szCs w:val="20"/>
          <w:lang w:val="es-ES"/>
        </w:rPr>
      </w:pPr>
      <w:r w:rsidRPr="00220F38">
        <w:rPr>
          <w:rFonts w:ascii="Sylfaen" w:hAnsi="Sylfaen"/>
          <w:sz w:val="20"/>
          <w:szCs w:val="20"/>
          <w:lang w:val="es-ES"/>
        </w:rPr>
        <w:t>12</w:t>
      </w:r>
      <w:r w:rsidRPr="00220F38">
        <w:rPr>
          <w:sz w:val="20"/>
          <w:szCs w:val="20"/>
          <w:lang w:val="es-ES"/>
        </w:rPr>
        <w:t>․</w:t>
      </w:r>
      <w:r w:rsidRPr="00220F38">
        <w:rPr>
          <w:rFonts w:ascii="Sylfaen" w:hAnsi="Sylfaen"/>
          <w:sz w:val="20"/>
          <w:szCs w:val="20"/>
          <w:lang w:val="es-ES"/>
        </w:rPr>
        <w:t>18</w:t>
      </w:r>
      <w:r w:rsidRPr="00220F38">
        <w:rPr>
          <w:sz w:val="20"/>
          <w:szCs w:val="20"/>
          <w:lang w:val="es-ES"/>
        </w:rPr>
        <w:t>․</w:t>
      </w:r>
      <w:r w:rsidRPr="00220F38">
        <w:rPr>
          <w:rFonts w:ascii="Sylfaen" w:hAnsi="Sylfaen"/>
          <w:sz w:val="20"/>
          <w:szCs w:val="20"/>
        </w:rPr>
        <w:t>Պատասխանողըվիճարկվողգործողությունների</w:t>
      </w:r>
      <w:r w:rsidRPr="00220F38">
        <w:rPr>
          <w:rFonts w:ascii="Sylfaen" w:hAnsi="Sylfaen"/>
          <w:sz w:val="20"/>
          <w:szCs w:val="20"/>
          <w:lang w:val="es-ES"/>
        </w:rPr>
        <w:t xml:space="preserve"> (</w:t>
      </w:r>
      <w:r w:rsidRPr="00220F38">
        <w:rPr>
          <w:rFonts w:ascii="Sylfaen" w:hAnsi="Sylfaen"/>
          <w:sz w:val="20"/>
          <w:szCs w:val="20"/>
        </w:rPr>
        <w:t>անգործության</w:t>
      </w:r>
      <w:r w:rsidRPr="00220F38">
        <w:rPr>
          <w:rFonts w:ascii="Sylfaen" w:hAnsi="Sylfaen"/>
          <w:sz w:val="20"/>
          <w:szCs w:val="20"/>
          <w:lang w:val="es-ES"/>
        </w:rPr>
        <w:t xml:space="preserve">) </w:t>
      </w:r>
      <w:r w:rsidRPr="00220F38">
        <w:rPr>
          <w:rFonts w:ascii="Sylfaen" w:hAnsi="Sylfaen"/>
          <w:sz w:val="20"/>
          <w:szCs w:val="20"/>
        </w:rPr>
        <w:t>ևորոշումներիիրավաչափությունըհիմնավորողապացույցներկարողէներկայացնելմիայնապացույցներըպահանջելուորոշմանկատարմանընթացքում</w:t>
      </w:r>
      <w:r w:rsidRPr="00220F38">
        <w:rPr>
          <w:rFonts w:ascii="Sylfaen" w:hAnsi="Sylfaen"/>
          <w:sz w:val="20"/>
          <w:szCs w:val="20"/>
          <w:lang w:val="es-ES"/>
        </w:rPr>
        <w:t xml:space="preserve">, </w:t>
      </w:r>
      <w:r w:rsidRPr="00220F38">
        <w:rPr>
          <w:rFonts w:ascii="Sylfaen" w:hAnsi="Sylfaen"/>
          <w:sz w:val="20"/>
          <w:szCs w:val="20"/>
        </w:rPr>
        <w:t>բացառությամբայնդեպքերի</w:t>
      </w:r>
      <w:r w:rsidRPr="00220F38">
        <w:rPr>
          <w:rFonts w:ascii="Sylfaen" w:hAnsi="Sylfaen"/>
          <w:sz w:val="20"/>
          <w:szCs w:val="20"/>
          <w:lang w:val="es-ES"/>
        </w:rPr>
        <w:t xml:space="preserve">, </w:t>
      </w:r>
      <w:r w:rsidRPr="00220F38">
        <w:rPr>
          <w:rFonts w:ascii="Sylfaen" w:hAnsi="Sylfaen"/>
          <w:sz w:val="20"/>
          <w:szCs w:val="20"/>
        </w:rPr>
        <w:t>երբհիմնավորումէապացույցիներկայացմանանհնարինությունըիրենիցանկախպատճառներով</w:t>
      </w:r>
      <w:r w:rsidRPr="00220F38">
        <w:rPr>
          <w:rFonts w:ascii="Sylfaen" w:hAnsi="Sylfaen"/>
          <w:sz w:val="20"/>
          <w:szCs w:val="20"/>
          <w:lang w:val="es-ES"/>
        </w:rPr>
        <w:t>:</w:t>
      </w:r>
    </w:p>
    <w:p w:rsidR="00BE198C" w:rsidRPr="00220F38" w:rsidRDefault="00BE198C" w:rsidP="00BE198C">
      <w:pPr>
        <w:shd w:val="clear" w:color="auto" w:fill="FFFFFF"/>
        <w:ind w:firstLine="375"/>
        <w:jc w:val="both"/>
        <w:rPr>
          <w:rFonts w:ascii="Sylfaen" w:hAnsi="Sylfaen"/>
          <w:sz w:val="20"/>
          <w:szCs w:val="20"/>
          <w:lang w:val="es-ES"/>
        </w:rPr>
      </w:pPr>
      <w:r w:rsidRPr="00220F38">
        <w:rPr>
          <w:rFonts w:ascii="Sylfaen" w:hAnsi="Sylfaen"/>
          <w:sz w:val="20"/>
          <w:szCs w:val="20"/>
          <w:lang w:val="es-ES"/>
        </w:rPr>
        <w:t>12</w:t>
      </w:r>
      <w:r w:rsidRPr="00220F38">
        <w:rPr>
          <w:sz w:val="20"/>
          <w:szCs w:val="20"/>
          <w:lang w:val="es-ES"/>
        </w:rPr>
        <w:t>․</w:t>
      </w:r>
      <w:r w:rsidRPr="00220F38">
        <w:rPr>
          <w:rFonts w:ascii="Sylfaen" w:hAnsi="Sylfaen"/>
          <w:sz w:val="20"/>
          <w:szCs w:val="20"/>
          <w:lang w:val="es-ES"/>
        </w:rPr>
        <w:t xml:space="preserve">19 . </w:t>
      </w:r>
      <w:r w:rsidRPr="00220F38">
        <w:rPr>
          <w:rFonts w:ascii="Sylfaen" w:hAnsi="Sylfaen"/>
          <w:sz w:val="20"/>
          <w:szCs w:val="20"/>
        </w:rPr>
        <w:t>Պատվիրատուիևգնահատողհանձնաժողովիգործողությունների</w:t>
      </w:r>
      <w:r w:rsidRPr="00220F38">
        <w:rPr>
          <w:rFonts w:ascii="Sylfaen" w:hAnsi="Sylfaen"/>
          <w:sz w:val="20"/>
          <w:szCs w:val="20"/>
          <w:lang w:val="es-ES"/>
        </w:rPr>
        <w:t xml:space="preserve"> (</w:t>
      </w:r>
      <w:r w:rsidRPr="00220F38">
        <w:rPr>
          <w:rFonts w:ascii="Sylfaen" w:hAnsi="Sylfaen"/>
          <w:sz w:val="20"/>
          <w:szCs w:val="20"/>
        </w:rPr>
        <w:t>անգործության</w:t>
      </w:r>
      <w:r w:rsidRPr="00220F38">
        <w:rPr>
          <w:rFonts w:ascii="Sylfaen" w:hAnsi="Sylfaen"/>
          <w:sz w:val="20"/>
          <w:szCs w:val="20"/>
          <w:lang w:val="es-ES"/>
        </w:rPr>
        <w:t xml:space="preserve">) </w:t>
      </w:r>
      <w:r w:rsidRPr="00220F38">
        <w:rPr>
          <w:rFonts w:ascii="Sylfaen" w:hAnsi="Sylfaen"/>
          <w:sz w:val="20"/>
          <w:szCs w:val="20"/>
        </w:rPr>
        <w:t>ևորոշումների</w:t>
      </w:r>
      <w:r w:rsidRPr="00220F38">
        <w:rPr>
          <w:rFonts w:ascii="Sylfaen" w:hAnsi="Sylfaen"/>
          <w:sz w:val="20"/>
          <w:szCs w:val="20"/>
          <w:lang w:val="es-ES"/>
        </w:rPr>
        <w:t xml:space="preserve"> (</w:t>
      </w:r>
      <w:r w:rsidRPr="00220F38">
        <w:rPr>
          <w:rFonts w:ascii="Sylfaen" w:hAnsi="Sylfaen"/>
          <w:sz w:val="20"/>
          <w:szCs w:val="20"/>
        </w:rPr>
        <w:t>բացառությամբՕրենքի</w:t>
      </w:r>
      <w:r w:rsidRPr="00220F38">
        <w:rPr>
          <w:rFonts w:ascii="Sylfaen" w:hAnsi="Sylfaen"/>
          <w:sz w:val="20"/>
          <w:szCs w:val="20"/>
          <w:lang w:val="es-ES"/>
        </w:rPr>
        <w:t xml:space="preserve"> 6-</w:t>
      </w:r>
      <w:r w:rsidRPr="00220F38">
        <w:rPr>
          <w:rFonts w:ascii="Sylfaen" w:hAnsi="Sylfaen"/>
          <w:sz w:val="20"/>
          <w:szCs w:val="20"/>
        </w:rPr>
        <w:t>րդհոդվածի</w:t>
      </w:r>
      <w:r w:rsidRPr="00220F38">
        <w:rPr>
          <w:rFonts w:ascii="Sylfaen" w:hAnsi="Sylfaen"/>
          <w:sz w:val="20"/>
          <w:szCs w:val="20"/>
          <w:lang w:val="es-ES"/>
        </w:rPr>
        <w:t xml:space="preserve"> 2-</w:t>
      </w:r>
      <w:r w:rsidRPr="00220F38">
        <w:rPr>
          <w:rFonts w:ascii="Sylfaen" w:hAnsi="Sylfaen"/>
          <w:sz w:val="20"/>
          <w:szCs w:val="20"/>
        </w:rPr>
        <w:t>րդմասովնախատեսվածորոշումների</w:t>
      </w:r>
      <w:r w:rsidRPr="00220F38">
        <w:rPr>
          <w:rFonts w:ascii="Sylfaen" w:hAnsi="Sylfaen"/>
          <w:sz w:val="20"/>
          <w:szCs w:val="20"/>
          <w:lang w:val="es-ES"/>
        </w:rPr>
        <w:t xml:space="preserve">) </w:t>
      </w:r>
      <w:r w:rsidRPr="00220F38">
        <w:rPr>
          <w:rFonts w:ascii="Sylfaen" w:hAnsi="Sylfaen"/>
          <w:sz w:val="20"/>
          <w:szCs w:val="20"/>
        </w:rPr>
        <w:t>բողոքարկումնինքնաբերաբարկասեցնումէգնմանգործընթացը</w:t>
      </w:r>
      <w:r w:rsidRPr="00220F38">
        <w:rPr>
          <w:rFonts w:ascii="Sylfaen" w:hAnsi="Sylfaen"/>
          <w:sz w:val="20"/>
          <w:szCs w:val="20"/>
          <w:lang w:val="es-ES"/>
        </w:rPr>
        <w:t xml:space="preserve">` </w:t>
      </w:r>
      <w:r w:rsidRPr="00220F38">
        <w:rPr>
          <w:rFonts w:ascii="Sylfaen" w:hAnsi="Sylfaen"/>
          <w:sz w:val="20"/>
          <w:szCs w:val="20"/>
        </w:rPr>
        <w:t>սույնհրավերի</w:t>
      </w:r>
      <w:r w:rsidRPr="00220F38">
        <w:rPr>
          <w:rFonts w:ascii="Sylfaen" w:hAnsi="Sylfaen"/>
          <w:sz w:val="20"/>
          <w:szCs w:val="20"/>
          <w:lang w:val="es-ES"/>
        </w:rPr>
        <w:t xml:space="preserve"> 12</w:t>
      </w:r>
      <w:r w:rsidRPr="00220F38">
        <w:rPr>
          <w:sz w:val="20"/>
          <w:szCs w:val="20"/>
          <w:lang w:val="es-ES"/>
        </w:rPr>
        <w:t>․</w:t>
      </w:r>
      <w:r w:rsidRPr="00220F38">
        <w:rPr>
          <w:rFonts w:ascii="Sylfaen" w:hAnsi="Sylfaen"/>
          <w:sz w:val="20"/>
          <w:szCs w:val="20"/>
          <w:lang w:val="es-ES"/>
        </w:rPr>
        <w:t xml:space="preserve">10 </w:t>
      </w:r>
      <w:r w:rsidRPr="00220F38">
        <w:rPr>
          <w:rFonts w:ascii="Sylfaen" w:hAnsi="Sylfaen" w:cs="GHEA Grapalat"/>
          <w:sz w:val="20"/>
          <w:szCs w:val="20"/>
        </w:rPr>
        <w:t>կետովնախատեսված</w:t>
      </w:r>
      <w:r w:rsidRPr="00220F38">
        <w:rPr>
          <w:rFonts w:ascii="Sylfaen" w:hAnsi="Sylfaen"/>
          <w:sz w:val="20"/>
          <w:szCs w:val="20"/>
        </w:rPr>
        <w:t>որոշումըհրապարակվելուօրվանիցմինչևվեճիքննությանարդյունքներովառաջինատյանիդատարանիկայացրածեզրափակիչդատականակտնուժիմեջմտնելուօրը</w:t>
      </w:r>
      <w:r w:rsidRPr="00220F38">
        <w:rPr>
          <w:rFonts w:ascii="Sylfaen" w:hAnsi="Sylfaen"/>
          <w:sz w:val="20"/>
          <w:szCs w:val="20"/>
          <w:lang w:val="es-ES"/>
        </w:rPr>
        <w:t>:</w:t>
      </w:r>
    </w:p>
    <w:p w:rsidR="00BE198C" w:rsidRPr="00220F38" w:rsidRDefault="00BE198C" w:rsidP="00BE198C">
      <w:pPr>
        <w:shd w:val="clear" w:color="auto" w:fill="FFFFFF"/>
        <w:ind w:firstLine="375"/>
        <w:jc w:val="both"/>
        <w:rPr>
          <w:rFonts w:ascii="Sylfaen" w:hAnsi="Sylfaen"/>
          <w:sz w:val="20"/>
          <w:szCs w:val="20"/>
          <w:lang w:val="es-ES"/>
        </w:rPr>
      </w:pPr>
      <w:r w:rsidRPr="00220F38">
        <w:rPr>
          <w:rFonts w:ascii="Sylfaen" w:hAnsi="Sylfaen"/>
          <w:sz w:val="20"/>
          <w:szCs w:val="20"/>
          <w:lang w:val="es-ES"/>
        </w:rPr>
        <w:t>12</w:t>
      </w:r>
      <w:r w:rsidRPr="00220F38">
        <w:rPr>
          <w:sz w:val="20"/>
          <w:szCs w:val="20"/>
          <w:lang w:val="es-ES"/>
        </w:rPr>
        <w:t>․</w:t>
      </w:r>
      <w:r w:rsidRPr="00220F38">
        <w:rPr>
          <w:rFonts w:ascii="Sylfaen" w:hAnsi="Sylfaen"/>
          <w:sz w:val="20"/>
          <w:szCs w:val="20"/>
          <w:lang w:val="es-ES"/>
        </w:rPr>
        <w:t>20</w:t>
      </w:r>
      <w:r w:rsidRPr="00220F38">
        <w:rPr>
          <w:sz w:val="20"/>
          <w:szCs w:val="20"/>
          <w:lang w:val="es-ES"/>
        </w:rPr>
        <w:t>․</w:t>
      </w:r>
      <w:r w:rsidRPr="00220F38">
        <w:rPr>
          <w:rFonts w:ascii="Sylfaen" w:hAnsi="Sylfaen"/>
          <w:sz w:val="20"/>
          <w:szCs w:val="20"/>
        </w:rPr>
        <w:t>Այնդեպքերում</w:t>
      </w:r>
      <w:r w:rsidRPr="00220F38">
        <w:rPr>
          <w:rFonts w:ascii="Sylfaen" w:hAnsi="Sylfaen"/>
          <w:sz w:val="20"/>
          <w:szCs w:val="20"/>
          <w:lang w:val="es-ES"/>
        </w:rPr>
        <w:t xml:space="preserve">, </w:t>
      </w:r>
      <w:r w:rsidRPr="00220F38">
        <w:rPr>
          <w:rFonts w:ascii="Sylfaen" w:hAnsi="Sylfaen"/>
          <w:sz w:val="20"/>
          <w:szCs w:val="20"/>
        </w:rPr>
        <w:t>երբ</w:t>
      </w:r>
      <w:r w:rsidRPr="00220F38">
        <w:rPr>
          <w:rFonts w:ascii="Sylfaen" w:hAnsi="Sylfaen"/>
          <w:sz w:val="20"/>
          <w:szCs w:val="20"/>
          <w:lang w:val="es-ES"/>
        </w:rPr>
        <w:t xml:space="preserve">, </w:t>
      </w:r>
      <w:r w:rsidRPr="00220F38">
        <w:rPr>
          <w:rFonts w:ascii="Sylfaen" w:hAnsi="Sylfaen"/>
          <w:sz w:val="20"/>
          <w:szCs w:val="20"/>
        </w:rPr>
        <w:t>հանրայինկամպաշտպանությանևազգայինանվտանգությանշահերիցելնելով</w:t>
      </w:r>
      <w:r w:rsidRPr="00220F38">
        <w:rPr>
          <w:rFonts w:ascii="Sylfaen" w:hAnsi="Sylfaen"/>
          <w:sz w:val="20"/>
          <w:szCs w:val="20"/>
          <w:lang w:val="es-ES"/>
        </w:rPr>
        <w:t xml:space="preserve">, </w:t>
      </w:r>
      <w:r w:rsidRPr="00220F38">
        <w:rPr>
          <w:rFonts w:ascii="Sylfaen" w:hAnsi="Sylfaen"/>
          <w:sz w:val="20"/>
          <w:szCs w:val="20"/>
        </w:rPr>
        <w:t>անհրաժեշտէշարունակելգնմանգործընթացը</w:t>
      </w:r>
      <w:r w:rsidRPr="00220F38">
        <w:rPr>
          <w:rFonts w:ascii="Sylfaen" w:hAnsi="Sylfaen"/>
          <w:sz w:val="20"/>
          <w:szCs w:val="20"/>
          <w:lang w:val="es-ES"/>
        </w:rPr>
        <w:t xml:space="preserve">, </w:t>
      </w:r>
      <w:r w:rsidRPr="00220F38">
        <w:rPr>
          <w:rFonts w:ascii="Sylfaen" w:hAnsi="Sylfaen"/>
          <w:sz w:val="20"/>
          <w:szCs w:val="20"/>
        </w:rPr>
        <w:t>դատարանըՕրենքի</w:t>
      </w:r>
      <w:r w:rsidRPr="00220F38">
        <w:rPr>
          <w:rFonts w:ascii="Sylfaen" w:hAnsi="Sylfaen"/>
          <w:sz w:val="20"/>
          <w:szCs w:val="20"/>
          <w:lang w:val="es-ES"/>
        </w:rPr>
        <w:t xml:space="preserve"> 2-</w:t>
      </w:r>
      <w:r w:rsidRPr="00220F38">
        <w:rPr>
          <w:rFonts w:ascii="Sylfaen" w:hAnsi="Sylfaen"/>
          <w:sz w:val="20"/>
          <w:szCs w:val="20"/>
        </w:rPr>
        <w:t>րդհոդվածի</w:t>
      </w:r>
      <w:r w:rsidRPr="00220F38">
        <w:rPr>
          <w:rFonts w:ascii="Sylfaen" w:hAnsi="Sylfaen"/>
          <w:sz w:val="20"/>
          <w:szCs w:val="20"/>
          <w:lang w:val="es-ES"/>
        </w:rPr>
        <w:t xml:space="preserve"> 1-</w:t>
      </w:r>
      <w:r w:rsidRPr="00220F38">
        <w:rPr>
          <w:rFonts w:ascii="Sylfaen" w:hAnsi="Sylfaen"/>
          <w:sz w:val="20"/>
          <w:szCs w:val="20"/>
        </w:rPr>
        <w:t>ինմասովսահմանվածմարմիններիղեկավարների</w:t>
      </w:r>
      <w:r w:rsidRPr="00220F38">
        <w:rPr>
          <w:rFonts w:ascii="Sylfaen" w:hAnsi="Sylfaen"/>
          <w:sz w:val="20"/>
          <w:szCs w:val="20"/>
          <w:lang w:val="es-ES"/>
        </w:rPr>
        <w:t xml:space="preserve">, </w:t>
      </w:r>
      <w:r w:rsidRPr="00220F38">
        <w:rPr>
          <w:rFonts w:ascii="Sylfaen" w:hAnsi="Sylfaen"/>
          <w:sz w:val="20"/>
          <w:szCs w:val="20"/>
        </w:rPr>
        <w:t>իսկիրավաբանականանձանցդեպքումգործադիրմարմնիղեկավարիգրավորմիջնորդությանհիմանվրակայացնումէգնմանգործընթացիկասեցումըվերացնելումասինորոշում</w:t>
      </w:r>
      <w:r w:rsidRPr="00220F38">
        <w:rPr>
          <w:rFonts w:ascii="Sylfaen" w:hAnsi="Sylfaen"/>
          <w:sz w:val="20"/>
          <w:szCs w:val="20"/>
          <w:lang w:val="es-ES"/>
        </w:rPr>
        <w:t xml:space="preserve">: </w:t>
      </w:r>
      <w:r w:rsidRPr="00220F38">
        <w:rPr>
          <w:rFonts w:ascii="Sylfaen" w:hAnsi="Sylfaen"/>
          <w:sz w:val="20"/>
          <w:szCs w:val="20"/>
        </w:rPr>
        <w:t>Դատարանըսույնկետովնախատեսվածորոշումըդրակայացմանօրնանհապաղուղարկումէլիազորվածմարմնիպաշտոնականէլեկտրոնայինփոստիհասցեին</w:t>
      </w:r>
      <w:r w:rsidRPr="00220F38">
        <w:rPr>
          <w:rFonts w:ascii="Sylfaen" w:hAnsi="Sylfaen"/>
          <w:sz w:val="20"/>
          <w:szCs w:val="20"/>
          <w:lang w:val="es-ES"/>
        </w:rPr>
        <w:t xml:space="preserve">: </w:t>
      </w:r>
      <w:r w:rsidRPr="00220F38">
        <w:rPr>
          <w:rFonts w:ascii="Sylfaen" w:hAnsi="Sylfaen"/>
          <w:sz w:val="20"/>
          <w:szCs w:val="20"/>
        </w:rPr>
        <w:t>Լիազորվածմարմիննայդորոշումնանհապաղհրապարակումէտեղեկագրում</w:t>
      </w:r>
      <w:r w:rsidRPr="00220F38">
        <w:rPr>
          <w:rFonts w:ascii="Sylfaen" w:hAnsi="Sylfaen"/>
          <w:sz w:val="20"/>
          <w:szCs w:val="20"/>
          <w:lang w:val="es-ES"/>
        </w:rPr>
        <w:t>:</w:t>
      </w:r>
    </w:p>
    <w:p w:rsidR="00BE198C" w:rsidRPr="00220F38" w:rsidRDefault="00BE198C" w:rsidP="00BE198C">
      <w:pPr>
        <w:shd w:val="clear" w:color="auto" w:fill="FFFFFF"/>
        <w:ind w:firstLine="375"/>
        <w:jc w:val="both"/>
        <w:rPr>
          <w:rFonts w:ascii="Sylfaen" w:hAnsi="Sylfaen"/>
          <w:sz w:val="20"/>
          <w:szCs w:val="20"/>
          <w:lang w:val="es-ES"/>
        </w:rPr>
      </w:pPr>
      <w:r w:rsidRPr="00220F38">
        <w:rPr>
          <w:rFonts w:ascii="Sylfaen" w:hAnsi="Sylfaen" w:cs="Calibri"/>
          <w:sz w:val="20"/>
          <w:szCs w:val="20"/>
          <w:lang w:val="es-ES"/>
        </w:rPr>
        <w:t> </w:t>
      </w:r>
      <w:r w:rsidRPr="00220F38">
        <w:rPr>
          <w:rFonts w:ascii="Sylfaen" w:hAnsi="Sylfaen"/>
          <w:sz w:val="20"/>
          <w:szCs w:val="20"/>
          <w:lang w:val="es-ES"/>
        </w:rPr>
        <w:t>12</w:t>
      </w:r>
      <w:r w:rsidRPr="00220F38">
        <w:rPr>
          <w:sz w:val="20"/>
          <w:szCs w:val="20"/>
          <w:lang w:val="es-ES"/>
        </w:rPr>
        <w:t>․</w:t>
      </w:r>
      <w:r w:rsidRPr="00220F38">
        <w:rPr>
          <w:rFonts w:ascii="Sylfaen" w:hAnsi="Sylfaen"/>
          <w:sz w:val="20"/>
          <w:szCs w:val="20"/>
          <w:lang w:val="es-ES"/>
        </w:rPr>
        <w:t>21</w:t>
      </w:r>
      <w:r w:rsidRPr="00220F38">
        <w:rPr>
          <w:sz w:val="20"/>
          <w:szCs w:val="20"/>
          <w:lang w:val="es-ES"/>
        </w:rPr>
        <w:t>․</w:t>
      </w:r>
      <w:r w:rsidRPr="00220F38">
        <w:rPr>
          <w:rFonts w:ascii="Sylfaen" w:hAnsi="Sylfaen"/>
          <w:sz w:val="20"/>
          <w:szCs w:val="20"/>
        </w:rPr>
        <w:t>Պատվիրատուիևգնահատողհանձնաժողովիգործողությունների</w:t>
      </w:r>
      <w:r w:rsidRPr="00220F38">
        <w:rPr>
          <w:rFonts w:ascii="Sylfaen" w:hAnsi="Sylfaen"/>
          <w:sz w:val="20"/>
          <w:szCs w:val="20"/>
          <w:lang w:val="es-ES"/>
        </w:rPr>
        <w:t xml:space="preserve"> (</w:t>
      </w:r>
      <w:r w:rsidRPr="00220F38">
        <w:rPr>
          <w:rFonts w:ascii="Sylfaen" w:hAnsi="Sylfaen"/>
          <w:sz w:val="20"/>
          <w:szCs w:val="20"/>
        </w:rPr>
        <w:t>անգործության</w:t>
      </w:r>
      <w:r w:rsidRPr="00220F38">
        <w:rPr>
          <w:rFonts w:ascii="Sylfaen" w:hAnsi="Sylfaen"/>
          <w:sz w:val="20"/>
          <w:szCs w:val="20"/>
          <w:lang w:val="es-ES"/>
        </w:rPr>
        <w:t xml:space="preserve">) </w:t>
      </w:r>
      <w:r w:rsidRPr="00220F38">
        <w:rPr>
          <w:rFonts w:ascii="Sylfaen" w:hAnsi="Sylfaen"/>
          <w:sz w:val="20"/>
          <w:szCs w:val="20"/>
        </w:rPr>
        <w:t>ևորոշումներիբողոքարկմանհետկապվածվեճերովդատարանիեզրափակիչդատականակտնուժիմեջէմտնումհրապարակմանպահից</w:t>
      </w:r>
      <w:r w:rsidRPr="00220F38">
        <w:rPr>
          <w:rFonts w:ascii="Sylfaen" w:hAnsi="Sylfaen"/>
          <w:sz w:val="20"/>
          <w:szCs w:val="20"/>
          <w:lang w:val="es-ES"/>
        </w:rPr>
        <w:t>:</w:t>
      </w:r>
    </w:p>
    <w:p w:rsidR="00BE198C" w:rsidRPr="00220F38" w:rsidRDefault="00BE198C" w:rsidP="00BE198C">
      <w:pPr>
        <w:shd w:val="clear" w:color="auto" w:fill="FFFFFF"/>
        <w:ind w:firstLine="375"/>
        <w:jc w:val="both"/>
        <w:rPr>
          <w:rFonts w:ascii="Sylfaen" w:hAnsi="Sylfaen"/>
          <w:sz w:val="20"/>
          <w:szCs w:val="20"/>
          <w:lang w:val="es-ES"/>
        </w:rPr>
      </w:pPr>
      <w:r w:rsidRPr="00220F38">
        <w:rPr>
          <w:rFonts w:ascii="Sylfaen" w:hAnsi="Sylfaen"/>
          <w:sz w:val="20"/>
          <w:szCs w:val="20"/>
          <w:lang w:val="es-ES"/>
        </w:rPr>
        <w:t>12.22</w:t>
      </w:r>
      <w:r w:rsidRPr="00220F38">
        <w:rPr>
          <w:sz w:val="20"/>
          <w:szCs w:val="20"/>
          <w:lang w:val="es-ES"/>
        </w:rPr>
        <w:t>․</w:t>
      </w:r>
      <w:r w:rsidRPr="00220F38">
        <w:rPr>
          <w:rFonts w:ascii="Sylfaen" w:hAnsi="Sylfaen"/>
          <w:sz w:val="20"/>
          <w:szCs w:val="20"/>
        </w:rPr>
        <w:t>Պատվիրատուիևգնահատողհանձնաժողովիգործողությունների</w:t>
      </w:r>
      <w:r w:rsidRPr="00220F38">
        <w:rPr>
          <w:rFonts w:ascii="Sylfaen" w:hAnsi="Sylfaen"/>
          <w:sz w:val="20"/>
          <w:szCs w:val="20"/>
          <w:lang w:val="es-ES"/>
        </w:rPr>
        <w:t xml:space="preserve"> (</w:t>
      </w:r>
      <w:r w:rsidRPr="00220F38">
        <w:rPr>
          <w:rFonts w:ascii="Sylfaen" w:hAnsi="Sylfaen"/>
          <w:sz w:val="20"/>
          <w:szCs w:val="20"/>
        </w:rPr>
        <w:t>անգործության</w:t>
      </w:r>
      <w:r w:rsidRPr="00220F38">
        <w:rPr>
          <w:rFonts w:ascii="Sylfaen" w:hAnsi="Sylfaen"/>
          <w:sz w:val="20"/>
          <w:szCs w:val="20"/>
          <w:lang w:val="es-ES"/>
        </w:rPr>
        <w:t xml:space="preserve">) </w:t>
      </w:r>
      <w:r w:rsidRPr="00220F38">
        <w:rPr>
          <w:rFonts w:ascii="Sylfaen" w:hAnsi="Sylfaen"/>
          <w:sz w:val="20"/>
          <w:szCs w:val="20"/>
        </w:rPr>
        <w:t>ևորոշումներիբողոքարկմանհետկապվածվեճերովդատարանիվճռիեզրափակիչմասըկամայլեզրափակիչդատականակտըդրահրապարակմանօրնուղարկվումէլիազորվածմարմնիպաշտոնականէլեկտրոնայինփոստիհասցեին</w:t>
      </w:r>
      <w:r w:rsidRPr="00220F38">
        <w:rPr>
          <w:rFonts w:ascii="Sylfaen" w:hAnsi="Sylfaen"/>
          <w:sz w:val="20"/>
          <w:szCs w:val="20"/>
          <w:lang w:val="es-ES"/>
        </w:rPr>
        <w:t xml:space="preserve">: </w:t>
      </w:r>
      <w:r w:rsidRPr="00220F38">
        <w:rPr>
          <w:rFonts w:ascii="Sylfaen" w:hAnsi="Sylfaen"/>
          <w:sz w:val="20"/>
          <w:szCs w:val="20"/>
        </w:rPr>
        <w:t>Լիազորվածմարմինըդատարանիվճռիեզրափակիչմասըկամայլեզրափակիչդատականակտնանհապաղհրապարակումէտեղեկագրում</w:t>
      </w:r>
      <w:r w:rsidRPr="00220F38">
        <w:rPr>
          <w:rFonts w:ascii="Sylfaen" w:hAnsi="Sylfaen"/>
          <w:sz w:val="20"/>
          <w:szCs w:val="20"/>
          <w:lang w:val="es-ES"/>
        </w:rPr>
        <w:t>:</w:t>
      </w:r>
    </w:p>
    <w:p w:rsidR="00BE198C" w:rsidRPr="00220F38" w:rsidRDefault="00BE198C" w:rsidP="00BE198C">
      <w:pPr>
        <w:shd w:val="clear" w:color="auto" w:fill="FFFFFF"/>
        <w:ind w:firstLine="375"/>
        <w:jc w:val="both"/>
        <w:rPr>
          <w:rFonts w:ascii="Sylfaen" w:hAnsi="Sylfaen"/>
          <w:sz w:val="20"/>
          <w:szCs w:val="20"/>
          <w:lang w:val="es-ES"/>
        </w:rPr>
      </w:pPr>
      <w:r w:rsidRPr="00220F38">
        <w:rPr>
          <w:rFonts w:ascii="Sylfaen" w:hAnsi="Sylfaen"/>
          <w:sz w:val="20"/>
          <w:szCs w:val="20"/>
          <w:lang w:val="es-ES"/>
        </w:rPr>
        <w:t>12</w:t>
      </w:r>
      <w:r w:rsidRPr="00220F38">
        <w:rPr>
          <w:sz w:val="20"/>
          <w:szCs w:val="20"/>
          <w:lang w:val="es-ES"/>
        </w:rPr>
        <w:t>․</w:t>
      </w:r>
      <w:r w:rsidRPr="00220F38">
        <w:rPr>
          <w:rFonts w:ascii="Sylfaen" w:hAnsi="Sylfaen"/>
          <w:sz w:val="20"/>
          <w:szCs w:val="20"/>
          <w:lang w:val="es-ES"/>
        </w:rPr>
        <w:t>23</w:t>
      </w:r>
      <w:r w:rsidRPr="00220F38">
        <w:rPr>
          <w:sz w:val="20"/>
          <w:szCs w:val="20"/>
          <w:lang w:val="es-ES"/>
        </w:rPr>
        <w:t>․</w:t>
      </w:r>
      <w:r w:rsidRPr="00220F38">
        <w:rPr>
          <w:rFonts w:ascii="Sylfaen" w:hAnsi="Sylfaen" w:cs="GHEA Grapalat"/>
          <w:sz w:val="20"/>
          <w:szCs w:val="20"/>
        </w:rPr>
        <w:t>Բողոքարկմանհամարգանձվող</w:t>
      </w:r>
      <w:r w:rsidRPr="00220F38">
        <w:rPr>
          <w:rFonts w:ascii="Sylfaen" w:hAnsi="Sylfaen"/>
          <w:sz w:val="20"/>
          <w:szCs w:val="20"/>
        </w:rPr>
        <w:t>պետականտուրքերիդրույքաչափերըսահմանվածեն</w:t>
      </w:r>
      <w:r w:rsidRPr="00220F38">
        <w:rPr>
          <w:rFonts w:ascii="Sylfaen" w:hAnsi="Sylfaen"/>
          <w:sz w:val="20"/>
          <w:szCs w:val="20"/>
          <w:lang w:val="es-ES"/>
        </w:rPr>
        <w:t xml:space="preserve"> «</w:t>
      </w:r>
      <w:r w:rsidRPr="00220F38">
        <w:rPr>
          <w:rFonts w:ascii="Sylfaen" w:hAnsi="Sylfaen"/>
          <w:sz w:val="20"/>
          <w:szCs w:val="20"/>
        </w:rPr>
        <w:t>Պետականտուրքիմասին</w:t>
      </w:r>
      <w:r w:rsidRPr="00220F38">
        <w:rPr>
          <w:rFonts w:ascii="Sylfaen" w:hAnsi="Sylfaen"/>
          <w:sz w:val="20"/>
          <w:szCs w:val="20"/>
          <w:lang w:val="es-ES"/>
        </w:rPr>
        <w:t xml:space="preserve">» </w:t>
      </w:r>
      <w:r w:rsidRPr="00220F38">
        <w:rPr>
          <w:rFonts w:ascii="Sylfaen" w:hAnsi="Sylfaen"/>
          <w:sz w:val="20"/>
          <w:szCs w:val="20"/>
        </w:rPr>
        <w:t>օրենքով։</w:t>
      </w:r>
    </w:p>
    <w:p w:rsidR="00096865" w:rsidRPr="00220F38" w:rsidRDefault="00BE198C" w:rsidP="00BE198C">
      <w:pPr>
        <w:ind w:firstLine="567"/>
        <w:jc w:val="center"/>
        <w:rPr>
          <w:rFonts w:ascii="Sylfaen" w:hAnsi="Sylfaen"/>
          <w:b/>
          <w:szCs w:val="22"/>
          <w:lang w:val="af-ZA"/>
        </w:rPr>
      </w:pPr>
      <w:r w:rsidRPr="00220F38">
        <w:rPr>
          <w:rFonts w:ascii="Sylfaen" w:hAnsi="Sylfaen" w:cs="Sylfaen"/>
          <w:b/>
          <w:szCs w:val="22"/>
          <w:lang w:val="es-ES"/>
        </w:rPr>
        <w:br w:type="page"/>
      </w:r>
      <w:r w:rsidR="00096865" w:rsidRPr="00220F38">
        <w:rPr>
          <w:rFonts w:ascii="Sylfaen" w:hAnsi="Sylfaen" w:cs="Sylfaen"/>
          <w:b/>
          <w:szCs w:val="22"/>
          <w:lang w:val="es-ES"/>
        </w:rPr>
        <w:lastRenderedPageBreak/>
        <w:t>ՄԱՍ</w:t>
      </w:r>
      <w:r w:rsidR="00096865" w:rsidRPr="00220F38">
        <w:rPr>
          <w:rFonts w:ascii="Sylfaen" w:hAnsi="Sylfaen"/>
          <w:b/>
          <w:szCs w:val="22"/>
          <w:lang w:val="af-ZA"/>
        </w:rPr>
        <w:t xml:space="preserve">  II</w:t>
      </w:r>
    </w:p>
    <w:p w:rsidR="00096865" w:rsidRPr="00220F38" w:rsidRDefault="00096865" w:rsidP="00EF3662">
      <w:pPr>
        <w:pStyle w:val="aa"/>
        <w:ind w:right="-7"/>
        <w:jc w:val="center"/>
        <w:rPr>
          <w:rFonts w:ascii="Sylfaen" w:hAnsi="Sylfaen"/>
          <w:b/>
          <w:szCs w:val="22"/>
          <w:lang w:val="af-ZA"/>
        </w:rPr>
      </w:pPr>
      <w:r w:rsidRPr="00220F38">
        <w:rPr>
          <w:rFonts w:ascii="Sylfaen" w:hAnsi="Sylfaen" w:cs="Sylfaen"/>
          <w:b/>
          <w:szCs w:val="22"/>
          <w:lang w:val="es-ES"/>
        </w:rPr>
        <w:t>ՀՐԱՀԱՆԳ</w:t>
      </w:r>
    </w:p>
    <w:p w:rsidR="00096865" w:rsidRPr="00220F38" w:rsidRDefault="00202BDD" w:rsidP="00EF3662">
      <w:pPr>
        <w:pStyle w:val="aa"/>
        <w:ind w:right="-7"/>
        <w:jc w:val="center"/>
        <w:rPr>
          <w:rFonts w:ascii="Sylfaen" w:hAnsi="Sylfaen"/>
          <w:b/>
          <w:szCs w:val="22"/>
          <w:lang w:val="af-ZA"/>
        </w:rPr>
      </w:pPr>
      <w:r w:rsidRPr="00220F38">
        <w:rPr>
          <w:rFonts w:ascii="Sylfaen" w:hAnsi="Sylfaen" w:cs="Sylfaen"/>
          <w:b/>
          <w:szCs w:val="22"/>
          <w:lang w:val="es-ES"/>
        </w:rPr>
        <w:t>Գ Ն Ա Ն Շ Մ Ա Ն  Հ Ա Ր Ց Մ Ա Ն</w:t>
      </w:r>
      <w:r w:rsidR="00096865" w:rsidRPr="00220F38">
        <w:rPr>
          <w:rFonts w:ascii="Sylfaen" w:hAnsi="Sylfaen" w:cs="Sylfaen"/>
          <w:b/>
          <w:szCs w:val="22"/>
          <w:lang w:val="es-ES"/>
        </w:rPr>
        <w:t>ՀԱՅՏԸՊԱՏՐԱՍՏԵԼՈՒ</w:t>
      </w:r>
    </w:p>
    <w:p w:rsidR="00096865" w:rsidRPr="00220F38" w:rsidRDefault="00096865" w:rsidP="00EF3662">
      <w:pPr>
        <w:ind w:firstLine="567"/>
        <w:jc w:val="center"/>
        <w:rPr>
          <w:rFonts w:ascii="Sylfaen" w:hAnsi="Sylfaen"/>
          <w:szCs w:val="22"/>
          <w:lang w:val="af-ZA"/>
        </w:rPr>
      </w:pPr>
    </w:p>
    <w:p w:rsidR="00096865" w:rsidRPr="00220F38" w:rsidRDefault="008D5016" w:rsidP="00EF3662">
      <w:pPr>
        <w:jc w:val="center"/>
        <w:rPr>
          <w:rFonts w:ascii="Sylfaen" w:hAnsi="Sylfaen"/>
          <w:b/>
          <w:sz w:val="20"/>
          <w:lang w:val="af-ZA"/>
        </w:rPr>
      </w:pPr>
      <w:r w:rsidRPr="00220F38">
        <w:rPr>
          <w:rFonts w:ascii="Sylfaen" w:hAnsi="Sylfaen"/>
          <w:b/>
          <w:sz w:val="20"/>
          <w:lang w:val="af-ZA"/>
        </w:rPr>
        <w:t xml:space="preserve">1. </w:t>
      </w:r>
      <w:r w:rsidRPr="00220F38">
        <w:rPr>
          <w:rFonts w:ascii="Sylfaen" w:hAnsi="Sylfaen" w:cs="Sylfaen"/>
          <w:b/>
          <w:sz w:val="20"/>
          <w:lang w:val="es-ES"/>
        </w:rPr>
        <w:t>ԸՆԴՀԱՆՈՒՐԴՐՈՒՅԹՆԵՐ</w:t>
      </w:r>
    </w:p>
    <w:p w:rsidR="00096865" w:rsidRPr="00220F38" w:rsidRDefault="00096865" w:rsidP="00EF3662">
      <w:pPr>
        <w:ind w:firstLine="567"/>
        <w:jc w:val="both"/>
        <w:rPr>
          <w:rFonts w:ascii="Sylfaen" w:hAnsi="Sylfaen"/>
          <w:szCs w:val="22"/>
          <w:lang w:val="af-ZA"/>
        </w:rPr>
      </w:pPr>
    </w:p>
    <w:p w:rsidR="00096865" w:rsidRPr="00220F38" w:rsidRDefault="00096865" w:rsidP="00EF3662">
      <w:pPr>
        <w:ind w:firstLine="567"/>
        <w:jc w:val="both"/>
        <w:rPr>
          <w:rFonts w:ascii="Sylfaen" w:hAnsi="Sylfaen" w:cs="Sylfaen"/>
          <w:sz w:val="20"/>
          <w:lang w:val="af-ZA"/>
        </w:rPr>
      </w:pPr>
      <w:r w:rsidRPr="00220F38">
        <w:rPr>
          <w:rFonts w:ascii="Sylfaen" w:hAnsi="Sylfaen" w:cs="Sylfaen"/>
          <w:sz w:val="20"/>
          <w:lang w:val="af-ZA"/>
        </w:rPr>
        <w:t xml:space="preserve">1.1 </w:t>
      </w:r>
      <w:r w:rsidRPr="00220F38">
        <w:rPr>
          <w:rFonts w:ascii="Sylfaen" w:hAnsi="Sylfaen" w:cs="Sylfaen"/>
          <w:sz w:val="20"/>
          <w:lang w:val="ru-RU"/>
        </w:rPr>
        <w:t>Սույնհրահանգընպատակունիօժանդակել</w:t>
      </w:r>
      <w:r w:rsidR="000F4B86" w:rsidRPr="00220F38">
        <w:rPr>
          <w:rFonts w:ascii="Sylfaen" w:hAnsi="Sylfaen" w:cs="Sylfaen"/>
          <w:sz w:val="20"/>
          <w:lang w:val="af-ZA"/>
        </w:rPr>
        <w:t>մ</w:t>
      </w:r>
      <w:r w:rsidRPr="00220F38">
        <w:rPr>
          <w:rFonts w:ascii="Sylfaen" w:hAnsi="Sylfaen" w:cs="Sylfaen"/>
          <w:sz w:val="20"/>
          <w:lang w:val="ru-RU"/>
        </w:rPr>
        <w:t>ասնակիցներինհայտըպատրաստելիս</w:t>
      </w:r>
      <w:r w:rsidR="004D5671" w:rsidRPr="00220F38">
        <w:rPr>
          <w:rFonts w:ascii="Sylfaen" w:hAnsi="Sylfaen" w:cs="Sylfaen"/>
          <w:sz w:val="20"/>
          <w:lang w:val="ru-RU"/>
        </w:rPr>
        <w:t>։</w:t>
      </w:r>
    </w:p>
    <w:p w:rsidR="00096865" w:rsidRPr="00220F38" w:rsidRDefault="00096865" w:rsidP="00EF3662">
      <w:pPr>
        <w:ind w:firstLine="567"/>
        <w:jc w:val="both"/>
        <w:rPr>
          <w:rFonts w:ascii="Sylfaen" w:hAnsi="Sylfaen" w:cs="Sylfaen"/>
          <w:sz w:val="20"/>
          <w:lang w:val="af-ZA"/>
        </w:rPr>
      </w:pPr>
      <w:r w:rsidRPr="00220F38">
        <w:rPr>
          <w:rFonts w:ascii="Sylfaen" w:hAnsi="Sylfaen" w:cs="Sylfaen"/>
          <w:sz w:val="20"/>
          <w:lang w:val="af-ZA"/>
        </w:rPr>
        <w:t xml:space="preserve">1.2 </w:t>
      </w:r>
      <w:r w:rsidRPr="00220F38">
        <w:rPr>
          <w:rFonts w:ascii="Sylfaen" w:hAnsi="Sylfaen" w:cs="Sylfaen"/>
          <w:sz w:val="20"/>
          <w:lang w:val="ru-RU"/>
        </w:rPr>
        <w:t>Նպատակահարմարությանդեպքում</w:t>
      </w:r>
      <w:r w:rsidR="000F4B86" w:rsidRPr="00220F38">
        <w:rPr>
          <w:rFonts w:ascii="Sylfaen" w:hAnsi="Sylfaen" w:cs="Sylfaen"/>
          <w:sz w:val="20"/>
          <w:lang w:val="af-ZA"/>
        </w:rPr>
        <w:t>մ</w:t>
      </w:r>
      <w:r w:rsidRPr="00220F38">
        <w:rPr>
          <w:rFonts w:ascii="Sylfaen" w:hAnsi="Sylfaen" w:cs="Sylfaen"/>
          <w:sz w:val="20"/>
          <w:lang w:val="ru-RU"/>
        </w:rPr>
        <w:t>ասնակիցըպահանջվողտեղեկություններըկարողէներկայացնելսույնհրահանգովառաջարկվողձևերիցտարբերվող</w:t>
      </w:r>
      <w:r w:rsidRPr="00220F38">
        <w:rPr>
          <w:rFonts w:ascii="Sylfaen" w:hAnsi="Sylfaen" w:cs="Sylfaen"/>
          <w:sz w:val="20"/>
          <w:lang w:val="af-ZA"/>
        </w:rPr>
        <w:t xml:space="preserve">` </w:t>
      </w:r>
      <w:r w:rsidRPr="00220F38">
        <w:rPr>
          <w:rFonts w:ascii="Sylfaen" w:hAnsi="Sylfaen" w:cs="Sylfaen"/>
          <w:sz w:val="20"/>
          <w:lang w:val="ru-RU"/>
        </w:rPr>
        <w:t>այլձևերով</w:t>
      </w:r>
      <w:r w:rsidRPr="00220F38">
        <w:rPr>
          <w:rFonts w:ascii="Sylfaen" w:hAnsi="Sylfaen" w:cs="Sylfaen"/>
          <w:sz w:val="20"/>
          <w:lang w:val="af-ZA"/>
        </w:rPr>
        <w:t xml:space="preserve">` </w:t>
      </w:r>
      <w:r w:rsidRPr="00220F38">
        <w:rPr>
          <w:rFonts w:ascii="Sylfaen" w:hAnsi="Sylfaen" w:cs="Sylfaen"/>
          <w:sz w:val="20"/>
          <w:lang w:val="ru-RU"/>
        </w:rPr>
        <w:t>պահպանելովպահանջվողվավերապայմանները</w:t>
      </w:r>
      <w:r w:rsidR="004D5671" w:rsidRPr="00220F38">
        <w:rPr>
          <w:rFonts w:ascii="Sylfaen" w:hAnsi="Sylfaen" w:cs="Sylfaen"/>
          <w:sz w:val="20"/>
          <w:lang w:val="ru-RU"/>
        </w:rPr>
        <w:t>։</w:t>
      </w:r>
    </w:p>
    <w:p w:rsidR="00096865" w:rsidRPr="00220F38" w:rsidRDefault="00096865" w:rsidP="00EF3662">
      <w:pPr>
        <w:ind w:firstLine="567"/>
        <w:jc w:val="both"/>
        <w:rPr>
          <w:rFonts w:ascii="Sylfaen" w:hAnsi="Sylfaen" w:cs="Sylfaen"/>
          <w:sz w:val="20"/>
          <w:lang w:val="af-ZA"/>
        </w:rPr>
      </w:pPr>
      <w:r w:rsidRPr="00220F38">
        <w:rPr>
          <w:rFonts w:ascii="Sylfaen" w:hAnsi="Sylfaen" w:cs="Sylfaen"/>
          <w:sz w:val="20"/>
          <w:lang w:val="af-ZA"/>
        </w:rPr>
        <w:t xml:space="preserve">1.3 </w:t>
      </w:r>
      <w:r w:rsidRPr="00220F38">
        <w:rPr>
          <w:rFonts w:ascii="Sylfaen" w:hAnsi="Sylfaen" w:cs="Sylfaen"/>
          <w:sz w:val="20"/>
          <w:lang w:val="ru-RU"/>
        </w:rPr>
        <w:t>Հայտերը</w:t>
      </w:r>
      <w:r w:rsidR="00AE679C" w:rsidRPr="00220F38">
        <w:rPr>
          <w:rFonts w:ascii="Sylfaen" w:hAnsi="Sylfaen" w:cs="Sylfaen"/>
          <w:sz w:val="20"/>
          <w:lang w:val="af-ZA"/>
        </w:rPr>
        <w:t>,</w:t>
      </w:r>
      <w:r w:rsidR="005D71EF" w:rsidRPr="00220F38">
        <w:rPr>
          <w:rFonts w:ascii="Sylfaen" w:hAnsi="Sylfaen" w:cs="Sylfaen"/>
          <w:sz w:val="20"/>
          <w:lang w:val="ru-RU"/>
        </w:rPr>
        <w:t>հայերենիցբացի</w:t>
      </w:r>
      <w:r w:rsidR="005D71EF" w:rsidRPr="00220F38">
        <w:rPr>
          <w:rFonts w:ascii="Sylfaen" w:hAnsi="Sylfaen" w:cs="Sylfaen"/>
          <w:sz w:val="20"/>
          <w:lang w:val="af-ZA"/>
        </w:rPr>
        <w:t xml:space="preserve">, </w:t>
      </w:r>
      <w:r w:rsidR="005D71EF" w:rsidRPr="00220F38">
        <w:rPr>
          <w:rFonts w:ascii="Sylfaen" w:hAnsi="Sylfaen" w:cs="Sylfaen"/>
          <w:sz w:val="20"/>
          <w:lang w:val="ru-RU"/>
        </w:rPr>
        <w:t>կարողեններկայացվելնաևանգլերենկամռուսերեն</w:t>
      </w:r>
      <w:r w:rsidR="004D5671" w:rsidRPr="00220F38">
        <w:rPr>
          <w:rFonts w:ascii="Sylfaen" w:hAnsi="Sylfaen" w:cs="Sylfaen"/>
          <w:sz w:val="20"/>
          <w:lang w:val="ru-RU"/>
        </w:rPr>
        <w:t>։</w:t>
      </w:r>
    </w:p>
    <w:p w:rsidR="00096865" w:rsidRPr="00220F38" w:rsidRDefault="00096865" w:rsidP="00EF3662">
      <w:pPr>
        <w:jc w:val="center"/>
        <w:rPr>
          <w:rFonts w:ascii="Sylfaen" w:hAnsi="Sylfaen"/>
          <w:b/>
          <w:szCs w:val="22"/>
          <w:lang w:val="af-ZA"/>
        </w:rPr>
      </w:pPr>
    </w:p>
    <w:p w:rsidR="00096865" w:rsidRPr="00220F38" w:rsidRDefault="008D5016" w:rsidP="00EF3662">
      <w:pPr>
        <w:jc w:val="center"/>
        <w:rPr>
          <w:rFonts w:ascii="Sylfaen" w:hAnsi="Sylfaen"/>
          <w:b/>
          <w:sz w:val="20"/>
          <w:lang w:val="af-ZA"/>
        </w:rPr>
      </w:pPr>
      <w:r w:rsidRPr="00220F38">
        <w:rPr>
          <w:rFonts w:ascii="Sylfaen" w:hAnsi="Sylfaen"/>
          <w:b/>
          <w:sz w:val="20"/>
          <w:lang w:val="af-ZA"/>
        </w:rPr>
        <w:t xml:space="preserve">2. </w:t>
      </w:r>
      <w:r w:rsidRPr="00220F38">
        <w:rPr>
          <w:rFonts w:ascii="Sylfaen" w:hAnsi="Sylfaen" w:cs="Sylfaen"/>
          <w:b/>
          <w:sz w:val="20"/>
          <w:lang w:val="es-ES"/>
        </w:rPr>
        <w:t>ԸՆԹԱՑԱԿԱՐԳԻՀԱՅՏԸ</w:t>
      </w:r>
    </w:p>
    <w:p w:rsidR="00096865" w:rsidRPr="00220F38" w:rsidRDefault="00096865" w:rsidP="00EF3662">
      <w:pPr>
        <w:ind w:firstLine="720"/>
        <w:jc w:val="center"/>
        <w:rPr>
          <w:rFonts w:ascii="Sylfaen" w:hAnsi="Sylfaen"/>
          <w:szCs w:val="22"/>
          <w:lang w:val="af-ZA"/>
        </w:rPr>
      </w:pPr>
    </w:p>
    <w:p w:rsidR="00960BE9" w:rsidRPr="00220F38" w:rsidRDefault="00960BE9" w:rsidP="00960BE9">
      <w:pPr>
        <w:ind w:firstLine="567"/>
        <w:jc w:val="both"/>
        <w:rPr>
          <w:rFonts w:ascii="Sylfaen" w:hAnsi="Sylfaen"/>
          <w:sz w:val="20"/>
          <w:szCs w:val="20"/>
          <w:lang w:val="es-ES"/>
        </w:rPr>
      </w:pPr>
      <w:r w:rsidRPr="00220F38">
        <w:rPr>
          <w:rFonts w:ascii="Sylfaen" w:hAnsi="Sylfaen"/>
          <w:sz w:val="20"/>
          <w:szCs w:val="20"/>
          <w:lang w:val="hy-AM"/>
        </w:rPr>
        <w:t xml:space="preserve">Ընթացակարգին մասնակցելու համար </w:t>
      </w:r>
      <w:r w:rsidRPr="00220F38">
        <w:rPr>
          <w:rFonts w:ascii="Sylfaen" w:hAnsi="Sylfaen"/>
          <w:sz w:val="20"/>
          <w:szCs w:val="20"/>
        </w:rPr>
        <w:t>մ</w:t>
      </w:r>
      <w:r w:rsidRPr="00220F38">
        <w:rPr>
          <w:rFonts w:ascii="Sylfaen" w:hAnsi="Sylfaen"/>
          <w:sz w:val="20"/>
          <w:szCs w:val="20"/>
          <w:lang w:val="hy-AM"/>
        </w:rPr>
        <w:t xml:space="preserve">ասնակիցը </w:t>
      </w:r>
      <w:r w:rsidRPr="00220F38">
        <w:rPr>
          <w:rFonts w:ascii="Sylfaen" w:hAnsi="Sylfaen"/>
          <w:sz w:val="20"/>
          <w:szCs w:val="20"/>
        </w:rPr>
        <w:t>սույնհրավերի</w:t>
      </w:r>
      <w:r w:rsidRPr="00220F38">
        <w:rPr>
          <w:rFonts w:ascii="Sylfaen" w:hAnsi="Sylfaen"/>
          <w:sz w:val="20"/>
          <w:szCs w:val="20"/>
          <w:lang w:val="af-ZA"/>
        </w:rPr>
        <w:t xml:space="preserve"> 2-</w:t>
      </w:r>
      <w:r w:rsidRPr="00220F38">
        <w:rPr>
          <w:rFonts w:ascii="Sylfaen" w:hAnsi="Sylfaen"/>
          <w:sz w:val="20"/>
          <w:szCs w:val="20"/>
        </w:rPr>
        <w:t>րդմասի</w:t>
      </w:r>
      <w:r w:rsidRPr="00220F38">
        <w:rPr>
          <w:rFonts w:ascii="Sylfaen" w:hAnsi="Sylfaen"/>
          <w:sz w:val="20"/>
          <w:szCs w:val="20"/>
          <w:lang w:val="af-ZA"/>
        </w:rPr>
        <w:t xml:space="preserve"> 3-</w:t>
      </w:r>
      <w:r w:rsidRPr="00220F38">
        <w:rPr>
          <w:rFonts w:ascii="Sylfaen" w:hAnsi="Sylfaen"/>
          <w:sz w:val="20"/>
          <w:szCs w:val="20"/>
        </w:rPr>
        <w:t>րդբաժնովսահմանվածկարգով</w:t>
      </w:r>
      <w:r w:rsidRPr="00220F38">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220F38">
        <w:rPr>
          <w:rFonts w:ascii="Sylfaen" w:hAnsi="Sylfaen"/>
          <w:sz w:val="20"/>
          <w:szCs w:val="20"/>
          <w:lang w:val="es-ES"/>
        </w:rPr>
        <w:t>ը (տեղեկությունները):</w:t>
      </w:r>
    </w:p>
    <w:p w:rsidR="002D5CF0" w:rsidRPr="00220F38" w:rsidRDefault="0078387F" w:rsidP="00EF3662">
      <w:pPr>
        <w:ind w:firstLine="567"/>
        <w:jc w:val="both"/>
        <w:rPr>
          <w:rFonts w:ascii="Sylfaen" w:hAnsi="Sylfaen" w:cs="Sylfaen"/>
          <w:sz w:val="20"/>
          <w:lang w:val="es-ES"/>
        </w:rPr>
      </w:pPr>
      <w:r w:rsidRPr="00220F38">
        <w:rPr>
          <w:rFonts w:ascii="Sylfaen" w:hAnsi="Sylfaen" w:cs="Sylfaen"/>
          <w:sz w:val="20"/>
        </w:rPr>
        <w:t>Մասնակիցը</w:t>
      </w:r>
      <w:r w:rsidR="002240AB" w:rsidRPr="00220F38">
        <w:rPr>
          <w:rFonts w:ascii="Sylfaen" w:hAnsi="Sylfaen" w:cs="Sylfaen"/>
          <w:sz w:val="20"/>
        </w:rPr>
        <w:t>հայտով</w:t>
      </w:r>
      <w:r w:rsidRPr="00220F38">
        <w:rPr>
          <w:rFonts w:ascii="Sylfaen" w:hAnsi="Sylfaen" w:cs="Sylfaen"/>
          <w:sz w:val="20"/>
        </w:rPr>
        <w:t>ներկայացնումէիրկողմիցհաստատված</w:t>
      </w:r>
      <w:r w:rsidRPr="00220F38">
        <w:rPr>
          <w:rFonts w:ascii="Sylfaen" w:hAnsi="Sylfaen" w:cs="Sylfaen"/>
          <w:sz w:val="20"/>
          <w:lang w:val="es-ES"/>
        </w:rPr>
        <w:t>`</w:t>
      </w:r>
    </w:p>
    <w:p w:rsidR="00096865" w:rsidRPr="00220F38" w:rsidRDefault="002D5CF0" w:rsidP="00EF3662">
      <w:pPr>
        <w:ind w:firstLine="567"/>
        <w:jc w:val="both"/>
        <w:rPr>
          <w:rFonts w:ascii="Sylfaen" w:hAnsi="Sylfaen" w:cs="Sylfaen"/>
          <w:sz w:val="20"/>
          <w:lang w:val="es-ES"/>
        </w:rPr>
      </w:pPr>
      <w:r w:rsidRPr="00220F38">
        <w:rPr>
          <w:rFonts w:ascii="Sylfaen" w:hAnsi="Sylfaen" w:cs="Sylfaen"/>
          <w:sz w:val="20"/>
          <w:lang w:val="es-ES"/>
        </w:rPr>
        <w:t>2.</w:t>
      </w:r>
      <w:r w:rsidR="00D76BBA" w:rsidRPr="00220F38">
        <w:rPr>
          <w:rFonts w:ascii="Sylfaen" w:hAnsi="Sylfaen" w:cs="Sylfaen"/>
          <w:sz w:val="20"/>
          <w:lang w:val="es-ES"/>
        </w:rPr>
        <w:t>1</w:t>
      </w:r>
      <w:r w:rsidR="00096865" w:rsidRPr="00220F38">
        <w:rPr>
          <w:rFonts w:ascii="Sylfaen" w:hAnsi="Sylfaen" w:cs="Sylfaen"/>
          <w:sz w:val="20"/>
          <w:lang w:val="ru-RU"/>
        </w:rPr>
        <w:t>ընթացակարգինմասնակցելուդիմում</w:t>
      </w:r>
      <w:r w:rsidR="00EF4630" w:rsidRPr="00220F38">
        <w:rPr>
          <w:rFonts w:ascii="Sylfaen" w:hAnsi="Sylfaen" w:cs="Sylfaen"/>
          <w:sz w:val="20"/>
          <w:lang w:val="es-ES"/>
        </w:rPr>
        <w:t>-</w:t>
      </w:r>
      <w:r w:rsidR="00EF4630" w:rsidRPr="00220F38">
        <w:rPr>
          <w:rFonts w:ascii="Sylfaen" w:hAnsi="Sylfaen" w:cs="Sylfaen"/>
          <w:sz w:val="20"/>
        </w:rPr>
        <w:t>հայտարարություն</w:t>
      </w:r>
      <w:r w:rsidR="00096865" w:rsidRPr="00220F38">
        <w:rPr>
          <w:rFonts w:ascii="Sylfaen" w:hAnsi="Sylfaen" w:cs="Sylfaen"/>
          <w:sz w:val="20"/>
          <w:lang w:val="af-ZA"/>
        </w:rPr>
        <w:t xml:space="preserve">` </w:t>
      </w:r>
      <w:r w:rsidR="006F49AA" w:rsidRPr="00220F38">
        <w:rPr>
          <w:rFonts w:ascii="Sylfaen" w:hAnsi="Sylfaen" w:cs="Sylfaen"/>
          <w:sz w:val="20"/>
          <w:lang w:val="af-ZA"/>
        </w:rPr>
        <w:t>համաձայն հ</w:t>
      </w:r>
      <w:r w:rsidR="00096865" w:rsidRPr="00220F38">
        <w:rPr>
          <w:rFonts w:ascii="Sylfaen" w:hAnsi="Sylfaen" w:cs="Sylfaen"/>
          <w:sz w:val="20"/>
          <w:lang w:val="ru-RU"/>
        </w:rPr>
        <w:t>ավելված</w:t>
      </w:r>
      <w:r w:rsidR="00096865" w:rsidRPr="00220F38">
        <w:rPr>
          <w:rFonts w:ascii="Sylfaen" w:hAnsi="Sylfaen" w:cs="Sylfaen"/>
          <w:sz w:val="20"/>
          <w:lang w:val="af-ZA"/>
        </w:rPr>
        <w:t xml:space="preserve"> N 1</w:t>
      </w:r>
      <w:r w:rsidR="006F49AA" w:rsidRPr="00220F38">
        <w:rPr>
          <w:rFonts w:ascii="Sylfaen" w:hAnsi="Sylfaen" w:cs="Sylfaen"/>
          <w:sz w:val="20"/>
          <w:lang w:val="af-ZA"/>
        </w:rPr>
        <w:t>-ի</w:t>
      </w:r>
      <w:r w:rsidR="00BC6807" w:rsidRPr="00220F38">
        <w:rPr>
          <w:rFonts w:ascii="Sylfaen" w:hAnsi="Sylfaen" w:cs="Sylfaen"/>
          <w:sz w:val="20"/>
          <w:lang w:val="es-ES"/>
        </w:rPr>
        <w:t>.</w:t>
      </w:r>
    </w:p>
    <w:p w:rsidR="00EF4630" w:rsidRPr="00220F38" w:rsidRDefault="00096865" w:rsidP="00EF4630">
      <w:pPr>
        <w:pStyle w:val="norm"/>
        <w:spacing w:line="276" w:lineRule="auto"/>
        <w:ind w:firstLine="567"/>
        <w:rPr>
          <w:rFonts w:ascii="Sylfaen" w:hAnsi="Sylfaen" w:cs="Sylfaen"/>
          <w:sz w:val="20"/>
          <w:szCs w:val="24"/>
          <w:lang w:val="af-ZA" w:eastAsia="en-US"/>
        </w:rPr>
      </w:pPr>
      <w:r w:rsidRPr="00220F38">
        <w:rPr>
          <w:rFonts w:ascii="Sylfaen" w:hAnsi="Sylfaen" w:cs="Sylfaen"/>
          <w:sz w:val="20"/>
          <w:lang w:val="af-ZA"/>
        </w:rPr>
        <w:t>2.</w:t>
      </w:r>
      <w:r w:rsidR="00180EE9" w:rsidRPr="00220F38">
        <w:rPr>
          <w:rFonts w:ascii="Sylfaen" w:hAnsi="Sylfaen" w:cs="Sylfaen"/>
          <w:sz w:val="20"/>
          <w:lang w:val="af-ZA"/>
        </w:rPr>
        <w:t>2</w:t>
      </w:r>
      <w:r w:rsidR="00EF4630" w:rsidRPr="00220F38">
        <w:rPr>
          <w:rFonts w:ascii="Sylfaen" w:hAnsi="Sylfaen" w:cs="Sylfaen"/>
          <w:sz w:val="20"/>
          <w:szCs w:val="24"/>
          <w:lang w:eastAsia="en-US"/>
        </w:rPr>
        <w:t>գործակալությանպայմանագրիպատճենըևդրակողմհանդիսացողանձիտվյալները</w:t>
      </w:r>
      <w:r w:rsidR="00EF4630" w:rsidRPr="00220F38">
        <w:rPr>
          <w:rFonts w:ascii="Sylfaen" w:hAnsi="Sylfaen" w:cs="Sylfaen"/>
          <w:sz w:val="20"/>
          <w:szCs w:val="24"/>
          <w:lang w:val="af-ZA" w:eastAsia="en-US"/>
        </w:rPr>
        <w:t xml:space="preserve">, </w:t>
      </w:r>
      <w:r w:rsidR="00EF4630" w:rsidRPr="00220F38">
        <w:rPr>
          <w:rFonts w:ascii="Sylfaen" w:hAnsi="Sylfaen" w:cs="Sylfaen"/>
          <w:sz w:val="20"/>
          <w:szCs w:val="24"/>
          <w:lang w:eastAsia="en-US"/>
        </w:rPr>
        <w:t>եթեպայմանագիրնիրականացվելուէգործակալությանմիջոցով</w:t>
      </w:r>
      <w:r w:rsidR="00EF4630" w:rsidRPr="00220F38">
        <w:rPr>
          <w:rFonts w:ascii="Sylfaen" w:hAnsi="Sylfaen" w:cs="Sylfaen"/>
          <w:sz w:val="20"/>
          <w:szCs w:val="24"/>
          <w:lang w:val="af-ZA" w:eastAsia="en-US"/>
        </w:rPr>
        <w:t>.</w:t>
      </w:r>
    </w:p>
    <w:p w:rsidR="00EF4630" w:rsidRPr="00220F38" w:rsidRDefault="00EF4630" w:rsidP="00505AD4">
      <w:pPr>
        <w:pStyle w:val="norm"/>
        <w:spacing w:line="240" w:lineRule="auto"/>
        <w:ind w:firstLine="567"/>
        <w:rPr>
          <w:rFonts w:ascii="Sylfaen" w:hAnsi="Sylfaen" w:cs="Sylfaen"/>
          <w:color w:val="FFFFFF"/>
          <w:sz w:val="20"/>
          <w:szCs w:val="24"/>
          <w:lang w:val="af-ZA" w:eastAsia="en-US"/>
        </w:rPr>
      </w:pPr>
      <w:r w:rsidRPr="00220F38">
        <w:rPr>
          <w:rFonts w:ascii="Sylfaen" w:hAnsi="Sylfaen" w:cs="Sylfaen"/>
          <w:sz w:val="20"/>
          <w:szCs w:val="24"/>
          <w:lang w:val="af-ZA" w:eastAsia="en-US"/>
        </w:rPr>
        <w:t xml:space="preserve">2.3 </w:t>
      </w:r>
      <w:r w:rsidRPr="00220F38">
        <w:rPr>
          <w:rFonts w:ascii="Sylfaen" w:hAnsi="Sylfaen" w:cs="Sylfaen"/>
          <w:sz w:val="20"/>
          <w:szCs w:val="24"/>
          <w:lang w:eastAsia="en-US"/>
        </w:rPr>
        <w:t>համատեղգործունեությանպայմանագիրը</w:t>
      </w:r>
      <w:r w:rsidRPr="00220F38">
        <w:rPr>
          <w:rFonts w:ascii="Sylfaen" w:hAnsi="Sylfaen" w:cs="Sylfaen"/>
          <w:sz w:val="20"/>
          <w:szCs w:val="24"/>
          <w:lang w:val="af-ZA" w:eastAsia="en-US"/>
        </w:rPr>
        <w:t xml:space="preserve">, </w:t>
      </w:r>
      <w:r w:rsidRPr="00220F38">
        <w:rPr>
          <w:rFonts w:ascii="Sylfaen" w:hAnsi="Sylfaen" w:cs="Sylfaen"/>
          <w:sz w:val="20"/>
          <w:szCs w:val="24"/>
          <w:lang w:eastAsia="en-US"/>
        </w:rPr>
        <w:t>եթեմասնակիցներըգնմանընթացակարգինմասնակցումենհամատեղգործունեությանկարգով</w:t>
      </w:r>
      <w:r w:rsidRPr="00220F38">
        <w:rPr>
          <w:rFonts w:ascii="Sylfaen" w:hAnsi="Sylfaen" w:cs="Sylfaen"/>
          <w:sz w:val="20"/>
          <w:szCs w:val="24"/>
          <w:lang w:val="af-ZA" w:eastAsia="en-US"/>
        </w:rPr>
        <w:t xml:space="preserve"> (</w:t>
      </w:r>
      <w:r w:rsidRPr="00220F38">
        <w:rPr>
          <w:rFonts w:ascii="Sylfaen" w:hAnsi="Sylfaen" w:cs="Sylfaen"/>
          <w:sz w:val="20"/>
          <w:szCs w:val="24"/>
          <w:lang w:eastAsia="en-US"/>
        </w:rPr>
        <w:t>կոնսորցիումով</w:t>
      </w:r>
      <w:r w:rsidRPr="00220F38">
        <w:rPr>
          <w:rFonts w:ascii="Sylfaen" w:hAnsi="Sylfaen" w:cs="Sylfaen"/>
          <w:sz w:val="20"/>
          <w:szCs w:val="24"/>
          <w:lang w:val="af-ZA" w:eastAsia="en-US"/>
        </w:rPr>
        <w:t>).</w:t>
      </w:r>
      <w:r w:rsidR="0094544B" w:rsidRPr="00220F38">
        <w:rPr>
          <w:rFonts w:ascii="Sylfaen" w:hAnsi="Sylfaen" w:cs="Sylfaen"/>
          <w:sz w:val="20"/>
          <w:szCs w:val="24"/>
          <w:vertAlign w:val="superscript"/>
          <w:lang w:val="af-ZA" w:eastAsia="en-US"/>
        </w:rPr>
        <w:t>14</w:t>
      </w:r>
      <w:r w:rsidRPr="00220F38">
        <w:rPr>
          <w:rStyle w:val="af6"/>
          <w:rFonts w:ascii="Sylfaen" w:hAnsi="Sylfaen" w:cs="Sylfaen"/>
          <w:color w:val="FFFFFF"/>
          <w:sz w:val="20"/>
          <w:szCs w:val="24"/>
          <w:lang w:val="af-ZA" w:eastAsia="en-US"/>
        </w:rPr>
        <w:footnoteReference w:id="3"/>
      </w:r>
    </w:p>
    <w:p w:rsidR="006505D2" w:rsidRPr="00220F38" w:rsidRDefault="002C4DBF" w:rsidP="006A26BE">
      <w:pPr>
        <w:ind w:firstLine="567"/>
        <w:jc w:val="both"/>
        <w:rPr>
          <w:rFonts w:ascii="Sylfaen" w:hAnsi="Sylfaen"/>
          <w:sz w:val="20"/>
          <w:vertAlign w:val="superscript"/>
          <w:lang w:val="af-ZA"/>
        </w:rPr>
      </w:pPr>
      <w:r w:rsidRPr="00220F38">
        <w:rPr>
          <w:rFonts w:ascii="Sylfaen" w:hAnsi="Sylfaen" w:cs="Sylfaen"/>
          <w:sz w:val="20"/>
          <w:lang w:val="af-ZA"/>
        </w:rPr>
        <w:t>2</w:t>
      </w:r>
      <w:r w:rsidR="00E968EF" w:rsidRPr="00220F38">
        <w:rPr>
          <w:rFonts w:ascii="Sylfaen" w:hAnsi="Sylfaen" w:cs="Sylfaen"/>
          <w:sz w:val="20"/>
          <w:lang w:val="af-ZA"/>
        </w:rPr>
        <w:t>.</w:t>
      </w:r>
      <w:r w:rsidR="002E11D1" w:rsidRPr="00220F38">
        <w:rPr>
          <w:rFonts w:ascii="Sylfaen" w:hAnsi="Sylfaen" w:cs="Sylfaen"/>
          <w:sz w:val="20"/>
          <w:lang w:val="af-ZA"/>
        </w:rPr>
        <w:t>4</w:t>
      </w:r>
    </w:p>
    <w:p w:rsidR="002E11D1" w:rsidRPr="00220F38" w:rsidRDefault="00096865" w:rsidP="00EF3662">
      <w:pPr>
        <w:ind w:firstLine="567"/>
        <w:jc w:val="both"/>
        <w:rPr>
          <w:rFonts w:ascii="Sylfaen" w:hAnsi="Sylfaen" w:cs="Sylfaen"/>
          <w:sz w:val="20"/>
          <w:lang w:val="af-ZA"/>
        </w:rPr>
      </w:pPr>
      <w:r w:rsidRPr="00220F38">
        <w:rPr>
          <w:rFonts w:ascii="Sylfaen" w:hAnsi="Sylfaen" w:cs="Sylfaen"/>
          <w:sz w:val="20"/>
          <w:lang w:val="af-ZA"/>
        </w:rPr>
        <w:t>2.</w:t>
      </w:r>
      <w:r w:rsidR="00E02338" w:rsidRPr="00220F38">
        <w:rPr>
          <w:rFonts w:ascii="Sylfaen" w:hAnsi="Sylfaen" w:cs="Sylfaen"/>
          <w:sz w:val="20"/>
          <w:lang w:val="af-ZA"/>
        </w:rPr>
        <w:t xml:space="preserve">5 </w:t>
      </w:r>
      <w:r w:rsidR="00E67BA7" w:rsidRPr="00220F38">
        <w:rPr>
          <w:rFonts w:ascii="Sylfaen" w:hAnsi="Sylfaen" w:cs="Sylfaen"/>
          <w:sz w:val="20"/>
          <w:lang w:val="hy-AM"/>
        </w:rPr>
        <w:t>գնայինառաջարկ</w:t>
      </w:r>
      <w:r w:rsidR="00294FFF" w:rsidRPr="00220F38">
        <w:rPr>
          <w:rFonts w:ascii="Sylfaen" w:hAnsi="Sylfaen" w:cs="Sylfaen"/>
          <w:sz w:val="20"/>
          <w:lang w:val="af-ZA"/>
        </w:rPr>
        <w:t xml:space="preserve">` </w:t>
      </w:r>
      <w:r w:rsidR="00294FFF" w:rsidRPr="00220F38">
        <w:rPr>
          <w:rFonts w:ascii="Sylfaen" w:hAnsi="Sylfaen" w:cs="Sylfaen"/>
          <w:sz w:val="20"/>
          <w:lang w:val="hy-AM"/>
        </w:rPr>
        <w:t>համաձայնհավելված</w:t>
      </w:r>
      <w:r w:rsidR="00294FFF" w:rsidRPr="00220F38">
        <w:rPr>
          <w:rFonts w:ascii="Sylfaen" w:hAnsi="Sylfaen" w:cs="Sylfaen"/>
          <w:sz w:val="20"/>
          <w:lang w:val="af-ZA"/>
        </w:rPr>
        <w:t xml:space="preserve"> N </w:t>
      </w:r>
      <w:r w:rsidR="004D557A" w:rsidRPr="00220F38">
        <w:rPr>
          <w:rFonts w:ascii="Sylfaen" w:hAnsi="Sylfaen" w:cs="Sylfaen"/>
          <w:sz w:val="20"/>
          <w:lang w:val="af-ZA"/>
        </w:rPr>
        <w:t>2</w:t>
      </w:r>
      <w:r w:rsidR="00294FFF" w:rsidRPr="00220F38">
        <w:rPr>
          <w:rFonts w:ascii="Sylfaen" w:hAnsi="Sylfaen" w:cs="Sylfaen"/>
          <w:sz w:val="20"/>
          <w:lang w:val="af-ZA"/>
        </w:rPr>
        <w:t>-</w:t>
      </w:r>
      <w:r w:rsidR="00294FFF" w:rsidRPr="00220F38">
        <w:rPr>
          <w:rFonts w:ascii="Sylfaen" w:hAnsi="Sylfaen" w:cs="Sylfaen"/>
          <w:sz w:val="20"/>
          <w:lang w:val="hy-AM"/>
        </w:rPr>
        <w:t>ի</w:t>
      </w:r>
      <w:r w:rsidR="00294FFF" w:rsidRPr="00220F38">
        <w:rPr>
          <w:rFonts w:ascii="Sylfaen" w:hAnsi="Sylfaen" w:cs="Sylfaen"/>
          <w:sz w:val="20"/>
          <w:lang w:val="af-ZA"/>
        </w:rPr>
        <w:t>: Գնային առաջարկը</w:t>
      </w:r>
      <w:r w:rsidR="00E67BA7" w:rsidRPr="00220F38">
        <w:rPr>
          <w:rFonts w:ascii="Sylfaen" w:hAnsi="Sylfaen" w:cs="Sylfaen"/>
          <w:sz w:val="20"/>
          <w:lang w:val="hy-AM"/>
        </w:rPr>
        <w:t>ներկայացվումէ</w:t>
      </w:r>
      <w:r w:rsidR="005A1D54" w:rsidRPr="00220F38">
        <w:rPr>
          <w:rFonts w:ascii="Sylfaen" w:hAnsi="Sylfaen" w:cs="Sylfaen"/>
          <w:sz w:val="20"/>
          <w:szCs w:val="20"/>
          <w:lang w:val="hy-AM"/>
        </w:rPr>
        <w:t xml:space="preserve">արժեք, </w:t>
      </w:r>
      <w:r w:rsidR="00842BB1" w:rsidRPr="00220F38">
        <w:rPr>
          <w:rFonts w:ascii="Sylfaen" w:hAnsi="Sylfaen" w:cs="Sylfaen"/>
          <w:sz w:val="20"/>
          <w:lang w:val="af-ZA"/>
        </w:rPr>
        <w:t xml:space="preserve">(ինքնարժեքի և կանխատեսվող շահույթի հանրագումարը) </w:t>
      </w:r>
      <w:r w:rsidR="00E67BA7" w:rsidRPr="00220F38">
        <w:rPr>
          <w:rFonts w:ascii="Sylfaen" w:hAnsi="Sylfaen" w:cs="Sylfaen"/>
          <w:sz w:val="20"/>
          <w:lang w:val="hy-AM"/>
        </w:rPr>
        <w:t>ևավելացվածարժեքիհարկընդհանրականբաղադրիչներիցբաղկացածհաշվարկիձևով։</w:t>
      </w:r>
      <w:r w:rsidR="00B02990" w:rsidRPr="00F752BD">
        <w:rPr>
          <w:rFonts w:ascii="Sylfaen" w:hAnsi="Sylfaen" w:cs="Sylfaen"/>
          <w:sz w:val="20"/>
          <w:lang w:val="hy-AM"/>
        </w:rPr>
        <w:t>Ա</w:t>
      </w:r>
      <w:r w:rsidR="005A1D54" w:rsidRPr="00220F38">
        <w:rPr>
          <w:rFonts w:ascii="Sylfaen" w:hAnsi="Sylfaen" w:cs="Sylfaen"/>
          <w:sz w:val="20"/>
          <w:lang w:val="hy-AM"/>
        </w:rPr>
        <w:t>րժեքի</w:t>
      </w:r>
      <w:r w:rsidR="00E67BA7" w:rsidRPr="00F752BD">
        <w:rPr>
          <w:rFonts w:ascii="Sylfaen" w:hAnsi="Sylfaen" w:cs="Sylfaen"/>
          <w:sz w:val="20"/>
          <w:lang w:val="hy-AM"/>
        </w:rPr>
        <w:t>բաղադրիչներիհաշվարկ</w:t>
      </w:r>
      <w:r w:rsidR="00E67BA7" w:rsidRPr="00220F38">
        <w:rPr>
          <w:rFonts w:ascii="Sylfaen" w:hAnsi="Sylfaen" w:cs="Sylfaen"/>
          <w:sz w:val="20"/>
          <w:lang w:val="af-ZA"/>
        </w:rPr>
        <w:t xml:space="preserve">` </w:t>
      </w:r>
      <w:r w:rsidR="00E67BA7" w:rsidRPr="00F752BD">
        <w:rPr>
          <w:rFonts w:ascii="Sylfaen" w:hAnsi="Sylfaen" w:cs="Sylfaen"/>
          <w:sz w:val="20"/>
          <w:lang w:val="hy-AM"/>
        </w:rPr>
        <w:t>բացվածքկամայլմանրամասներչենպահանջվումևներկայացվում</w:t>
      </w:r>
      <w:r w:rsidR="00AD2FAF" w:rsidRPr="00220F38">
        <w:rPr>
          <w:rFonts w:ascii="Sylfaen" w:hAnsi="Sylfaen" w:cs="Sylfaen"/>
          <w:sz w:val="20"/>
          <w:lang w:val="af-ZA"/>
        </w:rPr>
        <w:t>:</w:t>
      </w:r>
    </w:p>
    <w:p w:rsidR="00E67BA7" w:rsidRPr="00220F38" w:rsidRDefault="00E67BA7" w:rsidP="00EF3662">
      <w:pPr>
        <w:ind w:firstLine="567"/>
        <w:jc w:val="both"/>
        <w:rPr>
          <w:rFonts w:ascii="Sylfaen" w:hAnsi="Sylfaen" w:cs="Sylfaen"/>
          <w:sz w:val="20"/>
          <w:lang w:val="af-ZA"/>
        </w:rPr>
      </w:pPr>
    </w:p>
    <w:p w:rsidR="00960BE9" w:rsidRPr="00220F38" w:rsidRDefault="00960BE9" w:rsidP="00960BE9">
      <w:pPr>
        <w:jc w:val="center"/>
        <w:rPr>
          <w:rFonts w:ascii="Sylfaen" w:hAnsi="Sylfaen" w:cs="Sylfaen"/>
          <w:b/>
          <w:sz w:val="20"/>
          <w:lang w:val="es-ES"/>
        </w:rPr>
      </w:pPr>
      <w:r w:rsidRPr="00220F38">
        <w:rPr>
          <w:rFonts w:ascii="Sylfaen" w:hAnsi="Sylfaen"/>
          <w:b/>
          <w:sz w:val="20"/>
          <w:lang w:val="es-ES"/>
        </w:rPr>
        <w:t xml:space="preserve">3. </w:t>
      </w:r>
      <w:r w:rsidRPr="00220F38">
        <w:rPr>
          <w:rFonts w:ascii="Sylfaen" w:hAnsi="Sylfaen" w:cs="Sylfaen"/>
          <w:b/>
          <w:sz w:val="20"/>
          <w:lang w:val="es-ES"/>
        </w:rPr>
        <w:t>ՀԱՅՏԸՊԱՏՐԱՍՏԵԼՈՒԿԱՐԳԸ</w:t>
      </w:r>
    </w:p>
    <w:p w:rsidR="00960BE9" w:rsidRPr="00220F38" w:rsidRDefault="00960BE9" w:rsidP="00960BE9">
      <w:pPr>
        <w:jc w:val="center"/>
        <w:rPr>
          <w:rFonts w:ascii="Sylfaen" w:hAnsi="Sylfaen" w:cs="Sylfaen"/>
          <w:b/>
          <w:sz w:val="20"/>
          <w:lang w:val="es-ES"/>
        </w:rPr>
      </w:pPr>
    </w:p>
    <w:p w:rsidR="00960BE9" w:rsidRPr="00220F38" w:rsidRDefault="00960BE9" w:rsidP="00960BE9">
      <w:pPr>
        <w:ind w:firstLine="567"/>
        <w:jc w:val="both"/>
        <w:rPr>
          <w:rFonts w:ascii="Sylfaen" w:hAnsi="Sylfaen" w:cs="Sylfaen"/>
          <w:sz w:val="20"/>
          <w:szCs w:val="20"/>
          <w:lang w:val="es-ES"/>
        </w:rPr>
      </w:pPr>
      <w:r w:rsidRPr="00220F38">
        <w:rPr>
          <w:rFonts w:ascii="Sylfaen" w:hAnsi="Sylfaen"/>
          <w:sz w:val="20"/>
          <w:szCs w:val="20"/>
          <w:lang w:val="es-ES"/>
        </w:rPr>
        <w:t xml:space="preserve">3.1 </w:t>
      </w:r>
      <w:r w:rsidRPr="00F752BD">
        <w:rPr>
          <w:rFonts w:ascii="Sylfaen" w:hAnsi="Sylfaen" w:cs="Sylfaen"/>
          <w:sz w:val="20"/>
          <w:szCs w:val="20"/>
          <w:lang w:val="hy-AM"/>
        </w:rPr>
        <w:t>Մասնակիցըհայտըներկայացնումէսույնհրավերովսահմանվածկարգով։</w:t>
      </w:r>
    </w:p>
    <w:p w:rsidR="00960BE9" w:rsidRPr="00220F38" w:rsidRDefault="00960BE9" w:rsidP="00960BE9">
      <w:pPr>
        <w:ind w:firstLine="567"/>
        <w:jc w:val="both"/>
        <w:rPr>
          <w:rFonts w:ascii="Sylfaen" w:hAnsi="Sylfaen" w:cs="Sylfaen"/>
          <w:sz w:val="20"/>
          <w:lang w:val="af-ZA"/>
        </w:rPr>
      </w:pPr>
      <w:r w:rsidRPr="00F752BD">
        <w:rPr>
          <w:rFonts w:ascii="Sylfaen" w:hAnsi="Sylfaen"/>
          <w:sz w:val="20"/>
          <w:szCs w:val="20"/>
          <w:lang w:val="hy-AM"/>
        </w:rPr>
        <w:t>Մ</w:t>
      </w:r>
      <w:r w:rsidRPr="00F752BD">
        <w:rPr>
          <w:rFonts w:ascii="Sylfaen" w:hAnsi="Sylfaen" w:cs="Sylfaen"/>
          <w:sz w:val="20"/>
          <w:szCs w:val="20"/>
          <w:lang w:val="hy-AM"/>
        </w:rPr>
        <w:t>ասնակցիառաջարկները</w:t>
      </w:r>
      <w:r w:rsidRPr="00220F38">
        <w:rPr>
          <w:rFonts w:ascii="Sylfaen" w:hAnsi="Sylfaen"/>
          <w:sz w:val="20"/>
          <w:szCs w:val="20"/>
          <w:lang w:val="es-ES"/>
        </w:rPr>
        <w:t xml:space="preserve">, </w:t>
      </w:r>
      <w:r w:rsidRPr="00F752BD">
        <w:rPr>
          <w:rFonts w:ascii="Sylfaen" w:hAnsi="Sylfaen" w:cs="Sylfaen"/>
          <w:sz w:val="20"/>
          <w:szCs w:val="20"/>
          <w:lang w:val="hy-AM"/>
        </w:rPr>
        <w:t>դրանցվերաբերողփաստաթղթերըդրվումենծրարիմեջ</w:t>
      </w:r>
      <w:r w:rsidRPr="00220F38">
        <w:rPr>
          <w:rFonts w:ascii="Sylfaen" w:hAnsi="Sylfaen"/>
          <w:sz w:val="20"/>
          <w:szCs w:val="20"/>
          <w:lang w:val="es-ES"/>
        </w:rPr>
        <w:t xml:space="preserve">, </w:t>
      </w:r>
      <w:r w:rsidRPr="00F752BD">
        <w:rPr>
          <w:rFonts w:ascii="Sylfaen" w:hAnsi="Sylfaen" w:cs="Sylfaen"/>
          <w:sz w:val="20"/>
          <w:szCs w:val="20"/>
          <w:lang w:val="hy-AM"/>
        </w:rPr>
        <w:t>որըսոսնձումէայններկայացնողը</w:t>
      </w:r>
      <w:r w:rsidRPr="00220F38">
        <w:rPr>
          <w:rFonts w:ascii="Sylfaen" w:hAnsi="Sylfaen"/>
          <w:sz w:val="20"/>
          <w:szCs w:val="20"/>
          <w:lang w:val="es-ES"/>
        </w:rPr>
        <w:t xml:space="preserve">: </w:t>
      </w:r>
      <w:r w:rsidRPr="00F752BD">
        <w:rPr>
          <w:rFonts w:ascii="Sylfaen" w:hAnsi="Sylfaen" w:cs="Sylfaen"/>
          <w:sz w:val="20"/>
          <w:szCs w:val="20"/>
          <w:lang w:val="hy-AM"/>
        </w:rPr>
        <w:t>Ծրարումներառվածփաստաթղթերը</w:t>
      </w:r>
      <w:r w:rsidRPr="00220F38">
        <w:rPr>
          <w:rFonts w:ascii="Sylfaen" w:hAnsi="Sylfaen" w:cs="Sylfaen"/>
          <w:sz w:val="20"/>
          <w:szCs w:val="20"/>
          <w:lang w:val="es-ES"/>
        </w:rPr>
        <w:t xml:space="preserve">, </w:t>
      </w:r>
      <w:r w:rsidRPr="00F752BD">
        <w:rPr>
          <w:rFonts w:ascii="Sylfaen" w:hAnsi="Sylfaen" w:cs="Sylfaen"/>
          <w:sz w:val="20"/>
          <w:szCs w:val="20"/>
          <w:lang w:val="hy-AM"/>
        </w:rPr>
        <w:t>կազմվումենբնօրինակից</w:t>
      </w:r>
      <w:r w:rsidRPr="00220F38">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F752BD">
        <w:rPr>
          <w:rFonts w:ascii="Sylfaen" w:hAnsi="Sylfaen" w:cs="Sylfaen"/>
          <w:sz w:val="20"/>
          <w:szCs w:val="20"/>
          <w:lang w:val="hy-AM"/>
        </w:rPr>
        <w:t>և</w:t>
      </w:r>
      <w:r w:rsidR="00202BDD" w:rsidRPr="00220F38">
        <w:rPr>
          <w:rFonts w:ascii="Sylfaen" w:hAnsi="Sylfaen"/>
          <w:sz w:val="20"/>
          <w:szCs w:val="20"/>
          <w:lang w:val="es-ES"/>
        </w:rPr>
        <w:t>1 (մեկ)</w:t>
      </w:r>
      <w:r w:rsidRPr="00F752BD">
        <w:rPr>
          <w:rFonts w:ascii="Sylfaen" w:hAnsi="Sylfaen"/>
          <w:sz w:val="20"/>
          <w:szCs w:val="20"/>
          <w:lang w:val="hy-AM"/>
        </w:rPr>
        <w:t>օրինակ</w:t>
      </w:r>
      <w:r w:rsidRPr="00F752BD">
        <w:rPr>
          <w:rFonts w:ascii="Sylfaen" w:hAnsi="Sylfaen" w:cs="Sylfaen"/>
          <w:sz w:val="20"/>
          <w:szCs w:val="20"/>
          <w:lang w:val="hy-AM"/>
        </w:rPr>
        <w:t>պատճեններից</w:t>
      </w:r>
      <w:r w:rsidRPr="00220F38">
        <w:rPr>
          <w:rFonts w:ascii="Sylfaen" w:hAnsi="Sylfaen"/>
          <w:sz w:val="20"/>
          <w:szCs w:val="20"/>
          <w:lang w:val="es-ES"/>
        </w:rPr>
        <w:t xml:space="preserve">: </w:t>
      </w:r>
      <w:r w:rsidRPr="00F752BD">
        <w:rPr>
          <w:rFonts w:ascii="Sylfaen" w:hAnsi="Sylfaen" w:cs="Sylfaen"/>
          <w:sz w:val="20"/>
          <w:szCs w:val="20"/>
          <w:lang w:val="hy-AM"/>
        </w:rPr>
        <w:t>Փաստաթղթերիփաթեթներիվրահամապատասխանաբարգրվումեն</w:t>
      </w:r>
      <w:r w:rsidRPr="00220F38">
        <w:rPr>
          <w:rFonts w:ascii="Sylfaen" w:hAnsi="Sylfaen"/>
          <w:sz w:val="20"/>
          <w:szCs w:val="20"/>
          <w:lang w:val="es-ES"/>
        </w:rPr>
        <w:t xml:space="preserve"> «</w:t>
      </w:r>
      <w:r w:rsidRPr="00F752BD">
        <w:rPr>
          <w:rFonts w:ascii="Sylfaen" w:hAnsi="Sylfaen" w:cs="Sylfaen"/>
          <w:sz w:val="20"/>
          <w:szCs w:val="20"/>
          <w:lang w:val="hy-AM"/>
        </w:rPr>
        <w:t>բնօրինակ</w:t>
      </w:r>
      <w:r w:rsidRPr="00220F38">
        <w:rPr>
          <w:rFonts w:ascii="Sylfaen" w:hAnsi="Sylfaen"/>
          <w:sz w:val="20"/>
          <w:szCs w:val="20"/>
          <w:lang w:val="es-ES"/>
        </w:rPr>
        <w:t xml:space="preserve">» </w:t>
      </w:r>
      <w:r w:rsidRPr="00F752BD">
        <w:rPr>
          <w:rFonts w:ascii="Sylfaen" w:hAnsi="Sylfaen" w:cs="Sylfaen"/>
          <w:sz w:val="20"/>
          <w:szCs w:val="20"/>
          <w:lang w:val="hy-AM"/>
        </w:rPr>
        <w:t>և</w:t>
      </w:r>
      <w:r w:rsidRPr="00220F38">
        <w:rPr>
          <w:rFonts w:ascii="Sylfaen" w:hAnsi="Sylfaen"/>
          <w:sz w:val="20"/>
          <w:szCs w:val="20"/>
          <w:lang w:val="es-ES"/>
        </w:rPr>
        <w:t xml:space="preserve"> «</w:t>
      </w:r>
      <w:r w:rsidRPr="00F752BD">
        <w:rPr>
          <w:rFonts w:ascii="Sylfaen" w:hAnsi="Sylfaen" w:cs="Sylfaen"/>
          <w:sz w:val="20"/>
          <w:szCs w:val="20"/>
          <w:lang w:val="hy-AM"/>
        </w:rPr>
        <w:t>պատճեն</w:t>
      </w:r>
      <w:r w:rsidRPr="00220F38">
        <w:rPr>
          <w:rFonts w:ascii="Sylfaen" w:hAnsi="Sylfaen"/>
          <w:sz w:val="20"/>
          <w:szCs w:val="20"/>
          <w:lang w:val="es-ES"/>
        </w:rPr>
        <w:t xml:space="preserve">» </w:t>
      </w:r>
      <w:r w:rsidRPr="00F752BD">
        <w:rPr>
          <w:rFonts w:ascii="Sylfaen" w:hAnsi="Sylfaen" w:cs="Sylfaen"/>
          <w:sz w:val="20"/>
          <w:szCs w:val="20"/>
          <w:lang w:val="hy-AM"/>
        </w:rPr>
        <w:t>բառերը</w:t>
      </w:r>
      <w:r w:rsidRPr="00220F38">
        <w:rPr>
          <w:rFonts w:ascii="Sylfaen" w:hAnsi="Sylfaen"/>
          <w:sz w:val="20"/>
          <w:szCs w:val="20"/>
          <w:lang w:val="es-ES"/>
        </w:rPr>
        <w:t xml:space="preserve">: </w:t>
      </w:r>
      <w:r w:rsidRPr="00F752BD">
        <w:rPr>
          <w:rFonts w:ascii="Sylfaen" w:hAnsi="Sylfaen" w:cs="Sylfaen"/>
          <w:sz w:val="20"/>
          <w:lang w:val="hy-AM"/>
        </w:rPr>
        <w:t>Հայտումներառվողբնօրինակփաստաթղթերիփոխարենկարողեններկայացվելդրանցնոտարականկարգովվավերացվածօրինակները։</w:t>
      </w:r>
    </w:p>
    <w:p w:rsidR="00960BE9" w:rsidRPr="00220F38" w:rsidRDefault="00960BE9" w:rsidP="00960BE9">
      <w:pPr>
        <w:ind w:firstLine="720"/>
        <w:jc w:val="both"/>
        <w:rPr>
          <w:rFonts w:ascii="Sylfaen" w:hAnsi="Sylfaen"/>
          <w:sz w:val="20"/>
          <w:szCs w:val="20"/>
          <w:lang w:val="af-ZA"/>
        </w:rPr>
      </w:pPr>
      <w:r w:rsidRPr="00220F38">
        <w:rPr>
          <w:rFonts w:ascii="Sylfaen" w:hAnsi="Sylfaen" w:cs="Sylfaen"/>
          <w:sz w:val="20"/>
          <w:szCs w:val="20"/>
        </w:rPr>
        <w:t>Ծրարըև</w:t>
      </w:r>
      <w:r w:rsidRPr="00220F38">
        <w:rPr>
          <w:rFonts w:ascii="Sylfaen" w:hAnsi="Sylfaen"/>
          <w:sz w:val="20"/>
          <w:szCs w:val="20"/>
        </w:rPr>
        <w:t>սույն</w:t>
      </w:r>
      <w:r w:rsidRPr="00220F38">
        <w:rPr>
          <w:rFonts w:ascii="Sylfaen" w:hAnsi="Sylfaen" w:cs="Sylfaen"/>
          <w:sz w:val="20"/>
          <w:szCs w:val="20"/>
        </w:rPr>
        <w:t>հրավերովնախատեսված</w:t>
      </w:r>
      <w:r w:rsidRPr="00220F38">
        <w:rPr>
          <w:rFonts w:ascii="Sylfaen" w:hAnsi="Sylfaen"/>
          <w:sz w:val="20"/>
          <w:szCs w:val="20"/>
          <w:lang w:val="af-ZA"/>
        </w:rPr>
        <w:t xml:space="preserve">` </w:t>
      </w:r>
      <w:r w:rsidRPr="00220F38">
        <w:rPr>
          <w:rFonts w:ascii="Sylfaen" w:hAnsi="Sylfaen"/>
          <w:sz w:val="20"/>
          <w:szCs w:val="20"/>
        </w:rPr>
        <w:t>մ</w:t>
      </w:r>
      <w:r w:rsidRPr="00220F38">
        <w:rPr>
          <w:rFonts w:ascii="Sylfaen" w:hAnsi="Sylfaen" w:cs="Sylfaen"/>
          <w:sz w:val="20"/>
          <w:szCs w:val="20"/>
        </w:rPr>
        <w:t>ասնակցիկազմածփաստաթղթերնստորագրումէդրանքներկայացնողանձըկամվերջինիսլիազորվածանձը</w:t>
      </w:r>
      <w:r w:rsidRPr="00220F38">
        <w:rPr>
          <w:rFonts w:ascii="Sylfaen" w:hAnsi="Sylfaen"/>
          <w:sz w:val="20"/>
          <w:szCs w:val="20"/>
          <w:lang w:val="af-ZA"/>
        </w:rPr>
        <w:t xml:space="preserve"> (</w:t>
      </w:r>
      <w:r w:rsidRPr="00220F38">
        <w:rPr>
          <w:rFonts w:ascii="Sylfaen" w:hAnsi="Sylfaen" w:cs="Sylfaen"/>
          <w:sz w:val="20"/>
          <w:szCs w:val="20"/>
        </w:rPr>
        <w:t>այսուհետ</w:t>
      </w:r>
      <w:r w:rsidRPr="00220F38">
        <w:rPr>
          <w:rFonts w:ascii="Sylfaen" w:hAnsi="Sylfaen"/>
          <w:sz w:val="20"/>
          <w:szCs w:val="20"/>
          <w:lang w:val="af-ZA"/>
        </w:rPr>
        <w:t xml:space="preserve">` </w:t>
      </w:r>
      <w:r w:rsidRPr="00220F38">
        <w:rPr>
          <w:rFonts w:ascii="Sylfaen" w:hAnsi="Sylfaen" w:cs="Sylfaen"/>
          <w:sz w:val="20"/>
          <w:szCs w:val="20"/>
        </w:rPr>
        <w:t>գործակալ</w:t>
      </w:r>
      <w:r w:rsidRPr="00220F38">
        <w:rPr>
          <w:rFonts w:ascii="Sylfaen" w:hAnsi="Sylfaen"/>
          <w:sz w:val="20"/>
          <w:szCs w:val="20"/>
          <w:lang w:val="af-ZA"/>
        </w:rPr>
        <w:t xml:space="preserve">): </w:t>
      </w:r>
      <w:r w:rsidRPr="00220F38">
        <w:rPr>
          <w:rFonts w:ascii="Sylfaen" w:hAnsi="Sylfaen" w:cs="Sylfaen"/>
          <w:sz w:val="20"/>
          <w:szCs w:val="20"/>
        </w:rPr>
        <w:t>Եթեհայտըներկայացնումէգործակալը</w:t>
      </w:r>
      <w:r w:rsidRPr="00220F38">
        <w:rPr>
          <w:rFonts w:ascii="Sylfaen" w:hAnsi="Sylfaen"/>
          <w:sz w:val="20"/>
          <w:szCs w:val="20"/>
          <w:lang w:val="af-ZA"/>
        </w:rPr>
        <w:t xml:space="preserve">, </w:t>
      </w:r>
      <w:r w:rsidRPr="00220F38">
        <w:rPr>
          <w:rFonts w:ascii="Sylfaen" w:hAnsi="Sylfaen" w:cs="Sylfaen"/>
          <w:sz w:val="20"/>
          <w:szCs w:val="20"/>
        </w:rPr>
        <w:t>ապահայտովներկայացվումէվերջինիսայդլիազորությունըվերապահվածլինելումասինփաստաթուղթ</w:t>
      </w:r>
      <w:r w:rsidRPr="00220F38">
        <w:rPr>
          <w:rFonts w:ascii="Sylfaen" w:hAnsi="Sylfaen" w:cs="Sylfaen"/>
          <w:sz w:val="20"/>
          <w:szCs w:val="20"/>
          <w:lang w:val="af-ZA"/>
        </w:rPr>
        <w:t>:</w:t>
      </w:r>
    </w:p>
    <w:p w:rsidR="00960BE9" w:rsidRPr="00220F38" w:rsidRDefault="00960BE9" w:rsidP="00960BE9">
      <w:pPr>
        <w:ind w:firstLine="720"/>
        <w:jc w:val="both"/>
        <w:rPr>
          <w:rFonts w:ascii="Sylfaen" w:hAnsi="Sylfaen"/>
          <w:sz w:val="20"/>
          <w:szCs w:val="20"/>
          <w:lang w:val="af-ZA"/>
        </w:rPr>
      </w:pPr>
      <w:r w:rsidRPr="00220F38">
        <w:rPr>
          <w:rFonts w:ascii="Sylfaen" w:hAnsi="Sylfaen"/>
          <w:sz w:val="20"/>
          <w:szCs w:val="20"/>
          <w:lang w:val="af-ZA"/>
        </w:rPr>
        <w:t xml:space="preserve">3.2 </w:t>
      </w:r>
      <w:r w:rsidRPr="00220F38">
        <w:rPr>
          <w:rFonts w:ascii="Sylfaen" w:hAnsi="Sylfaen" w:cs="Sylfaen"/>
          <w:sz w:val="20"/>
          <w:szCs w:val="20"/>
        </w:rPr>
        <w:t>Սույն</w:t>
      </w:r>
      <w:r w:rsidRPr="00220F38">
        <w:rPr>
          <w:rFonts w:ascii="Sylfaen" w:hAnsi="Sylfaen"/>
          <w:sz w:val="20"/>
          <w:szCs w:val="20"/>
        </w:rPr>
        <w:t>հրահանգի</w:t>
      </w:r>
      <w:r w:rsidRPr="00220F38">
        <w:rPr>
          <w:rFonts w:ascii="Sylfaen" w:hAnsi="Sylfaen"/>
          <w:sz w:val="20"/>
          <w:szCs w:val="20"/>
          <w:lang w:val="af-ZA"/>
        </w:rPr>
        <w:t xml:space="preserve"> 3.1 </w:t>
      </w:r>
      <w:r w:rsidRPr="00220F38">
        <w:rPr>
          <w:rFonts w:ascii="Sylfaen" w:hAnsi="Sylfaen"/>
          <w:sz w:val="20"/>
          <w:szCs w:val="20"/>
        </w:rPr>
        <w:t>կետում</w:t>
      </w:r>
      <w:r w:rsidRPr="00220F38">
        <w:rPr>
          <w:rFonts w:ascii="Sylfaen" w:hAnsi="Sylfaen" w:cs="Sylfaen"/>
          <w:sz w:val="20"/>
          <w:szCs w:val="20"/>
        </w:rPr>
        <w:t>նշվածծրարիվրահայտըկազմելուլեզվովնշվումեն</w:t>
      </w:r>
      <w:r w:rsidRPr="00220F38">
        <w:rPr>
          <w:rFonts w:ascii="Sylfaen" w:hAnsi="Sylfaen"/>
          <w:sz w:val="20"/>
          <w:szCs w:val="20"/>
          <w:lang w:val="af-ZA"/>
        </w:rPr>
        <w:t xml:space="preserve">` </w:t>
      </w:r>
    </w:p>
    <w:p w:rsidR="00960BE9" w:rsidRPr="00220F38" w:rsidRDefault="00960BE9" w:rsidP="00960BE9">
      <w:pPr>
        <w:ind w:firstLine="720"/>
        <w:rPr>
          <w:rFonts w:ascii="Sylfaen" w:hAnsi="Sylfaen"/>
          <w:sz w:val="20"/>
          <w:szCs w:val="20"/>
          <w:lang w:val="af-ZA"/>
        </w:rPr>
      </w:pPr>
      <w:r w:rsidRPr="00220F38">
        <w:rPr>
          <w:rFonts w:ascii="Sylfaen" w:hAnsi="Sylfaen"/>
          <w:sz w:val="20"/>
          <w:szCs w:val="20"/>
          <w:lang w:val="af-ZA"/>
        </w:rPr>
        <w:t xml:space="preserve">1) </w:t>
      </w:r>
      <w:r w:rsidRPr="00220F38">
        <w:rPr>
          <w:rFonts w:ascii="Sylfaen" w:hAnsi="Sylfaen"/>
          <w:sz w:val="20"/>
          <w:szCs w:val="20"/>
        </w:rPr>
        <w:t>պ</w:t>
      </w:r>
      <w:r w:rsidRPr="00220F38">
        <w:rPr>
          <w:rFonts w:ascii="Sylfaen" w:hAnsi="Sylfaen" w:cs="Sylfaen"/>
          <w:sz w:val="20"/>
          <w:szCs w:val="20"/>
        </w:rPr>
        <w:t>ատվիրատուիանվանումըևհայտիներկայացմանվայրը</w:t>
      </w:r>
      <w:r w:rsidRPr="00220F38">
        <w:rPr>
          <w:rFonts w:ascii="Sylfaen" w:hAnsi="Sylfaen"/>
          <w:sz w:val="20"/>
          <w:szCs w:val="20"/>
          <w:lang w:val="af-ZA"/>
        </w:rPr>
        <w:t xml:space="preserve"> (</w:t>
      </w:r>
      <w:r w:rsidRPr="00220F38">
        <w:rPr>
          <w:rFonts w:ascii="Sylfaen" w:hAnsi="Sylfaen" w:cs="Sylfaen"/>
          <w:sz w:val="20"/>
          <w:szCs w:val="20"/>
        </w:rPr>
        <w:t>հասցեն</w:t>
      </w:r>
      <w:r w:rsidRPr="00220F38">
        <w:rPr>
          <w:rFonts w:ascii="Sylfaen" w:hAnsi="Sylfaen"/>
          <w:sz w:val="20"/>
          <w:szCs w:val="20"/>
          <w:lang w:val="af-ZA"/>
        </w:rPr>
        <w:t>).</w:t>
      </w:r>
    </w:p>
    <w:p w:rsidR="00960BE9" w:rsidRPr="00220F38" w:rsidRDefault="00960BE9" w:rsidP="00960BE9">
      <w:pPr>
        <w:ind w:firstLine="720"/>
        <w:rPr>
          <w:rFonts w:ascii="Sylfaen" w:hAnsi="Sylfaen"/>
          <w:sz w:val="20"/>
          <w:szCs w:val="20"/>
          <w:lang w:val="af-ZA"/>
        </w:rPr>
      </w:pPr>
      <w:r w:rsidRPr="00220F38">
        <w:rPr>
          <w:rFonts w:ascii="Sylfaen" w:hAnsi="Sylfaen"/>
          <w:sz w:val="20"/>
          <w:szCs w:val="20"/>
          <w:lang w:val="af-ZA"/>
        </w:rPr>
        <w:t xml:space="preserve">2) </w:t>
      </w:r>
      <w:r w:rsidR="00D26727" w:rsidRPr="00220F38">
        <w:rPr>
          <w:rFonts w:ascii="Sylfaen" w:hAnsi="Sylfaen"/>
          <w:sz w:val="20"/>
          <w:szCs w:val="20"/>
        </w:rPr>
        <w:t>ընթացակարգի</w:t>
      </w:r>
      <w:r w:rsidRPr="00220F38">
        <w:rPr>
          <w:rFonts w:ascii="Sylfaen" w:hAnsi="Sylfaen" w:cs="Sylfaen"/>
          <w:sz w:val="20"/>
          <w:szCs w:val="20"/>
        </w:rPr>
        <w:t>ծածկագիրը</w:t>
      </w:r>
      <w:r w:rsidRPr="00220F38">
        <w:rPr>
          <w:rFonts w:ascii="Sylfaen" w:hAnsi="Sylfaen"/>
          <w:sz w:val="20"/>
          <w:szCs w:val="20"/>
          <w:lang w:val="af-ZA"/>
        </w:rPr>
        <w:t>.</w:t>
      </w:r>
    </w:p>
    <w:p w:rsidR="00960BE9" w:rsidRPr="00220F38" w:rsidRDefault="00960BE9" w:rsidP="00960BE9">
      <w:pPr>
        <w:ind w:firstLine="720"/>
        <w:rPr>
          <w:rFonts w:ascii="Sylfaen" w:hAnsi="Sylfaen"/>
          <w:sz w:val="20"/>
          <w:szCs w:val="20"/>
          <w:lang w:val="af-ZA"/>
        </w:rPr>
      </w:pPr>
      <w:r w:rsidRPr="00220F38">
        <w:rPr>
          <w:rFonts w:ascii="Sylfaen" w:hAnsi="Sylfaen"/>
          <w:sz w:val="20"/>
          <w:szCs w:val="20"/>
          <w:lang w:val="af-ZA"/>
        </w:rPr>
        <w:t>3) «</w:t>
      </w:r>
      <w:r w:rsidRPr="00220F38">
        <w:rPr>
          <w:rFonts w:ascii="Sylfaen" w:hAnsi="Sylfaen" w:cs="Sylfaen"/>
          <w:sz w:val="20"/>
          <w:szCs w:val="20"/>
        </w:rPr>
        <w:t>չբացելմինչևհայտերիբացմաննիստը</w:t>
      </w:r>
      <w:r w:rsidRPr="00220F38">
        <w:rPr>
          <w:rFonts w:ascii="Sylfaen" w:hAnsi="Sylfaen"/>
          <w:sz w:val="20"/>
          <w:szCs w:val="20"/>
          <w:lang w:val="af-ZA"/>
        </w:rPr>
        <w:t xml:space="preserve">» </w:t>
      </w:r>
      <w:r w:rsidRPr="00220F38">
        <w:rPr>
          <w:rFonts w:ascii="Sylfaen" w:hAnsi="Sylfaen" w:cs="Sylfaen"/>
          <w:sz w:val="20"/>
          <w:szCs w:val="20"/>
        </w:rPr>
        <w:t>բառերը</w:t>
      </w:r>
      <w:r w:rsidRPr="00220F38">
        <w:rPr>
          <w:rFonts w:ascii="Sylfaen" w:hAnsi="Sylfaen"/>
          <w:sz w:val="20"/>
          <w:szCs w:val="20"/>
          <w:lang w:val="af-ZA"/>
        </w:rPr>
        <w:t>.</w:t>
      </w:r>
    </w:p>
    <w:p w:rsidR="00960BE9" w:rsidRPr="00220F38" w:rsidRDefault="00960BE9" w:rsidP="00960BE9">
      <w:pPr>
        <w:ind w:firstLine="720"/>
        <w:rPr>
          <w:rFonts w:ascii="Sylfaen" w:hAnsi="Sylfaen"/>
          <w:sz w:val="20"/>
          <w:szCs w:val="20"/>
          <w:lang w:val="af-ZA"/>
        </w:rPr>
      </w:pPr>
      <w:r w:rsidRPr="00220F38">
        <w:rPr>
          <w:rFonts w:ascii="Sylfaen" w:hAnsi="Sylfaen"/>
          <w:sz w:val="20"/>
          <w:szCs w:val="20"/>
          <w:lang w:val="af-ZA"/>
        </w:rPr>
        <w:t xml:space="preserve">4) </w:t>
      </w:r>
      <w:r w:rsidRPr="00220F38">
        <w:rPr>
          <w:rFonts w:ascii="Sylfaen" w:hAnsi="Sylfaen"/>
          <w:sz w:val="20"/>
          <w:szCs w:val="20"/>
        </w:rPr>
        <w:t>մ</w:t>
      </w:r>
      <w:r w:rsidRPr="00220F38">
        <w:rPr>
          <w:rFonts w:ascii="Sylfaen" w:hAnsi="Sylfaen" w:cs="Sylfaen"/>
          <w:sz w:val="20"/>
          <w:szCs w:val="20"/>
        </w:rPr>
        <w:t>ասնակցիանվանումը</w:t>
      </w:r>
      <w:r w:rsidRPr="00220F38">
        <w:rPr>
          <w:rFonts w:ascii="Sylfaen" w:hAnsi="Sylfaen"/>
          <w:sz w:val="20"/>
          <w:szCs w:val="20"/>
          <w:lang w:val="af-ZA"/>
        </w:rPr>
        <w:t xml:space="preserve"> (</w:t>
      </w:r>
      <w:r w:rsidRPr="00220F38">
        <w:rPr>
          <w:rFonts w:ascii="Sylfaen" w:hAnsi="Sylfaen" w:cs="Sylfaen"/>
          <w:sz w:val="20"/>
          <w:szCs w:val="20"/>
        </w:rPr>
        <w:t>անունը</w:t>
      </w:r>
      <w:r w:rsidRPr="00220F38">
        <w:rPr>
          <w:rFonts w:ascii="Sylfaen" w:hAnsi="Sylfaen"/>
          <w:sz w:val="20"/>
          <w:szCs w:val="20"/>
          <w:lang w:val="af-ZA"/>
        </w:rPr>
        <w:t xml:space="preserve">), </w:t>
      </w:r>
      <w:r w:rsidRPr="00220F38">
        <w:rPr>
          <w:rFonts w:ascii="Sylfaen" w:hAnsi="Sylfaen" w:cs="Sylfaen"/>
          <w:sz w:val="20"/>
          <w:szCs w:val="20"/>
        </w:rPr>
        <w:t>գտնվելուվայրըևհեռախոսահամարը</w:t>
      </w:r>
      <w:r w:rsidRPr="00220F38">
        <w:rPr>
          <w:rFonts w:ascii="Sylfaen" w:hAnsi="Sylfaen"/>
          <w:sz w:val="20"/>
          <w:szCs w:val="20"/>
          <w:lang w:val="af-ZA"/>
        </w:rPr>
        <w:t>:</w:t>
      </w:r>
    </w:p>
    <w:p w:rsidR="00960BE9" w:rsidRPr="00220F38" w:rsidRDefault="00960BE9" w:rsidP="00960BE9">
      <w:pPr>
        <w:ind w:firstLine="720"/>
        <w:jc w:val="both"/>
        <w:rPr>
          <w:rFonts w:ascii="Sylfaen" w:hAnsi="Sylfaen" w:cs="Sylfaen"/>
          <w:sz w:val="20"/>
          <w:szCs w:val="20"/>
          <w:lang w:val="af-ZA"/>
        </w:rPr>
      </w:pPr>
      <w:r w:rsidRPr="00220F38">
        <w:rPr>
          <w:rFonts w:ascii="Sylfaen" w:hAnsi="Sylfaen" w:cs="Sylfaen"/>
          <w:sz w:val="20"/>
          <w:szCs w:val="20"/>
          <w:lang w:val="af-ZA"/>
        </w:rPr>
        <w:t xml:space="preserve">3.3 </w:t>
      </w:r>
      <w:r w:rsidRPr="00220F38">
        <w:rPr>
          <w:rFonts w:ascii="Sylfaen" w:hAnsi="Sylfaen" w:cs="Sylfaen"/>
          <w:sz w:val="20"/>
          <w:szCs w:val="20"/>
        </w:rPr>
        <w:t>Սույնհրահանգի</w:t>
      </w:r>
      <w:r w:rsidRPr="00220F38">
        <w:rPr>
          <w:rFonts w:ascii="Sylfaen" w:hAnsi="Sylfaen" w:cs="Sylfaen"/>
          <w:sz w:val="20"/>
          <w:szCs w:val="20"/>
          <w:lang w:val="af-ZA"/>
        </w:rPr>
        <w:t xml:space="preserve"> 3.1 </w:t>
      </w:r>
      <w:r w:rsidRPr="00220F38">
        <w:rPr>
          <w:rFonts w:ascii="Sylfaen" w:hAnsi="Sylfaen" w:cs="Sylfaen"/>
          <w:sz w:val="20"/>
          <w:szCs w:val="20"/>
        </w:rPr>
        <w:t>և</w:t>
      </w:r>
      <w:r w:rsidRPr="00220F38">
        <w:rPr>
          <w:rFonts w:ascii="Sylfaen" w:hAnsi="Sylfaen" w:cs="Sylfaen"/>
          <w:sz w:val="20"/>
          <w:szCs w:val="20"/>
          <w:lang w:val="af-ZA"/>
        </w:rPr>
        <w:t xml:space="preserve"> 3.2 </w:t>
      </w:r>
      <w:r w:rsidRPr="00220F38">
        <w:rPr>
          <w:rFonts w:ascii="Sylfaen" w:hAnsi="Sylfaen" w:cs="Sylfaen"/>
          <w:sz w:val="20"/>
          <w:szCs w:val="20"/>
        </w:rPr>
        <w:t>կետերիպահանջներինչհամապատասխանողհայտերըհանձնաժողովըհայտերիբացմաննիստումմերժումէևնույնությամբվերադարձնումներկայացնողին</w:t>
      </w:r>
      <w:r w:rsidRPr="00220F38">
        <w:rPr>
          <w:rFonts w:ascii="Sylfaen" w:hAnsi="Sylfaen" w:cs="Sylfaen"/>
          <w:sz w:val="20"/>
          <w:szCs w:val="20"/>
          <w:lang w:val="af-ZA"/>
        </w:rPr>
        <w:t>:</w:t>
      </w:r>
    </w:p>
    <w:p w:rsidR="00AB0304" w:rsidRPr="00220F38" w:rsidRDefault="00AB0304" w:rsidP="00EF3662">
      <w:pPr>
        <w:ind w:firstLine="567"/>
        <w:jc w:val="both"/>
        <w:rPr>
          <w:rFonts w:ascii="Sylfaen" w:hAnsi="Sylfaen"/>
          <w:b/>
          <w:sz w:val="20"/>
          <w:lang w:val="af-ZA"/>
        </w:rPr>
      </w:pPr>
    </w:p>
    <w:p w:rsidR="00E74BF6" w:rsidRPr="00220F38" w:rsidRDefault="00E74BF6" w:rsidP="00EF3662">
      <w:pPr>
        <w:pStyle w:val="norm"/>
        <w:spacing w:line="240" w:lineRule="auto"/>
        <w:ind w:firstLine="284"/>
        <w:jc w:val="right"/>
        <w:rPr>
          <w:rFonts w:ascii="Sylfaen" w:hAnsi="Sylfaen" w:cs="Sylfaen"/>
          <w:b/>
          <w:sz w:val="20"/>
          <w:lang w:val="es-ES"/>
        </w:rPr>
      </w:pPr>
    </w:p>
    <w:p w:rsidR="00202BDD" w:rsidRPr="00220F38" w:rsidRDefault="00202BDD">
      <w:pPr>
        <w:rPr>
          <w:rFonts w:ascii="Sylfaen" w:hAnsi="Sylfaen" w:cs="Sylfaen"/>
          <w:b/>
          <w:sz w:val="20"/>
          <w:szCs w:val="20"/>
          <w:lang w:val="es-ES" w:eastAsia="ru-RU"/>
        </w:rPr>
      </w:pPr>
      <w:r w:rsidRPr="00220F38">
        <w:rPr>
          <w:rFonts w:ascii="Sylfaen" w:hAnsi="Sylfaen" w:cs="Sylfaen"/>
          <w:b/>
          <w:sz w:val="20"/>
          <w:lang w:val="es-ES"/>
        </w:rPr>
        <w:br w:type="page"/>
      </w:r>
    </w:p>
    <w:p w:rsidR="00B2572B" w:rsidRPr="00220F38" w:rsidRDefault="00B2572B" w:rsidP="00EF3662">
      <w:pPr>
        <w:pStyle w:val="norm"/>
        <w:spacing w:line="240" w:lineRule="auto"/>
        <w:ind w:firstLine="284"/>
        <w:jc w:val="right"/>
        <w:rPr>
          <w:rFonts w:ascii="Sylfaen" w:hAnsi="Sylfaen" w:cs="Arial"/>
          <w:b/>
          <w:sz w:val="20"/>
          <w:lang w:val="es-ES"/>
        </w:rPr>
      </w:pPr>
      <w:r w:rsidRPr="00220F38">
        <w:rPr>
          <w:rFonts w:ascii="Sylfaen" w:hAnsi="Sylfaen" w:cs="Sylfaen"/>
          <w:b/>
          <w:sz w:val="20"/>
          <w:lang w:val="es-ES"/>
        </w:rPr>
        <w:lastRenderedPageBreak/>
        <w:t>Հավելված</w:t>
      </w:r>
      <w:r w:rsidRPr="00220F38">
        <w:rPr>
          <w:rFonts w:ascii="Sylfaen" w:hAnsi="Sylfaen" w:cs="Arial"/>
          <w:b/>
          <w:sz w:val="20"/>
          <w:lang w:val="es-ES"/>
        </w:rPr>
        <w:t xml:space="preserve">  N 1</w:t>
      </w:r>
    </w:p>
    <w:p w:rsidR="00B2572B" w:rsidRPr="00220F38" w:rsidRDefault="00220F38" w:rsidP="00EF3662">
      <w:pPr>
        <w:pStyle w:val="31"/>
        <w:spacing w:line="240" w:lineRule="auto"/>
        <w:jc w:val="right"/>
        <w:rPr>
          <w:rFonts w:ascii="Sylfaen" w:hAnsi="Sylfaen" w:cs="Arial"/>
          <w:b/>
          <w:lang w:val="es-ES"/>
        </w:rPr>
      </w:pPr>
      <w:r>
        <w:rPr>
          <w:rFonts w:ascii="Sylfaen" w:hAnsi="Sylfaen" w:cs="Sylfaen"/>
          <w:b/>
          <w:lang w:val="hy-AM"/>
        </w:rPr>
        <w:t>ԿՄԳԿՏ-ԳՀԾՁԲ-25/9</w:t>
      </w:r>
      <w:r w:rsidR="00B2572B" w:rsidRPr="00220F38">
        <w:rPr>
          <w:rFonts w:ascii="Sylfaen" w:hAnsi="Sylfaen" w:cs="Sylfaen"/>
          <w:b/>
          <w:lang w:val="es-ES"/>
        </w:rPr>
        <w:t>ծածկագրով</w:t>
      </w:r>
    </w:p>
    <w:p w:rsidR="00B2572B" w:rsidRPr="00220F38" w:rsidRDefault="00123664" w:rsidP="00EF3662">
      <w:pPr>
        <w:pStyle w:val="31"/>
        <w:spacing w:line="240" w:lineRule="auto"/>
        <w:jc w:val="right"/>
        <w:rPr>
          <w:rFonts w:ascii="Sylfaen" w:hAnsi="Sylfaen" w:cs="Arial"/>
          <w:b/>
          <w:lang w:val="es-ES"/>
        </w:rPr>
      </w:pPr>
      <w:r w:rsidRPr="00220F38">
        <w:rPr>
          <w:rFonts w:ascii="Sylfaen" w:hAnsi="Sylfaen" w:cs="Sylfaen"/>
          <w:b/>
          <w:lang w:val="es-ES"/>
        </w:rPr>
        <w:t>գնանշման հարցման</w:t>
      </w:r>
      <w:r w:rsidR="00B2572B" w:rsidRPr="00220F38">
        <w:rPr>
          <w:rFonts w:ascii="Sylfaen" w:hAnsi="Sylfaen" w:cs="Sylfaen"/>
          <w:b/>
          <w:lang w:val="es-ES"/>
        </w:rPr>
        <w:t>հրավերի</w:t>
      </w:r>
    </w:p>
    <w:p w:rsidR="00B2572B" w:rsidRPr="00220F38" w:rsidRDefault="00B2572B" w:rsidP="00EF3662">
      <w:pPr>
        <w:jc w:val="center"/>
        <w:rPr>
          <w:rFonts w:ascii="Sylfaen" w:hAnsi="Sylfaen" w:cs="Sylfaen"/>
          <w:b/>
          <w:lang w:val="es-ES"/>
        </w:rPr>
      </w:pPr>
    </w:p>
    <w:p w:rsidR="00B2572B" w:rsidRPr="00220F38" w:rsidRDefault="00B2572B" w:rsidP="00EF3662">
      <w:pPr>
        <w:jc w:val="center"/>
        <w:rPr>
          <w:rFonts w:ascii="Sylfaen" w:hAnsi="Sylfaen" w:cs="Arial"/>
          <w:b/>
          <w:lang w:val="es-ES"/>
        </w:rPr>
      </w:pPr>
      <w:r w:rsidRPr="00220F38">
        <w:rPr>
          <w:rFonts w:ascii="Sylfaen" w:hAnsi="Sylfaen" w:cs="Sylfaen"/>
          <w:b/>
          <w:lang w:val="es-ES"/>
        </w:rPr>
        <w:t>ԴԻՄՈՒՄ</w:t>
      </w:r>
      <w:r w:rsidR="006C3873" w:rsidRPr="00220F38">
        <w:rPr>
          <w:rFonts w:ascii="Sylfaen" w:hAnsi="Sylfaen" w:cs="Sylfaen"/>
          <w:b/>
          <w:lang w:val="es-ES"/>
        </w:rPr>
        <w:t>ՀԱՅՏԱՐԱՐՈՒԹՅՈՒՆ</w:t>
      </w:r>
      <w:r w:rsidRPr="00220F38">
        <w:rPr>
          <w:rFonts w:ascii="Sylfaen" w:hAnsi="Sylfaen" w:cs="Sylfaen"/>
          <w:b/>
          <w:lang w:val="es-ES"/>
        </w:rPr>
        <w:t>*</w:t>
      </w:r>
    </w:p>
    <w:p w:rsidR="00B2572B" w:rsidRPr="00220F38" w:rsidRDefault="00123664" w:rsidP="00EF3662">
      <w:pPr>
        <w:pStyle w:val="6"/>
        <w:jc w:val="center"/>
        <w:rPr>
          <w:rFonts w:ascii="Sylfaen" w:hAnsi="Sylfaen" w:cs="Arial"/>
          <w:color w:val="auto"/>
          <w:sz w:val="24"/>
          <w:szCs w:val="24"/>
          <w:lang w:val="es-ES"/>
        </w:rPr>
      </w:pPr>
      <w:r w:rsidRPr="00220F38">
        <w:rPr>
          <w:rFonts w:ascii="Sylfaen" w:hAnsi="Sylfaen" w:cs="Sylfaen"/>
          <w:color w:val="auto"/>
          <w:sz w:val="24"/>
          <w:szCs w:val="24"/>
          <w:lang w:val="es-ES"/>
        </w:rPr>
        <w:t>գնանշման հարցման</w:t>
      </w:r>
      <w:r w:rsidR="00B2572B" w:rsidRPr="00220F38">
        <w:rPr>
          <w:rFonts w:ascii="Sylfaen" w:hAnsi="Sylfaen" w:cs="Sylfaen"/>
          <w:color w:val="auto"/>
          <w:sz w:val="24"/>
          <w:szCs w:val="24"/>
          <w:lang w:val="es-ES"/>
        </w:rPr>
        <w:t>ն մասնակցելու</w:t>
      </w:r>
    </w:p>
    <w:p w:rsidR="00B2572B" w:rsidRPr="00220F38" w:rsidRDefault="00B2572B" w:rsidP="00EF3662">
      <w:pPr>
        <w:rPr>
          <w:rFonts w:ascii="Sylfaen" w:hAnsi="Sylfaen"/>
          <w:lang w:val="es-ES" w:eastAsia="ru-RU"/>
        </w:rPr>
      </w:pPr>
    </w:p>
    <w:p w:rsidR="00B2572B" w:rsidRPr="00220F38" w:rsidRDefault="00B2572B" w:rsidP="00EF3662">
      <w:pPr>
        <w:jc w:val="both"/>
        <w:rPr>
          <w:rFonts w:ascii="Sylfaen" w:hAnsi="Sylfaen" w:cs="Arial"/>
          <w:sz w:val="20"/>
          <w:szCs w:val="20"/>
          <w:lang w:val="es-ES"/>
        </w:rPr>
      </w:pP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cs="Sylfaen"/>
          <w:sz w:val="20"/>
          <w:szCs w:val="20"/>
          <w:lang w:val="es-ES"/>
        </w:rPr>
        <w:t>հայտնումէ</w:t>
      </w:r>
      <w:r w:rsidRPr="00220F38">
        <w:rPr>
          <w:rFonts w:ascii="Sylfaen" w:hAnsi="Sylfaen" w:cs="Arial"/>
          <w:sz w:val="20"/>
          <w:szCs w:val="20"/>
          <w:lang w:val="es-ES"/>
        </w:rPr>
        <w:t xml:space="preserve">, </w:t>
      </w:r>
      <w:r w:rsidRPr="00220F38">
        <w:rPr>
          <w:rFonts w:ascii="Sylfaen" w:hAnsi="Sylfaen" w:cs="Sylfaen"/>
          <w:sz w:val="20"/>
          <w:szCs w:val="20"/>
          <w:lang w:val="es-ES"/>
        </w:rPr>
        <w:t>որցանկությունունիմասնակցել</w:t>
      </w:r>
    </w:p>
    <w:p w:rsidR="00B2572B" w:rsidRPr="00220F38" w:rsidRDefault="00B2572B" w:rsidP="00EF3662">
      <w:pPr>
        <w:jc w:val="both"/>
        <w:rPr>
          <w:rFonts w:ascii="Sylfaen" w:hAnsi="Sylfaen"/>
          <w:sz w:val="22"/>
          <w:szCs w:val="22"/>
          <w:vertAlign w:val="superscript"/>
          <w:lang w:val="es-ES"/>
        </w:rPr>
      </w:pPr>
      <w:r w:rsidRPr="00220F38">
        <w:rPr>
          <w:rFonts w:ascii="Sylfaen" w:hAnsi="Sylfaen" w:cs="Sylfaen"/>
          <w:vertAlign w:val="superscript"/>
          <w:lang w:val="es-ES"/>
        </w:rPr>
        <w:t>մասնակցիանվանումը</w:t>
      </w:r>
    </w:p>
    <w:p w:rsidR="00B2572B" w:rsidRPr="00220F38" w:rsidRDefault="00B2572B" w:rsidP="00EF3662">
      <w:pPr>
        <w:jc w:val="both"/>
        <w:rPr>
          <w:rFonts w:ascii="Sylfaen" w:hAnsi="Sylfaen"/>
          <w:sz w:val="22"/>
          <w:szCs w:val="22"/>
          <w:u w:val="single"/>
          <w:lang w:val="es-ES"/>
        </w:rPr>
      </w:pP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sz w:val="22"/>
          <w:szCs w:val="22"/>
          <w:lang w:val="es-ES"/>
        </w:rPr>
        <w:t>-</w:t>
      </w:r>
      <w:r w:rsidRPr="00220F38">
        <w:rPr>
          <w:rFonts w:ascii="Sylfaen" w:hAnsi="Sylfaen" w:cs="Sylfaen"/>
          <w:sz w:val="20"/>
          <w:szCs w:val="20"/>
          <w:lang w:val="es-ES"/>
        </w:rPr>
        <w:t>ի կողմի</w:t>
      </w:r>
      <w:r w:rsidR="002E265D" w:rsidRPr="00220F38">
        <w:rPr>
          <w:rFonts w:ascii="Sylfaen" w:hAnsi="Sylfaen" w:cs="Sylfaen"/>
          <w:sz w:val="20"/>
          <w:szCs w:val="20"/>
          <w:lang w:val="es-ES"/>
        </w:rPr>
        <w:t xml:space="preserve">ց </w:t>
      </w:r>
      <w:r w:rsidR="00220F38">
        <w:rPr>
          <w:rFonts w:ascii="Sylfaen" w:hAnsi="Sylfaen" w:cs="Arial"/>
          <w:sz w:val="20"/>
          <w:szCs w:val="20"/>
          <w:lang w:val="es-ES"/>
        </w:rPr>
        <w:t>ԿՄԳԿՏ-ԳՀԾՁԲ-25/9</w:t>
      </w:r>
      <w:r w:rsidRPr="00220F38">
        <w:rPr>
          <w:rFonts w:ascii="Sylfaen" w:hAnsi="Sylfaen" w:cs="Sylfaen"/>
          <w:sz w:val="20"/>
          <w:szCs w:val="20"/>
          <w:lang w:val="es-ES"/>
        </w:rPr>
        <w:t>ծածկագրով հայտարարված</w:t>
      </w:r>
    </w:p>
    <w:p w:rsidR="00B2572B" w:rsidRPr="00220F38" w:rsidRDefault="00476A47" w:rsidP="00EF3662">
      <w:pPr>
        <w:jc w:val="both"/>
        <w:rPr>
          <w:rFonts w:ascii="Sylfaen" w:hAnsi="Sylfaen" w:cs="Sylfaen"/>
          <w:vertAlign w:val="superscript"/>
          <w:lang w:val="es-ES"/>
        </w:rPr>
      </w:pPr>
      <w:r w:rsidRPr="00220F38">
        <w:rPr>
          <w:rFonts w:ascii="Sylfaen" w:hAnsi="Sylfaen" w:cs="Sylfaen"/>
          <w:vertAlign w:val="superscript"/>
          <w:lang w:val="es-ES"/>
        </w:rPr>
        <w:t>պ</w:t>
      </w:r>
      <w:r w:rsidR="00B2572B" w:rsidRPr="00220F38">
        <w:rPr>
          <w:rFonts w:ascii="Sylfaen" w:hAnsi="Sylfaen" w:cs="Sylfaen"/>
          <w:vertAlign w:val="superscript"/>
          <w:lang w:val="es-ES"/>
        </w:rPr>
        <w:t>ատվիրատուի անվանումը</w:t>
      </w:r>
    </w:p>
    <w:p w:rsidR="00B2572B" w:rsidRPr="00220F38" w:rsidRDefault="00123664" w:rsidP="00EF3662">
      <w:pPr>
        <w:jc w:val="both"/>
        <w:rPr>
          <w:rFonts w:ascii="Sylfaen" w:hAnsi="Sylfaen" w:cs="Sylfaen"/>
          <w:sz w:val="20"/>
          <w:szCs w:val="20"/>
          <w:lang w:val="es-ES"/>
        </w:rPr>
      </w:pPr>
      <w:r w:rsidRPr="00220F38">
        <w:rPr>
          <w:rFonts w:ascii="Sylfaen" w:hAnsi="Sylfaen" w:cs="Sylfaen"/>
          <w:sz w:val="20"/>
          <w:szCs w:val="20"/>
          <w:lang w:val="es-ES"/>
        </w:rPr>
        <w:t>գնանշման հարցման</w:t>
      </w:r>
      <w:r w:rsidR="00B2572B" w:rsidRPr="00220F38">
        <w:rPr>
          <w:rFonts w:ascii="Sylfaen" w:hAnsi="Sylfaen"/>
          <w:u w:val="single"/>
          <w:lang w:val="es-ES"/>
        </w:rPr>
        <w:tab/>
      </w:r>
      <w:r w:rsidR="00B2572B" w:rsidRPr="00220F38">
        <w:rPr>
          <w:rFonts w:ascii="Sylfaen" w:hAnsi="Sylfaen"/>
          <w:u w:val="single"/>
          <w:lang w:val="es-ES"/>
        </w:rPr>
        <w:tab/>
      </w:r>
      <w:r w:rsidR="00B2572B" w:rsidRPr="00220F38">
        <w:rPr>
          <w:rFonts w:ascii="Sylfaen" w:hAnsi="Sylfaen"/>
          <w:u w:val="single"/>
          <w:lang w:val="es-ES"/>
        </w:rPr>
        <w:tab/>
      </w:r>
      <w:r w:rsidR="00B2572B" w:rsidRPr="00220F38">
        <w:rPr>
          <w:rFonts w:ascii="Sylfaen" w:hAnsi="Sylfaen"/>
          <w:u w:val="single"/>
          <w:lang w:val="es-ES"/>
        </w:rPr>
        <w:tab/>
      </w:r>
      <w:r w:rsidR="00B2572B" w:rsidRPr="00220F38">
        <w:rPr>
          <w:rFonts w:ascii="Sylfaen" w:hAnsi="Sylfaen"/>
          <w:u w:val="single"/>
          <w:lang w:val="es-ES"/>
        </w:rPr>
        <w:tab/>
      </w:r>
      <w:r w:rsidR="00B2572B" w:rsidRPr="00220F38">
        <w:rPr>
          <w:rFonts w:ascii="Sylfaen" w:hAnsi="Sylfaen"/>
          <w:u w:val="single"/>
          <w:lang w:val="es-ES"/>
        </w:rPr>
        <w:tab/>
      </w:r>
      <w:r w:rsidR="00B2572B" w:rsidRPr="00220F38">
        <w:rPr>
          <w:rFonts w:ascii="Sylfaen" w:hAnsi="Sylfaen" w:cs="Sylfaen"/>
          <w:sz w:val="20"/>
          <w:szCs w:val="20"/>
          <w:lang w:val="es-ES"/>
        </w:rPr>
        <w:t xml:space="preserve"> չափաբաժնին</w:t>
      </w:r>
      <w:r w:rsidR="00B2572B" w:rsidRPr="00220F38">
        <w:rPr>
          <w:rFonts w:ascii="Sylfaen" w:hAnsi="Sylfaen" w:cs="Arial"/>
          <w:sz w:val="20"/>
          <w:szCs w:val="20"/>
          <w:lang w:val="es-ES"/>
        </w:rPr>
        <w:t xml:space="preserve">  (</w:t>
      </w:r>
      <w:r w:rsidR="00B2572B" w:rsidRPr="00220F38">
        <w:rPr>
          <w:rFonts w:ascii="Sylfaen" w:hAnsi="Sylfaen" w:cs="Sylfaen"/>
          <w:sz w:val="20"/>
          <w:szCs w:val="20"/>
          <w:lang w:val="es-ES"/>
        </w:rPr>
        <w:t>չափաբաժիններին</w:t>
      </w:r>
      <w:r w:rsidR="00B2572B" w:rsidRPr="00220F38">
        <w:rPr>
          <w:rFonts w:ascii="Sylfaen" w:hAnsi="Sylfaen" w:cs="Arial"/>
          <w:sz w:val="20"/>
          <w:szCs w:val="20"/>
          <w:lang w:val="es-ES"/>
        </w:rPr>
        <w:t xml:space="preserve">) </w:t>
      </w:r>
      <w:r w:rsidR="00B2572B" w:rsidRPr="00220F38">
        <w:rPr>
          <w:rFonts w:ascii="Sylfaen" w:hAnsi="Sylfaen" w:cs="Sylfaen"/>
          <w:sz w:val="20"/>
          <w:szCs w:val="20"/>
          <w:lang w:val="es-ES"/>
        </w:rPr>
        <w:t xml:space="preserve">ևհրավերի </w:t>
      </w:r>
    </w:p>
    <w:p w:rsidR="00B2572B" w:rsidRPr="00220F38" w:rsidRDefault="00B2572B" w:rsidP="00EF3662">
      <w:pPr>
        <w:jc w:val="both"/>
        <w:rPr>
          <w:rFonts w:ascii="Sylfaen" w:hAnsi="Sylfaen"/>
          <w:vertAlign w:val="superscript"/>
          <w:lang w:val="es-ES"/>
        </w:rPr>
      </w:pPr>
      <w:r w:rsidRPr="00220F38">
        <w:rPr>
          <w:rFonts w:ascii="Sylfaen" w:hAnsi="Sylfaen" w:cs="Sylfaen"/>
          <w:vertAlign w:val="superscript"/>
          <w:lang w:val="es-ES"/>
        </w:rPr>
        <w:t xml:space="preserve">                                            չափաբաժնի</w:t>
      </w:r>
      <w:r w:rsidRPr="00220F38">
        <w:rPr>
          <w:rFonts w:ascii="Sylfaen" w:hAnsi="Sylfaen" w:cs="Arial"/>
          <w:vertAlign w:val="superscript"/>
          <w:lang w:val="es-ES"/>
        </w:rPr>
        <w:t xml:space="preserve">  (</w:t>
      </w:r>
      <w:r w:rsidRPr="00220F38">
        <w:rPr>
          <w:rFonts w:ascii="Sylfaen" w:hAnsi="Sylfaen" w:cs="Sylfaen"/>
          <w:vertAlign w:val="superscript"/>
          <w:lang w:val="es-ES"/>
        </w:rPr>
        <w:t>չափաբաժինների</w:t>
      </w:r>
      <w:r w:rsidRPr="00220F38">
        <w:rPr>
          <w:rFonts w:ascii="Sylfaen" w:hAnsi="Sylfaen" w:cs="Arial"/>
          <w:vertAlign w:val="superscript"/>
          <w:lang w:val="es-ES"/>
        </w:rPr>
        <w:t xml:space="preserve">) </w:t>
      </w:r>
      <w:r w:rsidRPr="00220F38">
        <w:rPr>
          <w:rFonts w:ascii="Sylfaen" w:hAnsi="Sylfaen" w:cs="Sylfaen"/>
          <w:vertAlign w:val="superscript"/>
          <w:lang w:val="es-ES"/>
        </w:rPr>
        <w:t>համարը</w:t>
      </w:r>
    </w:p>
    <w:p w:rsidR="00B2572B" w:rsidRPr="00220F38" w:rsidRDefault="00B2572B" w:rsidP="00EF3662">
      <w:pPr>
        <w:jc w:val="both"/>
        <w:rPr>
          <w:rFonts w:ascii="Sylfaen" w:hAnsi="Sylfaen"/>
          <w:sz w:val="20"/>
          <w:szCs w:val="20"/>
          <w:lang w:val="es-ES"/>
        </w:rPr>
      </w:pPr>
      <w:r w:rsidRPr="00220F38">
        <w:rPr>
          <w:rFonts w:ascii="Sylfaen" w:hAnsi="Sylfaen" w:cs="Sylfaen"/>
          <w:sz w:val="20"/>
          <w:szCs w:val="20"/>
          <w:lang w:val="es-ES"/>
        </w:rPr>
        <w:t>պահանջներին համապատասխաններկայացնումէհայտ:</w:t>
      </w:r>
    </w:p>
    <w:p w:rsidR="00B2572B" w:rsidRPr="00220F38" w:rsidRDefault="00B2572B" w:rsidP="00EF3662">
      <w:pPr>
        <w:jc w:val="both"/>
        <w:rPr>
          <w:rFonts w:ascii="Sylfaen" w:hAnsi="Sylfaen"/>
          <w:sz w:val="12"/>
          <w:szCs w:val="12"/>
          <w:u w:val="single"/>
          <w:lang w:val="es-ES"/>
        </w:rPr>
      </w:pPr>
    </w:p>
    <w:p w:rsidR="00B2572B" w:rsidRPr="00220F38" w:rsidRDefault="00B2572B" w:rsidP="00EF3662">
      <w:pPr>
        <w:jc w:val="both"/>
        <w:rPr>
          <w:rFonts w:ascii="Sylfaen" w:hAnsi="Sylfaen" w:cs="Sylfaen"/>
          <w:sz w:val="20"/>
          <w:szCs w:val="20"/>
          <w:lang w:val="es-ES"/>
        </w:rPr>
      </w:pP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lang w:val="es-ES"/>
        </w:rPr>
        <w:t>-</w:t>
      </w:r>
      <w:r w:rsidRPr="00220F38">
        <w:rPr>
          <w:rFonts w:ascii="Sylfaen" w:hAnsi="Sylfaen" w:cs="Sylfaen"/>
          <w:sz w:val="20"/>
          <w:szCs w:val="20"/>
          <w:lang w:val="es-ES"/>
        </w:rPr>
        <w:t>նհայտնումևհավաստումէ</w:t>
      </w:r>
      <w:r w:rsidRPr="00220F38">
        <w:rPr>
          <w:rFonts w:ascii="Sylfaen" w:hAnsi="Sylfaen" w:cs="Arial"/>
          <w:sz w:val="20"/>
          <w:szCs w:val="20"/>
          <w:lang w:val="es-ES"/>
        </w:rPr>
        <w:t xml:space="preserve">, </w:t>
      </w:r>
      <w:r w:rsidRPr="00220F38">
        <w:rPr>
          <w:rFonts w:ascii="Sylfaen" w:hAnsi="Sylfaen" w:cs="Sylfaen"/>
          <w:sz w:val="20"/>
          <w:szCs w:val="20"/>
          <w:lang w:val="es-ES"/>
        </w:rPr>
        <w:t xml:space="preserve">որ հանդիսանում է </w:t>
      </w:r>
    </w:p>
    <w:p w:rsidR="00B2572B" w:rsidRPr="00220F38" w:rsidRDefault="00B2572B" w:rsidP="00EF3662">
      <w:pPr>
        <w:jc w:val="both"/>
        <w:rPr>
          <w:rFonts w:ascii="Sylfaen" w:hAnsi="Sylfaen" w:cs="Sylfaen"/>
          <w:sz w:val="20"/>
          <w:szCs w:val="20"/>
          <w:lang w:val="es-ES"/>
        </w:rPr>
      </w:pPr>
      <w:r w:rsidRPr="00220F38">
        <w:rPr>
          <w:rFonts w:ascii="Sylfaen" w:hAnsi="Sylfaen" w:cs="Sylfaen"/>
          <w:vertAlign w:val="superscript"/>
          <w:lang w:val="es-ES"/>
        </w:rPr>
        <w:t xml:space="preserve">                                             մասնակցիանվանումը</w:t>
      </w:r>
    </w:p>
    <w:p w:rsidR="00B2572B" w:rsidRPr="00220F38" w:rsidRDefault="00B2572B" w:rsidP="00EF3662">
      <w:pPr>
        <w:jc w:val="both"/>
        <w:rPr>
          <w:rFonts w:ascii="Sylfaen" w:hAnsi="Sylfaen" w:cs="Sylfaen"/>
          <w:sz w:val="20"/>
          <w:szCs w:val="20"/>
          <w:lang w:val="es-ES"/>
        </w:rPr>
      </w:pPr>
      <w:r w:rsidRPr="00220F38">
        <w:rPr>
          <w:rFonts w:ascii="Sylfaen" w:hAnsi="Sylfaen" w:cs="Sylfaen"/>
          <w:sz w:val="20"/>
          <w:szCs w:val="20"/>
          <w:u w:val="single"/>
          <w:lang w:val="es-ES"/>
        </w:rPr>
        <w:tab/>
      </w:r>
      <w:r w:rsidRPr="00220F38">
        <w:rPr>
          <w:rFonts w:ascii="Sylfaen" w:hAnsi="Sylfaen" w:cs="Sylfaen"/>
          <w:sz w:val="20"/>
          <w:szCs w:val="20"/>
          <w:u w:val="single"/>
          <w:lang w:val="es-ES"/>
        </w:rPr>
        <w:tab/>
      </w:r>
      <w:r w:rsidRPr="00220F38">
        <w:rPr>
          <w:rFonts w:ascii="Sylfaen" w:hAnsi="Sylfaen" w:cs="Sylfaen"/>
          <w:sz w:val="20"/>
          <w:szCs w:val="20"/>
          <w:u w:val="single"/>
          <w:lang w:val="es-ES"/>
        </w:rPr>
        <w:tab/>
      </w:r>
      <w:r w:rsidRPr="00220F38">
        <w:rPr>
          <w:rFonts w:ascii="Sylfaen" w:hAnsi="Sylfaen" w:cs="Sylfaen"/>
          <w:sz w:val="20"/>
          <w:szCs w:val="20"/>
          <w:u w:val="single"/>
          <w:lang w:val="es-ES"/>
        </w:rPr>
        <w:tab/>
      </w:r>
      <w:r w:rsidRPr="00220F38">
        <w:rPr>
          <w:rFonts w:ascii="Sylfaen" w:hAnsi="Sylfaen" w:cs="Sylfaen"/>
          <w:sz w:val="20"/>
          <w:szCs w:val="20"/>
          <w:u w:val="single"/>
          <w:lang w:val="es-ES"/>
        </w:rPr>
        <w:tab/>
      </w:r>
      <w:r w:rsidRPr="00220F38">
        <w:rPr>
          <w:rFonts w:ascii="Sylfaen" w:hAnsi="Sylfaen" w:cs="Sylfaen"/>
          <w:sz w:val="20"/>
          <w:szCs w:val="20"/>
          <w:u w:val="single"/>
          <w:lang w:val="es-ES"/>
        </w:rPr>
        <w:tab/>
      </w:r>
      <w:r w:rsidRPr="00220F38">
        <w:rPr>
          <w:rFonts w:ascii="Sylfaen" w:hAnsi="Sylfaen" w:cs="Sylfaen"/>
          <w:sz w:val="20"/>
          <w:szCs w:val="20"/>
          <w:u w:val="single"/>
          <w:lang w:val="es-ES"/>
        </w:rPr>
        <w:tab/>
      </w:r>
      <w:r w:rsidRPr="00220F38">
        <w:rPr>
          <w:rFonts w:ascii="Sylfaen" w:hAnsi="Sylfaen" w:cs="Sylfaen"/>
          <w:sz w:val="20"/>
          <w:szCs w:val="20"/>
          <w:lang w:val="es-ES"/>
        </w:rPr>
        <w:t xml:space="preserve">ռեզիդենտ:  </w:t>
      </w:r>
    </w:p>
    <w:p w:rsidR="00B2572B" w:rsidRPr="00220F38" w:rsidRDefault="00B2572B" w:rsidP="00EF3662">
      <w:pPr>
        <w:jc w:val="both"/>
        <w:rPr>
          <w:rFonts w:ascii="Sylfaen" w:hAnsi="Sylfaen" w:cs="Arial"/>
          <w:vertAlign w:val="superscript"/>
          <w:lang w:val="es-ES"/>
        </w:rPr>
      </w:pPr>
      <w:r w:rsidRPr="00220F38">
        <w:rPr>
          <w:rFonts w:ascii="Sylfaen" w:hAnsi="Sylfaen" w:cs="Arial"/>
          <w:vertAlign w:val="superscript"/>
          <w:lang w:val="es-ES"/>
        </w:rPr>
        <w:t xml:space="preserve">                                               երկրի անվանումը</w:t>
      </w:r>
    </w:p>
    <w:p w:rsidR="00B2572B" w:rsidRPr="00220F38" w:rsidDel="00437CDB" w:rsidRDefault="00B2572B" w:rsidP="00EF3662">
      <w:pPr>
        <w:jc w:val="both"/>
        <w:rPr>
          <w:rFonts w:ascii="Sylfaen" w:hAnsi="Sylfaen" w:cs="Sylfaen"/>
          <w:sz w:val="20"/>
          <w:szCs w:val="20"/>
          <w:lang w:val="es-ES"/>
        </w:rPr>
      </w:pPr>
    </w:p>
    <w:p w:rsidR="00B2572B" w:rsidRPr="00220F38" w:rsidRDefault="00B2572B" w:rsidP="00EF3662">
      <w:pPr>
        <w:jc w:val="both"/>
        <w:rPr>
          <w:rFonts w:ascii="Sylfaen" w:hAnsi="Sylfaen" w:cs="Sylfaen"/>
          <w:sz w:val="20"/>
          <w:szCs w:val="20"/>
          <w:lang w:val="es-ES"/>
        </w:rPr>
      </w:pPr>
    </w:p>
    <w:p w:rsidR="00E02338" w:rsidRPr="00220F38" w:rsidRDefault="00B2572B" w:rsidP="00EF3662">
      <w:pPr>
        <w:jc w:val="both"/>
        <w:rPr>
          <w:rFonts w:ascii="Sylfaen" w:hAnsi="Sylfaen" w:cs="Sylfaen"/>
          <w:sz w:val="20"/>
          <w:szCs w:val="20"/>
          <w:lang w:val="es-ES"/>
        </w:rPr>
      </w:pPr>
      <w:r w:rsidRPr="00220F38">
        <w:rPr>
          <w:rFonts w:ascii="Sylfaen" w:hAnsi="Sylfaen"/>
          <w:sz w:val="20"/>
          <w:szCs w:val="20"/>
          <w:lang w:val="es-ES"/>
        </w:rPr>
        <w:t>-</w:t>
      </w:r>
      <w:r w:rsidRPr="00220F38">
        <w:rPr>
          <w:rFonts w:ascii="Sylfaen" w:hAnsi="Sylfaen" w:cs="Sylfaen"/>
          <w:sz w:val="20"/>
          <w:szCs w:val="20"/>
          <w:lang w:val="es-ES"/>
        </w:rPr>
        <w:t>ի</w:t>
      </w:r>
      <w:r w:rsidR="00E02338" w:rsidRPr="00220F38">
        <w:rPr>
          <w:rFonts w:ascii="Sylfaen" w:hAnsi="Sylfaen" w:cs="Sylfaen"/>
          <w:sz w:val="20"/>
          <w:szCs w:val="20"/>
          <w:lang w:val="es-ES"/>
        </w:rPr>
        <w:t>՝</w:t>
      </w:r>
    </w:p>
    <w:p w:rsidR="00E02338" w:rsidRPr="00220F38" w:rsidRDefault="00E02338" w:rsidP="00EF3662">
      <w:pPr>
        <w:jc w:val="both"/>
        <w:rPr>
          <w:rFonts w:ascii="Sylfaen" w:hAnsi="Sylfaen" w:cs="Sylfaen"/>
          <w:sz w:val="20"/>
          <w:szCs w:val="20"/>
          <w:lang w:val="es-ES"/>
        </w:rPr>
      </w:pPr>
      <w:r w:rsidRPr="00220F38">
        <w:rPr>
          <w:rFonts w:ascii="Sylfaen" w:hAnsi="Sylfaen" w:cs="Sylfaen"/>
          <w:vertAlign w:val="superscript"/>
          <w:lang w:val="es-ES"/>
        </w:rPr>
        <w:t xml:space="preserve">               մասնակցիանվանումը</w:t>
      </w:r>
    </w:p>
    <w:p w:rsidR="00B2572B" w:rsidRPr="00220F38" w:rsidRDefault="00B2572B" w:rsidP="00E02338">
      <w:pPr>
        <w:numPr>
          <w:ilvl w:val="0"/>
          <w:numId w:val="18"/>
        </w:numPr>
        <w:jc w:val="both"/>
        <w:rPr>
          <w:rFonts w:ascii="Sylfaen" w:hAnsi="Sylfaen" w:cs="Arial"/>
          <w:szCs w:val="22"/>
          <w:u w:val="single"/>
          <w:lang w:val="es-ES"/>
        </w:rPr>
      </w:pPr>
      <w:r w:rsidRPr="00220F38">
        <w:rPr>
          <w:rFonts w:ascii="Sylfaen" w:hAnsi="Sylfaen" w:cs="Arial"/>
          <w:sz w:val="20"/>
          <w:szCs w:val="20"/>
          <w:lang w:val="es-ES"/>
        </w:rPr>
        <w:t xml:space="preserve">հարկ վճարողի հաշվառման համարն </w:t>
      </w:r>
      <w:r w:rsidRPr="00220F38">
        <w:rPr>
          <w:rFonts w:ascii="Sylfaen" w:hAnsi="Sylfaen" w:cs="Sylfaen"/>
          <w:sz w:val="20"/>
          <w:szCs w:val="20"/>
          <w:lang w:val="es-ES"/>
        </w:rPr>
        <w:t>է</w:t>
      </w:r>
      <w:r w:rsidRPr="00220F38">
        <w:rPr>
          <w:rFonts w:ascii="Sylfaen" w:hAnsi="Sylfaen" w:cs="Arial"/>
          <w:sz w:val="20"/>
          <w:szCs w:val="20"/>
          <w:lang w:val="es-ES"/>
        </w:rPr>
        <w:t>`</w:t>
      </w:r>
      <w:r w:rsidRPr="00220F38">
        <w:rPr>
          <w:rFonts w:ascii="Sylfaen" w:hAnsi="Sylfaen" w:cs="Arial"/>
          <w:szCs w:val="22"/>
          <w:u w:val="single"/>
          <w:lang w:val="es-ES"/>
        </w:rPr>
        <w:tab/>
      </w:r>
      <w:r w:rsidRPr="00220F38">
        <w:rPr>
          <w:rFonts w:ascii="Sylfaen" w:hAnsi="Sylfaen" w:cs="Arial"/>
          <w:szCs w:val="22"/>
          <w:u w:val="single"/>
          <w:lang w:val="es-ES"/>
        </w:rPr>
        <w:tab/>
      </w:r>
      <w:r w:rsidRPr="00220F38">
        <w:rPr>
          <w:rFonts w:ascii="Sylfaen" w:hAnsi="Sylfaen" w:cs="Arial"/>
          <w:szCs w:val="22"/>
          <w:u w:val="single"/>
          <w:lang w:val="es-ES"/>
        </w:rPr>
        <w:tab/>
      </w:r>
      <w:r w:rsidRPr="00220F38">
        <w:rPr>
          <w:rFonts w:ascii="Sylfaen" w:hAnsi="Sylfaen" w:cs="Arial"/>
          <w:szCs w:val="22"/>
          <w:u w:val="single"/>
          <w:lang w:val="es-ES"/>
        </w:rPr>
        <w:tab/>
      </w:r>
      <w:r w:rsidRPr="00220F38">
        <w:rPr>
          <w:rFonts w:ascii="Sylfaen" w:hAnsi="Sylfaen" w:cs="Arial"/>
          <w:szCs w:val="22"/>
          <w:u w:val="single"/>
          <w:lang w:val="es-ES"/>
        </w:rPr>
        <w:tab/>
      </w:r>
      <w:r w:rsidR="00E02338" w:rsidRPr="00220F38">
        <w:rPr>
          <w:rFonts w:ascii="Sylfaen" w:hAnsi="Sylfaen" w:cs="Arial"/>
          <w:szCs w:val="22"/>
          <w:u w:val="single"/>
          <w:lang w:val="es-ES"/>
        </w:rPr>
        <w:t>.</w:t>
      </w:r>
    </w:p>
    <w:p w:rsidR="00B2572B" w:rsidRPr="00220F38" w:rsidRDefault="00B2572B" w:rsidP="00EF3662">
      <w:pPr>
        <w:jc w:val="both"/>
        <w:rPr>
          <w:rFonts w:ascii="Sylfaen" w:hAnsi="Sylfaen" w:cs="Arial"/>
          <w:vertAlign w:val="superscript"/>
          <w:lang w:val="es-ES"/>
        </w:rPr>
      </w:pPr>
      <w:r w:rsidRPr="00220F38">
        <w:rPr>
          <w:rFonts w:ascii="Sylfaen" w:hAnsi="Sylfaen" w:cs="Arial"/>
          <w:vertAlign w:val="superscript"/>
          <w:lang w:val="es-ES"/>
        </w:rPr>
        <w:t xml:space="preserve">                                                                                                               հարկի վճարողի հաշվառման համարը</w:t>
      </w:r>
    </w:p>
    <w:p w:rsidR="00B2572B" w:rsidRPr="00220F38" w:rsidRDefault="00B2572B" w:rsidP="00E02338">
      <w:pPr>
        <w:numPr>
          <w:ilvl w:val="0"/>
          <w:numId w:val="18"/>
        </w:numPr>
        <w:jc w:val="both"/>
        <w:rPr>
          <w:rFonts w:ascii="Sylfaen" w:hAnsi="Sylfaen"/>
          <w:sz w:val="22"/>
          <w:szCs w:val="22"/>
          <w:u w:val="single"/>
          <w:lang w:val="es-ES"/>
        </w:rPr>
      </w:pPr>
      <w:r w:rsidRPr="00220F38">
        <w:rPr>
          <w:rFonts w:ascii="Sylfaen" w:hAnsi="Sylfaen" w:cs="Sylfaen"/>
          <w:sz w:val="20"/>
          <w:szCs w:val="20"/>
          <w:lang w:val="es-ES"/>
        </w:rPr>
        <w:t>էլեկտրոնայինփոստիհասցենէ</w:t>
      </w:r>
      <w:r w:rsidRPr="00220F38">
        <w:rPr>
          <w:rFonts w:ascii="Sylfaen" w:hAnsi="Sylfaen" w:cs="Arial"/>
          <w:sz w:val="20"/>
          <w:szCs w:val="20"/>
          <w:lang w:val="es-ES"/>
        </w:rPr>
        <w:t>`</w:t>
      </w:r>
      <w:r w:rsidRPr="00220F38">
        <w:rPr>
          <w:rFonts w:ascii="Sylfaen" w:hAnsi="Sylfaen"/>
          <w:u w:val="single"/>
          <w:lang w:val="es-ES"/>
        </w:rPr>
        <w:tab/>
      </w:r>
      <w:r w:rsidRPr="00220F38">
        <w:rPr>
          <w:rFonts w:ascii="Sylfaen" w:hAnsi="Sylfaen"/>
          <w:u w:val="single"/>
          <w:lang w:val="es-ES"/>
        </w:rPr>
        <w:tab/>
      </w:r>
      <w:r w:rsidRPr="00220F38">
        <w:rPr>
          <w:rFonts w:ascii="Sylfaen" w:hAnsi="Sylfaen"/>
          <w:u w:val="single"/>
          <w:lang w:val="es-ES"/>
        </w:rPr>
        <w:tab/>
      </w:r>
      <w:r w:rsidRPr="00220F38">
        <w:rPr>
          <w:rFonts w:ascii="Sylfaen" w:hAnsi="Sylfaen"/>
          <w:u w:val="single"/>
          <w:lang w:val="es-ES"/>
        </w:rPr>
        <w:tab/>
      </w:r>
      <w:r w:rsidRPr="00220F38">
        <w:rPr>
          <w:rFonts w:ascii="Sylfaen" w:hAnsi="Sylfaen"/>
          <w:u w:val="single"/>
          <w:lang w:val="es-ES"/>
        </w:rPr>
        <w:tab/>
      </w:r>
      <w:r w:rsidR="00E02338" w:rsidRPr="00220F38">
        <w:rPr>
          <w:rFonts w:ascii="Sylfaen" w:hAnsi="Sylfaen"/>
          <w:u w:val="single"/>
          <w:lang w:val="es-ES"/>
        </w:rPr>
        <w:t>.</w:t>
      </w:r>
    </w:p>
    <w:p w:rsidR="00B2572B" w:rsidRPr="00220F38" w:rsidRDefault="00B2572B" w:rsidP="00EF3662">
      <w:pPr>
        <w:jc w:val="both"/>
        <w:rPr>
          <w:rFonts w:ascii="Sylfaen" w:hAnsi="Sylfaen"/>
          <w:sz w:val="10"/>
          <w:szCs w:val="10"/>
          <w:lang w:val="es-ES"/>
        </w:rPr>
      </w:pPr>
      <w:r w:rsidRPr="00220F38">
        <w:rPr>
          <w:rFonts w:ascii="Sylfaen" w:hAnsi="Sylfaen" w:cs="Arial"/>
          <w:vertAlign w:val="superscript"/>
          <w:lang w:val="es-ES"/>
        </w:rPr>
        <w:t xml:space="preserve">                                                                                                                       էլեկտրոնային փոստի հասցեն</w:t>
      </w:r>
    </w:p>
    <w:p w:rsidR="00B2572B" w:rsidRPr="00220F38" w:rsidRDefault="00B2572B" w:rsidP="00EF3662">
      <w:pPr>
        <w:jc w:val="right"/>
        <w:rPr>
          <w:rFonts w:ascii="Sylfaen" w:hAnsi="Sylfaen"/>
          <w:sz w:val="10"/>
          <w:szCs w:val="10"/>
          <w:lang w:val="es-ES"/>
        </w:rPr>
      </w:pPr>
    </w:p>
    <w:p w:rsidR="00B2572B" w:rsidRPr="00220F38" w:rsidRDefault="00B2572B" w:rsidP="00EF3662">
      <w:pPr>
        <w:jc w:val="right"/>
        <w:rPr>
          <w:rFonts w:ascii="Sylfaen" w:hAnsi="Sylfaen"/>
          <w:sz w:val="10"/>
          <w:szCs w:val="10"/>
          <w:lang w:val="es-ES"/>
        </w:rPr>
      </w:pPr>
    </w:p>
    <w:p w:rsidR="00B2572B" w:rsidRPr="00220F38" w:rsidRDefault="00B2572B" w:rsidP="00EF3662">
      <w:pPr>
        <w:jc w:val="right"/>
        <w:rPr>
          <w:rFonts w:ascii="Sylfaen" w:hAnsi="Sylfaen"/>
          <w:sz w:val="10"/>
          <w:szCs w:val="10"/>
          <w:lang w:val="es-ES"/>
        </w:rPr>
      </w:pPr>
    </w:p>
    <w:p w:rsidR="00B2572B" w:rsidRPr="00220F38" w:rsidRDefault="00B2572B" w:rsidP="00EF3662">
      <w:pPr>
        <w:jc w:val="right"/>
        <w:rPr>
          <w:rFonts w:ascii="Sylfaen" w:hAnsi="Sylfaen"/>
          <w:sz w:val="10"/>
          <w:szCs w:val="10"/>
          <w:lang w:val="hy-AM"/>
        </w:rPr>
      </w:pPr>
    </w:p>
    <w:p w:rsidR="003257F0" w:rsidRPr="00220F38" w:rsidRDefault="003257F0" w:rsidP="00E02338">
      <w:pPr>
        <w:numPr>
          <w:ilvl w:val="0"/>
          <w:numId w:val="18"/>
        </w:numPr>
        <w:jc w:val="both"/>
        <w:rPr>
          <w:rFonts w:ascii="Sylfaen" w:hAnsi="Sylfaen" w:cs="Arial"/>
          <w:vertAlign w:val="superscript"/>
          <w:lang w:val="es-ES"/>
        </w:rPr>
      </w:pPr>
      <w:r w:rsidRPr="00220F38">
        <w:rPr>
          <w:rFonts w:ascii="Sylfaen" w:hAnsi="Sylfaen"/>
          <w:sz w:val="20"/>
          <w:szCs w:val="20"/>
          <w:lang w:val="hy-AM"/>
        </w:rPr>
        <w:t>գործունեության հասցեն է՝ -------------------------------------------------</w:t>
      </w:r>
      <w:r w:rsidR="00E02338" w:rsidRPr="00220F38">
        <w:rPr>
          <w:rFonts w:ascii="Sylfaen" w:hAnsi="Sylfaen"/>
          <w:sz w:val="20"/>
          <w:szCs w:val="20"/>
        </w:rPr>
        <w:t>.</w:t>
      </w:r>
    </w:p>
    <w:p w:rsidR="003257F0" w:rsidRPr="00220F38" w:rsidRDefault="003257F0" w:rsidP="003257F0">
      <w:pPr>
        <w:jc w:val="both"/>
        <w:rPr>
          <w:rFonts w:ascii="Sylfaen" w:hAnsi="Sylfaen"/>
          <w:sz w:val="16"/>
          <w:szCs w:val="16"/>
          <w:lang w:val="hy-AM"/>
        </w:rPr>
      </w:pPr>
      <w:r w:rsidRPr="00220F38">
        <w:rPr>
          <w:rFonts w:ascii="Sylfaen" w:hAnsi="Sylfaen"/>
          <w:sz w:val="16"/>
          <w:szCs w:val="16"/>
          <w:lang w:val="hy-AM"/>
        </w:rPr>
        <w:t xml:space="preserve">                                               գործունեության հասցեն</w:t>
      </w:r>
    </w:p>
    <w:p w:rsidR="003257F0" w:rsidRPr="00220F38" w:rsidRDefault="003257F0" w:rsidP="003257F0">
      <w:pPr>
        <w:ind w:firstLine="708"/>
        <w:jc w:val="both"/>
        <w:rPr>
          <w:rFonts w:ascii="Sylfaen" w:hAnsi="Sylfaen" w:cs="Arial"/>
          <w:sz w:val="20"/>
          <w:szCs w:val="20"/>
          <w:lang w:val="hy-AM"/>
        </w:rPr>
      </w:pPr>
    </w:p>
    <w:p w:rsidR="003257F0" w:rsidRPr="00220F38" w:rsidRDefault="003257F0" w:rsidP="00E02338">
      <w:pPr>
        <w:numPr>
          <w:ilvl w:val="0"/>
          <w:numId w:val="18"/>
        </w:numPr>
        <w:jc w:val="both"/>
        <w:rPr>
          <w:rFonts w:ascii="Sylfaen" w:hAnsi="Sylfaen" w:cs="Arial"/>
          <w:vertAlign w:val="superscript"/>
          <w:lang w:val="es-ES"/>
        </w:rPr>
      </w:pPr>
      <w:r w:rsidRPr="00220F38">
        <w:rPr>
          <w:rFonts w:ascii="Sylfaen" w:hAnsi="Sylfaen"/>
          <w:sz w:val="20"/>
          <w:szCs w:val="20"/>
          <w:lang w:val="hy-AM"/>
        </w:rPr>
        <w:t>հեռախոսահամարն է՝ -------------------------------------------------</w:t>
      </w:r>
      <w:r w:rsidR="00E02338" w:rsidRPr="00220F38">
        <w:rPr>
          <w:rFonts w:ascii="Sylfaen" w:hAnsi="Sylfaen"/>
          <w:sz w:val="20"/>
          <w:szCs w:val="20"/>
        </w:rPr>
        <w:t>.</w:t>
      </w:r>
    </w:p>
    <w:p w:rsidR="003257F0" w:rsidRPr="00220F38" w:rsidRDefault="003257F0" w:rsidP="003257F0">
      <w:pPr>
        <w:jc w:val="both"/>
        <w:rPr>
          <w:rFonts w:ascii="Sylfaen" w:hAnsi="Sylfaen"/>
          <w:sz w:val="16"/>
          <w:szCs w:val="16"/>
          <w:lang w:val="hy-AM"/>
        </w:rPr>
      </w:pPr>
      <w:r w:rsidRPr="00220F38">
        <w:rPr>
          <w:rFonts w:ascii="Sylfaen" w:hAnsi="Sylfaen"/>
          <w:sz w:val="16"/>
          <w:szCs w:val="16"/>
          <w:lang w:val="hy-AM"/>
        </w:rPr>
        <w:t xml:space="preserve">                                       հեռախոսի համարը</w:t>
      </w:r>
    </w:p>
    <w:p w:rsidR="006C3873" w:rsidRPr="00220F38" w:rsidRDefault="006C3873" w:rsidP="00975F7E">
      <w:pPr>
        <w:ind w:firstLine="709"/>
        <w:jc w:val="both"/>
        <w:rPr>
          <w:rFonts w:ascii="Sylfaen" w:hAnsi="Sylfaen"/>
          <w:sz w:val="20"/>
          <w:lang w:val="es-ES"/>
        </w:rPr>
      </w:pPr>
      <w:r w:rsidRPr="00220F38">
        <w:rPr>
          <w:rFonts w:ascii="Sylfaen" w:hAnsi="Sylfaen" w:cs="Arial"/>
          <w:sz w:val="20"/>
          <w:szCs w:val="20"/>
          <w:lang w:val="es-ES"/>
        </w:rPr>
        <w:t>Սույնով</w:t>
      </w:r>
      <w:r w:rsidRPr="00220F38">
        <w:rPr>
          <w:rFonts w:ascii="Sylfaen" w:hAnsi="Sylfaen"/>
          <w:lang w:val="hy-AM"/>
        </w:rPr>
        <w:t>-</w:t>
      </w:r>
      <w:r w:rsidRPr="00220F38">
        <w:rPr>
          <w:rFonts w:ascii="Sylfaen" w:hAnsi="Sylfaen" w:cs="Arial"/>
          <w:sz w:val="20"/>
          <w:szCs w:val="20"/>
          <w:lang w:val="es-ES"/>
        </w:rPr>
        <w:t>ն հայտարարում և հավաստում է, որ՝</w:t>
      </w:r>
    </w:p>
    <w:p w:rsidR="006C3873" w:rsidRPr="00220F38" w:rsidRDefault="006C3873" w:rsidP="00975F7E">
      <w:pPr>
        <w:jc w:val="both"/>
        <w:rPr>
          <w:rFonts w:ascii="Sylfaen" w:hAnsi="Sylfaen"/>
          <w:i/>
          <w:sz w:val="16"/>
          <w:vertAlign w:val="superscript"/>
          <w:lang w:val="es-ES"/>
        </w:rPr>
      </w:pPr>
      <w:r w:rsidRPr="00220F38">
        <w:rPr>
          <w:rFonts w:ascii="Sylfaen" w:hAnsi="Sylfaen"/>
          <w:sz w:val="20"/>
          <w:lang w:val="hy-AM"/>
        </w:rPr>
        <w:tab/>
      </w:r>
      <w:r w:rsidRPr="00220F38">
        <w:rPr>
          <w:rFonts w:ascii="Sylfaen" w:hAnsi="Sylfaen"/>
          <w:sz w:val="20"/>
          <w:lang w:val="hy-AM"/>
        </w:rPr>
        <w:tab/>
      </w:r>
      <w:r w:rsidRPr="00220F38">
        <w:rPr>
          <w:rFonts w:ascii="Sylfaen" w:hAnsi="Sylfaen" w:cs="Sylfaen"/>
          <w:vertAlign w:val="superscript"/>
          <w:lang w:val="hy-AM"/>
        </w:rPr>
        <w:t>մասնակցի անվանում</w:t>
      </w:r>
    </w:p>
    <w:p w:rsidR="0058356F" w:rsidRPr="00220F38" w:rsidRDefault="0058356F" w:rsidP="0058356F">
      <w:pPr>
        <w:ind w:firstLine="709"/>
        <w:jc w:val="both"/>
        <w:rPr>
          <w:rFonts w:ascii="Sylfaen" w:hAnsi="Sylfaen"/>
          <w:sz w:val="20"/>
          <w:lang w:val="es-ES"/>
        </w:rPr>
      </w:pPr>
      <w:r w:rsidRPr="00220F38">
        <w:rPr>
          <w:rFonts w:ascii="Sylfaen" w:hAnsi="Sylfaen" w:cs="Arial"/>
          <w:sz w:val="20"/>
          <w:szCs w:val="20"/>
          <w:lang w:val="es-ES"/>
        </w:rPr>
        <w:t>1)</w:t>
      </w:r>
      <w:r w:rsidRPr="00220F38">
        <w:rPr>
          <w:rFonts w:ascii="Sylfaen" w:hAnsi="Sylfaen"/>
          <w:lang w:val="hy-AM"/>
        </w:rPr>
        <w:t>-</w:t>
      </w:r>
      <w:r w:rsidRPr="00220F38">
        <w:rPr>
          <w:rFonts w:ascii="Sylfaen" w:hAnsi="Sylfaen" w:cs="Arial"/>
          <w:sz w:val="20"/>
          <w:szCs w:val="20"/>
          <w:lang w:val="es-ES"/>
        </w:rPr>
        <w:t xml:space="preserve">ն </w:t>
      </w:r>
      <w:r w:rsidRPr="00220F38">
        <w:rPr>
          <w:rFonts w:ascii="Sylfaen" w:hAnsi="Sylfaen" w:cs="Arial"/>
          <w:sz w:val="20"/>
          <w:szCs w:val="20"/>
          <w:lang w:val="hy-AM"/>
        </w:rPr>
        <w:t>և իրեն փոխկապակցված անձինք</w:t>
      </w:r>
    </w:p>
    <w:p w:rsidR="0058356F" w:rsidRPr="00220F38" w:rsidRDefault="0058356F" w:rsidP="0058356F">
      <w:pPr>
        <w:jc w:val="both"/>
        <w:rPr>
          <w:rFonts w:ascii="Sylfaen" w:hAnsi="Sylfaen"/>
          <w:i/>
          <w:sz w:val="16"/>
          <w:vertAlign w:val="superscript"/>
          <w:lang w:val="es-ES"/>
        </w:rPr>
      </w:pPr>
      <w:r w:rsidRPr="00220F38">
        <w:rPr>
          <w:rFonts w:ascii="Sylfaen" w:hAnsi="Sylfaen"/>
          <w:sz w:val="20"/>
          <w:lang w:val="hy-AM"/>
        </w:rPr>
        <w:tab/>
      </w:r>
      <w:r w:rsidRPr="00220F38">
        <w:rPr>
          <w:rFonts w:ascii="Sylfaen" w:hAnsi="Sylfaen"/>
          <w:sz w:val="20"/>
          <w:lang w:val="hy-AM"/>
        </w:rPr>
        <w:tab/>
      </w:r>
      <w:r w:rsidRPr="00220F38">
        <w:rPr>
          <w:rFonts w:ascii="Sylfaen" w:hAnsi="Sylfaen" w:cs="Sylfaen"/>
          <w:vertAlign w:val="superscript"/>
          <w:lang w:val="hy-AM"/>
        </w:rPr>
        <w:t>մասնակցի անվանում</w:t>
      </w:r>
    </w:p>
    <w:p w:rsidR="0058356F" w:rsidRPr="00220F38" w:rsidRDefault="0058356F" w:rsidP="0058356F">
      <w:pPr>
        <w:jc w:val="both"/>
        <w:rPr>
          <w:rFonts w:ascii="Sylfaen" w:hAnsi="Sylfaen" w:cs="Sylfaen"/>
          <w:sz w:val="20"/>
          <w:lang w:val="hy-AM"/>
        </w:rPr>
      </w:pPr>
      <w:r w:rsidRPr="00220F38">
        <w:rPr>
          <w:rFonts w:ascii="Sylfaen" w:hAnsi="Sylfaen" w:cs="Arial"/>
          <w:sz w:val="20"/>
          <w:szCs w:val="20"/>
          <w:lang w:val="es-ES"/>
        </w:rPr>
        <w:t xml:space="preserve">բավարարում </w:t>
      </w:r>
      <w:r w:rsidRPr="00220F38">
        <w:rPr>
          <w:rFonts w:ascii="Sylfaen" w:hAnsi="Sylfaen" w:cs="Arial"/>
          <w:sz w:val="20"/>
          <w:szCs w:val="20"/>
          <w:lang w:val="hy-AM"/>
        </w:rPr>
        <w:t>են</w:t>
      </w:r>
      <w:r w:rsidR="00220F38">
        <w:rPr>
          <w:rFonts w:ascii="Sylfaen" w:hAnsi="Sylfaen" w:cs="Arial"/>
          <w:sz w:val="20"/>
          <w:szCs w:val="20"/>
          <w:lang w:val="es-ES"/>
        </w:rPr>
        <w:t>ԿՄԳԿՏ-ԳՀԾՁԲ-25/9</w:t>
      </w:r>
      <w:r w:rsidRPr="00220F38">
        <w:rPr>
          <w:rFonts w:ascii="Sylfaen" w:hAnsi="Sylfaen" w:cs="Arial"/>
          <w:sz w:val="20"/>
          <w:szCs w:val="20"/>
          <w:lang w:val="es-ES"/>
        </w:rPr>
        <w:t xml:space="preserve"> ծածկագրով  </w:t>
      </w:r>
      <w:r w:rsidR="00123664" w:rsidRPr="00220F38">
        <w:rPr>
          <w:rFonts w:ascii="Sylfaen" w:hAnsi="Sylfaen" w:cs="Arial"/>
          <w:sz w:val="20"/>
          <w:szCs w:val="20"/>
          <w:lang w:val="es-ES"/>
        </w:rPr>
        <w:t>գնանշման հարցման</w:t>
      </w:r>
      <w:r w:rsidRPr="00220F38">
        <w:rPr>
          <w:rFonts w:ascii="Sylfaen" w:hAnsi="Sylfaen" w:cs="Arial"/>
          <w:sz w:val="20"/>
          <w:szCs w:val="20"/>
          <w:lang w:val="es-ES"/>
        </w:rPr>
        <w:t xml:space="preserve"> հրավերով սահմանված մասնակցության իրավունքի պահանջներին </w:t>
      </w:r>
      <w:r w:rsidRPr="00220F38">
        <w:rPr>
          <w:rFonts w:ascii="Sylfaen" w:hAnsi="Sylfaen" w:cs="Arial"/>
          <w:sz w:val="20"/>
          <w:szCs w:val="20"/>
          <w:lang w:val="hy-AM"/>
        </w:rPr>
        <w:t xml:space="preserve"> և </w:t>
      </w:r>
      <w:r w:rsidRPr="00220F38">
        <w:rPr>
          <w:rFonts w:ascii="Sylfaen" w:hAnsi="Sylfaen"/>
          <w:lang w:val="hy-AM"/>
        </w:rPr>
        <w:t>-</w:t>
      </w:r>
      <w:r w:rsidRPr="00220F38">
        <w:rPr>
          <w:rFonts w:ascii="Sylfaen" w:hAnsi="Sylfaen" w:cs="Arial"/>
          <w:sz w:val="20"/>
          <w:szCs w:val="20"/>
          <w:lang w:val="es-ES"/>
        </w:rPr>
        <w:t>ն</w:t>
      </w:r>
      <w:r w:rsidRPr="00220F38">
        <w:rPr>
          <w:rFonts w:ascii="Sylfaen" w:hAnsi="Sylfaen" w:cs="Sylfaen"/>
          <w:sz w:val="20"/>
          <w:lang w:val="hy-AM"/>
        </w:rPr>
        <w:t xml:space="preserve"> պարտավորվում է ընտրված</w:t>
      </w:r>
    </w:p>
    <w:p w:rsidR="0058356F" w:rsidRPr="00220F38" w:rsidRDefault="0058356F" w:rsidP="0058356F">
      <w:pPr>
        <w:tabs>
          <w:tab w:val="left" w:pos="6450"/>
        </w:tabs>
        <w:jc w:val="both"/>
        <w:rPr>
          <w:rFonts w:ascii="Sylfaen" w:hAnsi="Sylfaen" w:cs="Sylfaen"/>
          <w:sz w:val="20"/>
          <w:lang w:val="es-ES"/>
        </w:rPr>
      </w:pPr>
      <w:r w:rsidRPr="00220F38">
        <w:rPr>
          <w:rFonts w:ascii="Sylfaen" w:hAnsi="Sylfaen" w:cs="Sylfaen"/>
          <w:vertAlign w:val="superscript"/>
          <w:lang w:val="hy-AM"/>
        </w:rPr>
        <w:t>մասնակցի անվանում</w:t>
      </w:r>
    </w:p>
    <w:p w:rsidR="00597195" w:rsidRPr="00220F38" w:rsidRDefault="0058356F" w:rsidP="00597195">
      <w:pPr>
        <w:jc w:val="both"/>
        <w:rPr>
          <w:rFonts w:ascii="Sylfaen" w:hAnsi="Sylfaen" w:cs="Arial"/>
          <w:sz w:val="20"/>
          <w:szCs w:val="20"/>
          <w:lang w:val="es-ES"/>
        </w:rPr>
      </w:pPr>
      <w:r w:rsidRPr="00220F38">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p>
    <w:p w:rsidR="006C3873" w:rsidRPr="00220F38" w:rsidRDefault="00887807" w:rsidP="00597195">
      <w:pPr>
        <w:ind w:firstLine="708"/>
        <w:jc w:val="both"/>
        <w:rPr>
          <w:rFonts w:ascii="Sylfaen" w:hAnsi="Sylfaen" w:cs="Arial"/>
          <w:sz w:val="22"/>
          <w:szCs w:val="22"/>
          <w:lang w:val="es-ES"/>
        </w:rPr>
      </w:pPr>
      <w:r w:rsidRPr="00220F38">
        <w:rPr>
          <w:rFonts w:ascii="Sylfaen" w:hAnsi="Sylfaen" w:cs="Arial"/>
          <w:sz w:val="20"/>
          <w:szCs w:val="20"/>
          <w:lang w:val="hy-AM"/>
        </w:rPr>
        <w:t>2</w:t>
      </w:r>
      <w:r w:rsidR="006C3873" w:rsidRPr="00220F38">
        <w:rPr>
          <w:rFonts w:ascii="Sylfaen" w:hAnsi="Sylfaen" w:cs="Arial"/>
          <w:sz w:val="20"/>
          <w:szCs w:val="20"/>
          <w:lang w:val="es-ES"/>
        </w:rPr>
        <w:t xml:space="preserve">) </w:t>
      </w:r>
      <w:r w:rsidR="00220F38">
        <w:rPr>
          <w:rFonts w:ascii="Sylfaen" w:hAnsi="Sylfaen" w:cs="Sylfaen"/>
          <w:sz w:val="22"/>
          <w:szCs w:val="22"/>
          <w:lang w:val="hy-AM"/>
        </w:rPr>
        <w:t>ԿՄԳԿՏ-ԳՀԾՁԲ-25/9</w:t>
      </w:r>
      <w:r w:rsidR="006C3873" w:rsidRPr="00220F38">
        <w:rPr>
          <w:rFonts w:ascii="Sylfaen" w:hAnsi="Sylfaen" w:cs="Arial"/>
          <w:sz w:val="20"/>
          <w:szCs w:val="20"/>
          <w:lang w:val="es-ES"/>
        </w:rPr>
        <w:t xml:space="preserve">ծածկագրով </w:t>
      </w:r>
      <w:r w:rsidR="00123664" w:rsidRPr="00220F38">
        <w:rPr>
          <w:rFonts w:ascii="Sylfaen" w:hAnsi="Sylfaen" w:cs="Arial"/>
          <w:sz w:val="20"/>
          <w:szCs w:val="20"/>
          <w:lang w:val="es-ES"/>
        </w:rPr>
        <w:t>գնանշման հարցման</w:t>
      </w:r>
      <w:r w:rsidR="006C3873" w:rsidRPr="00220F38">
        <w:rPr>
          <w:rFonts w:ascii="Sylfaen" w:hAnsi="Sylfaen" w:cs="Arial"/>
          <w:sz w:val="20"/>
          <w:szCs w:val="20"/>
          <w:lang w:val="es-ES"/>
        </w:rPr>
        <w:t>ն մասնակցելու շրջանակում`</w:t>
      </w:r>
    </w:p>
    <w:p w:rsidR="006C3873" w:rsidRPr="00220F38" w:rsidRDefault="006C3873" w:rsidP="00975F7E">
      <w:pPr>
        <w:numPr>
          <w:ilvl w:val="0"/>
          <w:numId w:val="18"/>
        </w:numPr>
        <w:ind w:left="0" w:firstLine="720"/>
        <w:jc w:val="both"/>
        <w:rPr>
          <w:rFonts w:ascii="Sylfaen" w:hAnsi="Sylfaen" w:cs="Arial"/>
          <w:sz w:val="20"/>
          <w:szCs w:val="20"/>
          <w:lang w:val="es-ES"/>
        </w:rPr>
      </w:pPr>
      <w:r w:rsidRPr="00220F38">
        <w:rPr>
          <w:rFonts w:ascii="Sylfaen" w:hAnsi="Sylfaen" w:cs="Arial"/>
          <w:sz w:val="20"/>
          <w:szCs w:val="20"/>
          <w:lang w:val="es-ES"/>
        </w:rPr>
        <w:t xml:space="preserve">թույլ չի տվել և (կամ) թույլ չի տալու </w:t>
      </w:r>
      <w:r w:rsidR="00495E41" w:rsidRPr="00220F38">
        <w:rPr>
          <w:rFonts w:ascii="Sylfaen" w:hAnsi="Sylfaen" w:cs="Arial"/>
          <w:sz w:val="20"/>
          <w:szCs w:val="20"/>
          <w:lang w:val="hy-AM"/>
        </w:rPr>
        <w:t xml:space="preserve">անբարեխիղճ մրցակցություն, </w:t>
      </w:r>
      <w:r w:rsidRPr="00220F38">
        <w:rPr>
          <w:rFonts w:ascii="Sylfaen" w:hAnsi="Sylfaen" w:cs="Arial"/>
          <w:sz w:val="20"/>
          <w:szCs w:val="20"/>
          <w:lang w:val="es-ES"/>
        </w:rPr>
        <w:t>գերիշխող դիրքի չարաշահում և հակամրցակցային համաձայնություն,</w:t>
      </w:r>
    </w:p>
    <w:p w:rsidR="006C3873" w:rsidRPr="00220F38" w:rsidRDefault="006C3873" w:rsidP="00975F7E">
      <w:pPr>
        <w:numPr>
          <w:ilvl w:val="0"/>
          <w:numId w:val="18"/>
        </w:numPr>
        <w:ind w:left="0" w:firstLine="720"/>
        <w:jc w:val="both"/>
        <w:rPr>
          <w:rFonts w:ascii="Sylfaen" w:hAnsi="Sylfaen"/>
          <w:sz w:val="22"/>
          <w:szCs w:val="22"/>
          <w:lang w:val="es-ES"/>
        </w:rPr>
      </w:pPr>
      <w:r w:rsidRPr="00220F38">
        <w:rPr>
          <w:rFonts w:ascii="Sylfaen" w:hAnsi="Sylfaen" w:cs="Arial"/>
          <w:sz w:val="20"/>
          <w:szCs w:val="20"/>
          <w:lang w:val="es-ES"/>
        </w:rPr>
        <w:t>բացակայում է հրավերով սահմանված`</w:t>
      </w: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sz w:val="22"/>
          <w:szCs w:val="22"/>
          <w:u w:val="single"/>
          <w:lang w:val="es-ES"/>
        </w:rPr>
        <w:tab/>
      </w:r>
      <w:r w:rsidR="00975F7E" w:rsidRPr="00220F38">
        <w:rPr>
          <w:rFonts w:ascii="Sylfaen" w:hAnsi="Sylfaen"/>
          <w:sz w:val="22"/>
          <w:szCs w:val="22"/>
          <w:u w:val="single"/>
          <w:lang w:val="es-ES"/>
        </w:rPr>
        <w:tab/>
      </w:r>
      <w:r w:rsidR="00975F7E" w:rsidRPr="00220F38">
        <w:rPr>
          <w:rFonts w:ascii="Sylfaen" w:hAnsi="Sylfaen"/>
          <w:sz w:val="22"/>
          <w:szCs w:val="22"/>
          <w:u w:val="single"/>
          <w:lang w:val="es-ES"/>
        </w:rPr>
        <w:tab/>
      </w:r>
      <w:r w:rsidRPr="00220F38">
        <w:rPr>
          <w:rFonts w:ascii="Sylfaen" w:hAnsi="Sylfaen" w:cs="Arial"/>
          <w:sz w:val="20"/>
          <w:szCs w:val="20"/>
          <w:lang w:val="es-ES"/>
        </w:rPr>
        <w:t>-ին</w:t>
      </w:r>
    </w:p>
    <w:p w:rsidR="006C3873" w:rsidRPr="00220F38" w:rsidRDefault="006C3873" w:rsidP="00975F7E">
      <w:pPr>
        <w:jc w:val="both"/>
        <w:rPr>
          <w:rFonts w:ascii="Sylfaen" w:hAnsi="Sylfaen" w:cs="Arial"/>
          <w:vertAlign w:val="superscript"/>
          <w:lang w:val="hy-AM"/>
        </w:rPr>
      </w:pPr>
      <w:r w:rsidRPr="00220F38">
        <w:rPr>
          <w:rFonts w:ascii="Sylfaen" w:hAnsi="Sylfaen"/>
          <w:vertAlign w:val="superscript"/>
          <w:lang w:val="es-ES"/>
        </w:rPr>
        <w:tab/>
      </w:r>
      <w:r w:rsidRPr="00220F38">
        <w:rPr>
          <w:rFonts w:ascii="Sylfaen" w:hAnsi="Sylfaen"/>
          <w:vertAlign w:val="superscript"/>
          <w:lang w:val="es-ES"/>
        </w:rPr>
        <w:tab/>
      </w:r>
      <w:r w:rsidRPr="00220F38">
        <w:rPr>
          <w:rFonts w:ascii="Sylfaen" w:hAnsi="Sylfaen"/>
          <w:vertAlign w:val="superscript"/>
          <w:lang w:val="es-ES"/>
        </w:rPr>
        <w:tab/>
      </w:r>
      <w:r w:rsidRPr="00220F38">
        <w:rPr>
          <w:rFonts w:ascii="Sylfaen" w:hAnsi="Sylfaen"/>
          <w:vertAlign w:val="superscript"/>
          <w:lang w:val="es-ES"/>
        </w:rPr>
        <w:tab/>
      </w:r>
      <w:r w:rsidRPr="00220F38">
        <w:rPr>
          <w:rFonts w:ascii="Sylfaen" w:hAnsi="Sylfaen"/>
          <w:vertAlign w:val="superscript"/>
          <w:lang w:val="es-ES"/>
        </w:rPr>
        <w:tab/>
      </w:r>
      <w:r w:rsidRPr="00220F38">
        <w:rPr>
          <w:rFonts w:ascii="Sylfaen" w:hAnsi="Sylfaen"/>
          <w:vertAlign w:val="superscript"/>
          <w:lang w:val="es-ES"/>
        </w:rPr>
        <w:tab/>
      </w:r>
      <w:r w:rsidRPr="00220F38">
        <w:rPr>
          <w:rFonts w:ascii="Sylfaen" w:hAnsi="Sylfaen"/>
          <w:vertAlign w:val="superscript"/>
          <w:lang w:val="es-ES"/>
        </w:rPr>
        <w:tab/>
      </w:r>
      <w:r w:rsidRPr="00220F38">
        <w:rPr>
          <w:rFonts w:ascii="Sylfaen" w:hAnsi="Sylfaen"/>
          <w:vertAlign w:val="superscript"/>
          <w:lang w:val="es-ES"/>
        </w:rPr>
        <w:tab/>
      </w:r>
      <w:r w:rsidRPr="00220F38">
        <w:rPr>
          <w:rFonts w:ascii="Sylfaen" w:hAnsi="Sylfaen"/>
          <w:vertAlign w:val="superscript"/>
          <w:lang w:val="es-ES"/>
        </w:rPr>
        <w:tab/>
      </w:r>
      <w:r w:rsidRPr="00220F38">
        <w:rPr>
          <w:rFonts w:ascii="Sylfaen" w:hAnsi="Sylfaen"/>
          <w:vertAlign w:val="superscript"/>
          <w:lang w:val="es-ES"/>
        </w:rPr>
        <w:tab/>
      </w:r>
      <w:r w:rsidRPr="00220F38">
        <w:rPr>
          <w:rFonts w:ascii="Sylfaen" w:hAnsi="Sylfaen" w:cs="Sylfaen"/>
          <w:vertAlign w:val="superscript"/>
          <w:lang w:val="hy-AM"/>
        </w:rPr>
        <w:t>մասնակցիանվանումը</w:t>
      </w:r>
    </w:p>
    <w:p w:rsidR="006C3873" w:rsidRPr="00220F38" w:rsidRDefault="006C3873" w:rsidP="00975F7E">
      <w:pPr>
        <w:jc w:val="both"/>
        <w:rPr>
          <w:rFonts w:ascii="Sylfaen" w:hAnsi="Sylfaen"/>
          <w:sz w:val="22"/>
          <w:szCs w:val="22"/>
          <w:u w:val="single"/>
          <w:lang w:val="es-ES"/>
        </w:rPr>
      </w:pPr>
      <w:r w:rsidRPr="00220F38">
        <w:rPr>
          <w:rFonts w:ascii="Sylfaen" w:hAnsi="Sylfaen" w:cs="Arial"/>
          <w:sz w:val="20"/>
          <w:szCs w:val="20"/>
          <w:lang w:val="es-ES"/>
        </w:rPr>
        <w:t>փոխկապակցված անձանց և (կամ)</w:t>
      </w: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cs="Arial"/>
          <w:sz w:val="20"/>
          <w:szCs w:val="20"/>
          <w:lang w:val="es-ES"/>
        </w:rPr>
        <w:t>-ի</w:t>
      </w:r>
    </w:p>
    <w:p w:rsidR="006C3873" w:rsidRPr="00220F38" w:rsidRDefault="006C3873" w:rsidP="00975F7E">
      <w:pPr>
        <w:jc w:val="both"/>
        <w:rPr>
          <w:rFonts w:ascii="Sylfaen" w:hAnsi="Sylfaen"/>
          <w:sz w:val="22"/>
          <w:szCs w:val="22"/>
          <w:u w:val="single"/>
          <w:lang w:val="es-ES"/>
        </w:rPr>
      </w:pPr>
      <w:r w:rsidRPr="00220F38">
        <w:rPr>
          <w:rFonts w:ascii="Sylfaen" w:hAnsi="Sylfaen" w:cs="Sylfaen"/>
          <w:vertAlign w:val="superscript"/>
          <w:lang w:val="es-ES"/>
        </w:rPr>
        <w:tab/>
      </w:r>
      <w:r w:rsidRPr="00220F38">
        <w:rPr>
          <w:rFonts w:ascii="Sylfaen" w:hAnsi="Sylfaen" w:cs="Sylfaen"/>
          <w:vertAlign w:val="superscript"/>
          <w:lang w:val="es-ES"/>
        </w:rPr>
        <w:tab/>
      </w:r>
      <w:r w:rsidRPr="00220F38">
        <w:rPr>
          <w:rFonts w:ascii="Sylfaen" w:hAnsi="Sylfaen" w:cs="Sylfaen"/>
          <w:vertAlign w:val="superscript"/>
          <w:lang w:val="es-ES"/>
        </w:rPr>
        <w:tab/>
      </w:r>
      <w:r w:rsidRPr="00220F38">
        <w:rPr>
          <w:rFonts w:ascii="Sylfaen" w:hAnsi="Sylfaen" w:cs="Sylfaen"/>
          <w:vertAlign w:val="superscript"/>
          <w:lang w:val="es-ES"/>
        </w:rPr>
        <w:tab/>
      </w:r>
      <w:r w:rsidRPr="00220F38">
        <w:rPr>
          <w:rFonts w:ascii="Sylfaen" w:hAnsi="Sylfaen" w:cs="Sylfaen"/>
          <w:vertAlign w:val="superscript"/>
          <w:lang w:val="es-ES"/>
        </w:rPr>
        <w:tab/>
      </w:r>
      <w:r w:rsidRPr="00220F38">
        <w:rPr>
          <w:rFonts w:ascii="Sylfaen" w:hAnsi="Sylfaen" w:cs="Sylfaen"/>
          <w:vertAlign w:val="superscript"/>
          <w:lang w:val="es-ES"/>
        </w:rPr>
        <w:tab/>
      </w:r>
      <w:r w:rsidRPr="00220F38">
        <w:rPr>
          <w:rFonts w:ascii="Sylfaen" w:hAnsi="Sylfaen" w:cs="Sylfaen"/>
          <w:vertAlign w:val="superscript"/>
          <w:lang w:val="es-ES"/>
        </w:rPr>
        <w:tab/>
      </w:r>
      <w:r w:rsidRPr="00220F38">
        <w:rPr>
          <w:rFonts w:ascii="Sylfaen" w:hAnsi="Sylfaen" w:cs="Sylfaen"/>
          <w:vertAlign w:val="superscript"/>
          <w:lang w:val="es-ES"/>
        </w:rPr>
        <w:tab/>
      </w:r>
      <w:r w:rsidRPr="00220F38">
        <w:rPr>
          <w:rFonts w:ascii="Sylfaen" w:hAnsi="Sylfaen" w:cs="Sylfaen"/>
          <w:vertAlign w:val="superscript"/>
          <w:lang w:val="es-ES"/>
        </w:rPr>
        <w:tab/>
      </w:r>
      <w:r w:rsidRPr="00220F38">
        <w:rPr>
          <w:rFonts w:ascii="Sylfaen" w:hAnsi="Sylfaen" w:cs="Sylfaen"/>
          <w:vertAlign w:val="superscript"/>
          <w:lang w:val="hy-AM"/>
        </w:rPr>
        <w:t>մասնակցիանվանումը</w:t>
      </w:r>
    </w:p>
    <w:p w:rsidR="006C3873" w:rsidRPr="00220F38" w:rsidRDefault="006C3873" w:rsidP="00975F7E">
      <w:pPr>
        <w:jc w:val="both"/>
        <w:rPr>
          <w:rFonts w:ascii="Sylfaen" w:hAnsi="Sylfaen"/>
          <w:sz w:val="22"/>
          <w:szCs w:val="22"/>
          <w:u w:val="single"/>
          <w:lang w:val="es-ES"/>
        </w:rPr>
      </w:pPr>
      <w:r w:rsidRPr="00220F38">
        <w:rPr>
          <w:rFonts w:ascii="Sylfaen" w:hAnsi="Sylfaen" w:cs="Arial"/>
          <w:sz w:val="20"/>
          <w:szCs w:val="20"/>
          <w:lang w:val="es-ES"/>
        </w:rPr>
        <w:t>կողմից հիմնադրված կամ ավելի քան հիսուն տոկոս</w:t>
      </w: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cs="Arial"/>
          <w:sz w:val="20"/>
          <w:szCs w:val="20"/>
          <w:lang w:val="es-ES"/>
        </w:rPr>
        <w:t>-ին</w:t>
      </w:r>
    </w:p>
    <w:p w:rsidR="006C3873" w:rsidRPr="00220F38" w:rsidRDefault="006C3873" w:rsidP="00975F7E">
      <w:pPr>
        <w:jc w:val="both"/>
        <w:rPr>
          <w:rFonts w:ascii="Sylfaen" w:hAnsi="Sylfaen"/>
          <w:sz w:val="22"/>
          <w:szCs w:val="22"/>
          <w:lang w:val="es-ES"/>
        </w:rPr>
      </w:pPr>
      <w:r w:rsidRPr="00220F38">
        <w:rPr>
          <w:rFonts w:ascii="Sylfaen" w:hAnsi="Sylfaen" w:cs="Sylfaen"/>
          <w:vertAlign w:val="superscript"/>
          <w:lang w:val="es-ES"/>
        </w:rPr>
        <w:tab/>
      </w:r>
      <w:r w:rsidRPr="00220F38">
        <w:rPr>
          <w:rFonts w:ascii="Sylfaen" w:hAnsi="Sylfaen" w:cs="Sylfaen"/>
          <w:vertAlign w:val="superscript"/>
          <w:lang w:val="es-ES"/>
        </w:rPr>
        <w:tab/>
      </w:r>
      <w:r w:rsidRPr="00220F38">
        <w:rPr>
          <w:rFonts w:ascii="Sylfaen" w:hAnsi="Sylfaen" w:cs="Sylfaen"/>
          <w:vertAlign w:val="superscript"/>
          <w:lang w:val="es-ES"/>
        </w:rPr>
        <w:tab/>
      </w:r>
      <w:r w:rsidRPr="00220F38">
        <w:rPr>
          <w:rFonts w:ascii="Sylfaen" w:hAnsi="Sylfaen" w:cs="Sylfaen"/>
          <w:vertAlign w:val="superscript"/>
          <w:lang w:val="es-ES"/>
        </w:rPr>
        <w:tab/>
      </w:r>
      <w:r w:rsidRPr="00220F38">
        <w:rPr>
          <w:rFonts w:ascii="Sylfaen" w:hAnsi="Sylfaen" w:cs="Sylfaen"/>
          <w:vertAlign w:val="superscript"/>
          <w:lang w:val="es-ES"/>
        </w:rPr>
        <w:tab/>
      </w:r>
      <w:r w:rsidRPr="00220F38">
        <w:rPr>
          <w:rFonts w:ascii="Sylfaen" w:hAnsi="Sylfaen" w:cs="Sylfaen"/>
          <w:vertAlign w:val="superscript"/>
          <w:lang w:val="es-ES"/>
        </w:rPr>
        <w:tab/>
      </w:r>
      <w:r w:rsidRPr="00220F38">
        <w:rPr>
          <w:rFonts w:ascii="Sylfaen" w:hAnsi="Sylfaen" w:cs="Sylfaen"/>
          <w:vertAlign w:val="superscript"/>
          <w:lang w:val="hy-AM"/>
        </w:rPr>
        <w:t>մասնակցիանվանումը</w:t>
      </w:r>
    </w:p>
    <w:p w:rsidR="006C3873" w:rsidRPr="00220F38" w:rsidRDefault="006C3873" w:rsidP="00975F7E">
      <w:pPr>
        <w:jc w:val="both"/>
        <w:rPr>
          <w:rFonts w:ascii="Sylfaen" w:hAnsi="Sylfaen" w:cs="Arial"/>
          <w:sz w:val="20"/>
          <w:szCs w:val="20"/>
          <w:lang w:val="es-ES"/>
        </w:rPr>
      </w:pPr>
      <w:r w:rsidRPr="00220F38">
        <w:rPr>
          <w:rFonts w:ascii="Sylfaen" w:hAnsi="Sylfaen" w:cs="Arial"/>
          <w:sz w:val="20"/>
          <w:szCs w:val="20"/>
          <w:lang w:val="es-ES"/>
        </w:rPr>
        <w:t>պատկանող բաժնեմաս (փայաբաժին) ունեցող կազմակերպությունների միաժամանակյա մասնակցության դեպք:</w:t>
      </w:r>
    </w:p>
    <w:p w:rsidR="0039302D" w:rsidRPr="00220F38" w:rsidRDefault="0039302D" w:rsidP="00975F7E">
      <w:pPr>
        <w:jc w:val="both"/>
        <w:rPr>
          <w:rFonts w:ascii="Sylfaen" w:hAnsi="Sylfaen" w:cs="Arial"/>
          <w:sz w:val="20"/>
          <w:szCs w:val="20"/>
          <w:lang w:val="es-ES"/>
        </w:rPr>
      </w:pPr>
    </w:p>
    <w:p w:rsidR="0039302D" w:rsidRPr="00220F38" w:rsidRDefault="0039302D" w:rsidP="0039302D">
      <w:pPr>
        <w:ind w:left="720"/>
        <w:jc w:val="both"/>
        <w:rPr>
          <w:rFonts w:ascii="Sylfaen" w:hAnsi="Sylfaen"/>
          <w:sz w:val="22"/>
          <w:szCs w:val="22"/>
          <w:lang w:val="es-ES"/>
        </w:rPr>
      </w:pPr>
      <w:r w:rsidRPr="00220F38">
        <w:rPr>
          <w:rFonts w:ascii="Sylfaen" w:hAnsi="Sylfaen" w:cs="Arial"/>
          <w:sz w:val="20"/>
          <w:szCs w:val="20"/>
          <w:lang w:val="hy-AM"/>
        </w:rPr>
        <w:t>Ս</w:t>
      </w:r>
      <w:r w:rsidR="006C3873" w:rsidRPr="00220F38">
        <w:rPr>
          <w:rFonts w:ascii="Sylfaen" w:hAnsi="Sylfaen" w:cs="Arial"/>
          <w:sz w:val="20"/>
          <w:szCs w:val="20"/>
          <w:lang w:val="es-ES"/>
        </w:rPr>
        <w:t xml:space="preserve">տորև ներկայացնում </w:t>
      </w:r>
      <w:r w:rsidRPr="00220F38">
        <w:rPr>
          <w:rFonts w:ascii="Sylfaen" w:hAnsi="Sylfaen" w:cs="Arial"/>
          <w:sz w:val="20"/>
          <w:szCs w:val="20"/>
          <w:lang w:val="hy-AM"/>
        </w:rPr>
        <w:t xml:space="preserve">է </w:t>
      </w:r>
      <w:r w:rsidRPr="00220F38">
        <w:rPr>
          <w:rFonts w:ascii="Sylfaen" w:hAnsi="Sylfaen"/>
          <w:sz w:val="22"/>
          <w:szCs w:val="22"/>
          <w:u w:val="single"/>
          <w:lang w:val="es-ES"/>
        </w:rPr>
        <w:tab/>
      </w:r>
      <w:r w:rsidRPr="00220F38">
        <w:rPr>
          <w:rFonts w:ascii="Sylfaen" w:hAnsi="Sylfaen"/>
          <w:sz w:val="22"/>
          <w:szCs w:val="22"/>
          <w:u w:val="single"/>
          <w:lang w:val="es-ES"/>
        </w:rPr>
        <w:tab/>
      </w:r>
      <w:r w:rsidRPr="00220F38">
        <w:rPr>
          <w:rFonts w:ascii="Sylfaen" w:hAnsi="Sylfaen" w:cs="Arial"/>
          <w:sz w:val="20"/>
          <w:szCs w:val="20"/>
          <w:lang w:val="es-ES"/>
        </w:rPr>
        <w:t>-իիրական շահառուների վերաբերյալ</w:t>
      </w:r>
    </w:p>
    <w:p w:rsidR="0039302D" w:rsidRPr="00220F38" w:rsidRDefault="0039302D" w:rsidP="0039302D">
      <w:pPr>
        <w:jc w:val="both"/>
        <w:rPr>
          <w:rFonts w:ascii="Sylfaen" w:hAnsi="Sylfaen" w:cs="Arial"/>
          <w:vertAlign w:val="superscript"/>
          <w:lang w:val="hy-AM"/>
        </w:rPr>
      </w:pPr>
      <w:r w:rsidRPr="00220F38">
        <w:rPr>
          <w:rFonts w:ascii="Sylfaen" w:hAnsi="Sylfaen"/>
          <w:vertAlign w:val="superscript"/>
          <w:lang w:val="es-ES"/>
        </w:rPr>
        <w:lastRenderedPageBreak/>
        <w:tab/>
      </w:r>
      <w:r w:rsidRPr="00220F38">
        <w:rPr>
          <w:rFonts w:ascii="Sylfaen" w:hAnsi="Sylfaen"/>
          <w:vertAlign w:val="superscript"/>
          <w:lang w:val="es-ES"/>
        </w:rPr>
        <w:tab/>
      </w:r>
      <w:r w:rsidRPr="00220F38">
        <w:rPr>
          <w:rFonts w:ascii="Sylfaen" w:hAnsi="Sylfaen"/>
          <w:vertAlign w:val="superscript"/>
          <w:lang w:val="es-ES"/>
        </w:rPr>
        <w:tab/>
      </w:r>
      <w:r w:rsidRPr="00220F38">
        <w:rPr>
          <w:rFonts w:ascii="Sylfaen" w:hAnsi="Sylfaen"/>
          <w:vertAlign w:val="superscript"/>
          <w:lang w:val="es-ES"/>
        </w:rPr>
        <w:tab/>
      </w:r>
      <w:r w:rsidRPr="00220F38">
        <w:rPr>
          <w:rFonts w:ascii="Sylfaen" w:hAnsi="Sylfaen" w:cs="Sylfaen"/>
          <w:vertAlign w:val="superscript"/>
          <w:lang w:val="hy-AM"/>
        </w:rPr>
        <w:t>մասնակցիանվանումը</w:t>
      </w:r>
    </w:p>
    <w:p w:rsidR="008F6325" w:rsidRPr="00220F38" w:rsidRDefault="008F6325" w:rsidP="0039302D">
      <w:pPr>
        <w:jc w:val="both"/>
        <w:rPr>
          <w:rFonts w:ascii="Sylfaen" w:hAnsi="Sylfaen"/>
          <w:sz w:val="22"/>
          <w:szCs w:val="22"/>
          <w:lang w:val="hy-AM"/>
        </w:rPr>
      </w:pPr>
    </w:p>
    <w:p w:rsidR="008F6325" w:rsidRPr="00220F38" w:rsidRDefault="008F6325" w:rsidP="008F6325">
      <w:pPr>
        <w:jc w:val="both"/>
        <w:rPr>
          <w:rFonts w:ascii="Sylfaen" w:hAnsi="Sylfaen" w:cs="Arial"/>
          <w:sz w:val="18"/>
          <w:szCs w:val="18"/>
          <w:vertAlign w:val="superscript"/>
          <w:lang w:val="es-ES"/>
        </w:rPr>
      </w:pPr>
      <w:r w:rsidRPr="00220F38">
        <w:rPr>
          <w:rFonts w:ascii="Sylfaen" w:hAnsi="Sylfaen" w:cs="Arial"/>
          <w:sz w:val="20"/>
          <w:szCs w:val="20"/>
          <w:lang w:val="es-ES"/>
        </w:rPr>
        <w:t>տեղեկություններ պարունակող կայքէջի հղումը՝ ----</w:t>
      </w:r>
      <w:r w:rsidRPr="00220F38">
        <w:rPr>
          <w:rFonts w:ascii="Sylfaen" w:hAnsi="Sylfaen" w:cs="Arial"/>
          <w:sz w:val="20"/>
          <w:szCs w:val="20"/>
          <w:lang w:val="hy-AM"/>
        </w:rPr>
        <w:t>-------------------</w:t>
      </w:r>
      <w:r w:rsidRPr="00220F38">
        <w:rPr>
          <w:rFonts w:ascii="Sylfaen" w:hAnsi="Sylfaen" w:cs="Arial"/>
          <w:sz w:val="20"/>
          <w:szCs w:val="20"/>
          <w:lang w:val="es-ES"/>
        </w:rPr>
        <w:t>-----------------------------</w:t>
      </w:r>
      <w:r w:rsidRPr="00220F38">
        <w:rPr>
          <w:rFonts w:ascii="Sylfaen" w:hAnsi="Sylfaen" w:cs="Arial"/>
          <w:sz w:val="18"/>
          <w:szCs w:val="18"/>
          <w:lang w:val="hy-AM"/>
        </w:rPr>
        <w:t>**</w:t>
      </w:r>
    </w:p>
    <w:p w:rsidR="006C3873" w:rsidRPr="00220F38" w:rsidRDefault="006C3873" w:rsidP="006C3873">
      <w:pPr>
        <w:jc w:val="right"/>
        <w:rPr>
          <w:rFonts w:ascii="Sylfaen" w:hAnsi="Sylfaen"/>
          <w:sz w:val="10"/>
          <w:szCs w:val="10"/>
          <w:lang w:val="es-ES"/>
        </w:rPr>
      </w:pPr>
    </w:p>
    <w:p w:rsidR="00E97AB0" w:rsidRPr="00220F38" w:rsidRDefault="00E97AB0" w:rsidP="00CE3A99">
      <w:pPr>
        <w:ind w:firstLine="708"/>
        <w:jc w:val="both"/>
        <w:rPr>
          <w:rFonts w:ascii="Sylfaen" w:hAnsi="Sylfaen"/>
          <w:sz w:val="20"/>
          <w:lang w:val="es-ES"/>
        </w:rPr>
      </w:pPr>
    </w:p>
    <w:p w:rsidR="00E97AB0" w:rsidRPr="00220F38" w:rsidRDefault="00E97AB0" w:rsidP="00CE3A99">
      <w:pPr>
        <w:ind w:firstLine="708"/>
        <w:jc w:val="both"/>
        <w:rPr>
          <w:rFonts w:ascii="Sylfaen" w:hAnsi="Sylfaen"/>
          <w:sz w:val="20"/>
          <w:lang w:val="es-ES"/>
        </w:rPr>
      </w:pPr>
    </w:p>
    <w:p w:rsidR="00B2572B" w:rsidRPr="00220F38" w:rsidRDefault="00B2572B" w:rsidP="00EF3662">
      <w:pPr>
        <w:jc w:val="both"/>
        <w:rPr>
          <w:rFonts w:ascii="Sylfaen" w:hAnsi="Sylfaen"/>
          <w:sz w:val="20"/>
          <w:lang w:val="es-ES"/>
        </w:rPr>
      </w:pPr>
    </w:p>
    <w:p w:rsidR="00B2572B" w:rsidRPr="00220F38" w:rsidRDefault="00B2572B" w:rsidP="00EF3662">
      <w:pPr>
        <w:jc w:val="both"/>
        <w:rPr>
          <w:rFonts w:ascii="Sylfaen" w:hAnsi="Sylfaen"/>
          <w:sz w:val="20"/>
          <w:lang w:val="es-ES"/>
        </w:rPr>
      </w:pPr>
    </w:p>
    <w:p w:rsidR="00B2572B" w:rsidRPr="00220F38" w:rsidRDefault="00B2572B" w:rsidP="00EF3662">
      <w:pPr>
        <w:jc w:val="both"/>
        <w:rPr>
          <w:rFonts w:ascii="Sylfaen" w:hAnsi="Sylfaen" w:cs="Arial"/>
          <w:sz w:val="20"/>
          <w:vertAlign w:val="superscript"/>
          <w:lang w:val="es-ES"/>
        </w:rPr>
      </w:pPr>
      <w:r w:rsidRPr="00220F38">
        <w:rPr>
          <w:rFonts w:ascii="Sylfaen" w:hAnsi="Sylfaen"/>
          <w:sz w:val="20"/>
          <w:lang w:val="hy-AM"/>
        </w:rPr>
        <w:t xml:space="preserve">___________________________________________________ </w:t>
      </w:r>
      <w:r w:rsidRPr="00220F38">
        <w:rPr>
          <w:rFonts w:ascii="Sylfaen" w:hAnsi="Sylfaen"/>
          <w:sz w:val="20"/>
          <w:lang w:val="hy-AM"/>
        </w:rPr>
        <w:tab/>
        <w:t xml:space="preserve">                _____________</w:t>
      </w:r>
      <w:r w:rsidRPr="00220F38">
        <w:rPr>
          <w:rFonts w:ascii="Sylfaen" w:hAnsi="Sylfaen"/>
          <w:sz w:val="20"/>
          <w:u w:val="single"/>
          <w:lang w:val="es-ES"/>
        </w:rPr>
        <w:tab/>
      </w:r>
      <w:r w:rsidRPr="00220F38">
        <w:rPr>
          <w:rFonts w:ascii="Sylfaen" w:hAnsi="Sylfaen"/>
          <w:sz w:val="20"/>
          <w:u w:val="single"/>
          <w:lang w:val="es-ES"/>
        </w:rPr>
        <w:tab/>
      </w:r>
      <w:r w:rsidRPr="00220F38">
        <w:rPr>
          <w:rFonts w:ascii="Sylfaen" w:hAnsi="Sylfaen"/>
          <w:sz w:val="20"/>
          <w:lang w:val="es-ES"/>
        </w:rPr>
        <w:tab/>
      </w:r>
      <w:r w:rsidRPr="00220F38">
        <w:rPr>
          <w:rFonts w:ascii="Sylfaen" w:hAnsi="Sylfaen"/>
          <w:sz w:val="20"/>
          <w:lang w:val="es-ES"/>
        </w:rPr>
        <w:tab/>
      </w:r>
      <w:r w:rsidRPr="00220F38">
        <w:rPr>
          <w:rFonts w:ascii="Sylfaen" w:hAnsi="Sylfaen" w:cs="Sylfaen"/>
          <w:sz w:val="20"/>
          <w:vertAlign w:val="superscript"/>
          <w:lang w:val="hy-AM"/>
        </w:rPr>
        <w:t>Մասնակցիանվանումը</w:t>
      </w:r>
      <w:r w:rsidRPr="00220F38">
        <w:rPr>
          <w:rFonts w:ascii="Sylfaen" w:hAnsi="Sylfaen"/>
          <w:sz w:val="20"/>
          <w:vertAlign w:val="superscript"/>
          <w:lang w:val="hy-AM"/>
        </w:rPr>
        <w:t xml:space="preserve"> (</w:t>
      </w:r>
      <w:r w:rsidRPr="00220F38">
        <w:rPr>
          <w:rFonts w:ascii="Sylfaen" w:hAnsi="Sylfaen" w:cs="Sylfaen"/>
          <w:sz w:val="20"/>
          <w:vertAlign w:val="superscript"/>
          <w:lang w:val="hy-AM"/>
        </w:rPr>
        <w:t>ղեկավարիպաշտոնը</w:t>
      </w:r>
      <w:r w:rsidRPr="00220F38">
        <w:rPr>
          <w:rFonts w:ascii="Sylfaen" w:hAnsi="Sylfaen" w:cs="Arial"/>
          <w:sz w:val="20"/>
          <w:vertAlign w:val="superscript"/>
          <w:lang w:val="hy-AM"/>
        </w:rPr>
        <w:t xml:space="preserve">, </w:t>
      </w:r>
      <w:r w:rsidRPr="00220F38">
        <w:rPr>
          <w:rFonts w:ascii="Sylfaen" w:hAnsi="Sylfaen" w:cs="Arial"/>
          <w:sz w:val="20"/>
          <w:vertAlign w:val="superscript"/>
        </w:rPr>
        <w:t>ա</w:t>
      </w:r>
      <w:r w:rsidRPr="00220F38">
        <w:rPr>
          <w:rFonts w:ascii="Sylfaen" w:hAnsi="Sylfaen" w:cs="Sylfaen"/>
          <w:sz w:val="20"/>
          <w:vertAlign w:val="superscript"/>
          <w:lang w:val="hy-AM"/>
        </w:rPr>
        <w:t>նուն</w:t>
      </w:r>
      <w:r w:rsidRPr="00220F38">
        <w:rPr>
          <w:rFonts w:ascii="Sylfaen" w:hAnsi="Sylfaen" w:cs="Sylfaen"/>
          <w:sz w:val="20"/>
          <w:vertAlign w:val="superscript"/>
        </w:rPr>
        <w:t>ա</w:t>
      </w:r>
      <w:r w:rsidRPr="00220F38">
        <w:rPr>
          <w:rFonts w:ascii="Sylfaen" w:hAnsi="Sylfaen" w:cs="Sylfaen"/>
          <w:sz w:val="20"/>
          <w:vertAlign w:val="superscript"/>
          <w:lang w:val="hy-AM"/>
        </w:rPr>
        <w:t>զգանունը</w:t>
      </w:r>
      <w:r w:rsidRPr="00220F38">
        <w:rPr>
          <w:rFonts w:ascii="Sylfaen" w:hAnsi="Sylfaen" w:cs="Arial"/>
          <w:sz w:val="20"/>
          <w:vertAlign w:val="superscript"/>
          <w:lang w:val="hy-AM"/>
        </w:rPr>
        <w:t xml:space="preserve">)                                             </w:t>
      </w:r>
      <w:r w:rsidRPr="00220F38">
        <w:rPr>
          <w:rFonts w:ascii="Sylfaen" w:hAnsi="Sylfaen" w:cs="Sylfaen"/>
          <w:sz w:val="20"/>
          <w:vertAlign w:val="superscript"/>
          <w:lang w:val="hy-AM"/>
        </w:rPr>
        <w:t>ստորագրությունը</w:t>
      </w:r>
      <w:r w:rsidRPr="00220F38">
        <w:rPr>
          <w:rFonts w:ascii="Sylfaen" w:hAnsi="Sylfaen" w:cs="Arial"/>
          <w:sz w:val="20"/>
          <w:vertAlign w:val="superscript"/>
          <w:lang w:val="hy-AM"/>
        </w:rPr>
        <w:t>)</w:t>
      </w:r>
    </w:p>
    <w:p w:rsidR="00B2572B" w:rsidRPr="00220F38" w:rsidRDefault="00B2572B" w:rsidP="00EF3662">
      <w:pPr>
        <w:jc w:val="both"/>
        <w:rPr>
          <w:rFonts w:ascii="Sylfaen" w:hAnsi="Sylfaen" w:cs="Arial"/>
          <w:sz w:val="20"/>
          <w:vertAlign w:val="superscript"/>
          <w:lang w:val="es-ES"/>
        </w:rPr>
      </w:pPr>
    </w:p>
    <w:p w:rsidR="00B2572B" w:rsidRPr="00220F38" w:rsidRDefault="00B2572B" w:rsidP="00EF3662">
      <w:pPr>
        <w:jc w:val="both"/>
        <w:rPr>
          <w:rFonts w:ascii="Sylfaen" w:hAnsi="Sylfaen"/>
          <w:sz w:val="20"/>
          <w:lang w:val="hy-AM"/>
        </w:rPr>
      </w:pPr>
    </w:p>
    <w:p w:rsidR="00B2572B" w:rsidRPr="00220F38" w:rsidRDefault="00B2572B" w:rsidP="00EF3662">
      <w:pPr>
        <w:jc w:val="right"/>
        <w:rPr>
          <w:rFonts w:ascii="Sylfaen" w:hAnsi="Sylfaen" w:cs="Arial"/>
          <w:sz w:val="20"/>
          <w:lang w:val="hy-AM"/>
        </w:rPr>
      </w:pPr>
      <w:r w:rsidRPr="00220F38">
        <w:rPr>
          <w:rFonts w:ascii="Sylfaen" w:hAnsi="Sylfaen" w:cs="Sylfaen"/>
          <w:sz w:val="20"/>
          <w:lang w:val="hy-AM"/>
        </w:rPr>
        <w:t>Կ</w:t>
      </w:r>
      <w:r w:rsidRPr="00220F38">
        <w:rPr>
          <w:rFonts w:ascii="Sylfaen" w:hAnsi="Sylfaen" w:cs="Arial"/>
          <w:sz w:val="20"/>
          <w:lang w:val="hy-AM"/>
        </w:rPr>
        <w:t xml:space="preserve">. </w:t>
      </w:r>
      <w:r w:rsidRPr="00220F38">
        <w:rPr>
          <w:rFonts w:ascii="Sylfaen" w:hAnsi="Sylfaen" w:cs="Sylfaen"/>
          <w:sz w:val="20"/>
          <w:lang w:val="hy-AM"/>
        </w:rPr>
        <w:t>Տ</w:t>
      </w:r>
      <w:r w:rsidRPr="00220F38">
        <w:rPr>
          <w:rFonts w:ascii="Sylfaen" w:hAnsi="Sylfaen" w:cs="Arial"/>
          <w:sz w:val="20"/>
          <w:lang w:val="hy-AM"/>
        </w:rPr>
        <w:t>.</w:t>
      </w:r>
      <w:r w:rsidRPr="00220F38">
        <w:rPr>
          <w:rStyle w:val="af6"/>
          <w:rFonts w:ascii="Sylfaen" w:hAnsi="Sylfaen" w:cs="Arial"/>
          <w:color w:val="FFFFFF"/>
          <w:sz w:val="20"/>
          <w:lang w:val="hy-AM"/>
        </w:rPr>
        <w:footnoteReference w:id="4"/>
      </w:r>
      <w:r w:rsidRPr="00220F38">
        <w:rPr>
          <w:rFonts w:ascii="Sylfaen" w:hAnsi="Sylfaen" w:cs="Arial"/>
          <w:sz w:val="20"/>
          <w:lang w:val="hy-AM"/>
        </w:rPr>
        <w:tab/>
      </w:r>
      <w:r w:rsidRPr="00220F38">
        <w:rPr>
          <w:rFonts w:ascii="Sylfaen" w:hAnsi="Sylfaen" w:cs="Arial"/>
          <w:sz w:val="20"/>
          <w:lang w:val="hy-AM"/>
        </w:rPr>
        <w:tab/>
      </w:r>
    </w:p>
    <w:p w:rsidR="00B2572B" w:rsidRPr="00220F38" w:rsidRDefault="00B2572B" w:rsidP="00EF3662">
      <w:pPr>
        <w:pStyle w:val="31"/>
        <w:spacing w:line="240" w:lineRule="auto"/>
        <w:jc w:val="right"/>
        <w:rPr>
          <w:rFonts w:ascii="Sylfaen" w:hAnsi="Sylfaen"/>
          <w:b/>
          <w:lang w:val="hy-AM"/>
        </w:rPr>
      </w:pPr>
    </w:p>
    <w:p w:rsidR="00B2572B" w:rsidRPr="00220F38" w:rsidRDefault="00B2572B" w:rsidP="00EF3662">
      <w:pPr>
        <w:pStyle w:val="31"/>
        <w:spacing w:line="240" w:lineRule="auto"/>
        <w:jc w:val="right"/>
        <w:rPr>
          <w:rFonts w:ascii="Sylfaen" w:hAnsi="Sylfaen"/>
          <w:b/>
          <w:lang w:val="hy-AM"/>
        </w:rPr>
      </w:pPr>
    </w:p>
    <w:p w:rsidR="00CE3A99" w:rsidRPr="00220F38" w:rsidRDefault="00CE3A99" w:rsidP="00CE3A99">
      <w:pPr>
        <w:pStyle w:val="31"/>
        <w:spacing w:line="240" w:lineRule="auto"/>
        <w:jc w:val="right"/>
        <w:rPr>
          <w:rFonts w:ascii="Sylfaen" w:hAnsi="Sylfaen" w:cs="Sylfaen"/>
          <w:b/>
          <w:lang w:val="hy-AM"/>
        </w:rPr>
      </w:pPr>
      <w:r w:rsidRPr="00220F38">
        <w:rPr>
          <w:rFonts w:ascii="Sylfaen" w:hAnsi="Sylfaen" w:cs="Sylfaen"/>
          <w:b/>
          <w:lang w:val="hy-AM"/>
        </w:rPr>
        <w:br w:type="page"/>
      </w:r>
    </w:p>
    <w:p w:rsidR="00B2572B" w:rsidRPr="00220F38" w:rsidRDefault="00B2572B" w:rsidP="000B1088">
      <w:pPr>
        <w:pStyle w:val="31"/>
        <w:spacing w:line="240" w:lineRule="auto"/>
        <w:ind w:firstLine="0"/>
        <w:jc w:val="right"/>
        <w:rPr>
          <w:rFonts w:ascii="Sylfaen" w:hAnsi="Sylfaen" w:cs="Arial"/>
          <w:b/>
          <w:lang w:val="hy-AM"/>
        </w:rPr>
      </w:pPr>
      <w:r w:rsidRPr="00220F38">
        <w:rPr>
          <w:rFonts w:ascii="Sylfaen" w:hAnsi="Sylfaen" w:cs="Sylfaen"/>
          <w:b/>
          <w:lang w:val="hy-AM"/>
        </w:rPr>
        <w:lastRenderedPageBreak/>
        <w:t>Հավելված</w:t>
      </w:r>
      <w:r w:rsidR="00764040" w:rsidRPr="00220F38">
        <w:rPr>
          <w:rFonts w:ascii="Sylfaen" w:hAnsi="Sylfaen" w:cs="Arial"/>
          <w:b/>
          <w:lang w:val="hy-AM"/>
        </w:rPr>
        <w:t>2</w:t>
      </w:r>
    </w:p>
    <w:p w:rsidR="00B2572B" w:rsidRPr="00220F38" w:rsidRDefault="00220F38" w:rsidP="00EF3662">
      <w:pPr>
        <w:pStyle w:val="31"/>
        <w:spacing w:line="240" w:lineRule="auto"/>
        <w:jc w:val="right"/>
        <w:rPr>
          <w:rFonts w:ascii="Sylfaen" w:hAnsi="Sylfaen" w:cs="Arial"/>
          <w:b/>
          <w:lang w:val="hy-AM"/>
        </w:rPr>
      </w:pPr>
      <w:r>
        <w:rPr>
          <w:rFonts w:ascii="Sylfaen" w:hAnsi="Sylfaen" w:cs="Sylfaen"/>
          <w:b/>
          <w:lang w:val="hy-AM"/>
        </w:rPr>
        <w:t>ԿՄԳԿՏ-ԳՀԾՁԲ-25/9</w:t>
      </w:r>
      <w:r w:rsidR="00B2572B" w:rsidRPr="00220F38">
        <w:rPr>
          <w:rFonts w:ascii="Sylfaen" w:hAnsi="Sylfaen" w:cs="Sylfaen"/>
          <w:b/>
          <w:lang w:val="hy-AM"/>
        </w:rPr>
        <w:t>ծածկագրով</w:t>
      </w:r>
    </w:p>
    <w:p w:rsidR="00B2572B" w:rsidRPr="00220F38" w:rsidRDefault="00123664" w:rsidP="00EF3662">
      <w:pPr>
        <w:pStyle w:val="31"/>
        <w:spacing w:line="240" w:lineRule="auto"/>
        <w:jc w:val="right"/>
        <w:rPr>
          <w:rFonts w:ascii="Sylfaen" w:hAnsi="Sylfaen" w:cs="Arial"/>
          <w:b/>
          <w:lang w:val="hy-AM"/>
        </w:rPr>
      </w:pPr>
      <w:r w:rsidRPr="00220F38">
        <w:rPr>
          <w:rFonts w:ascii="Sylfaen" w:hAnsi="Sylfaen" w:cs="Sylfaen"/>
          <w:b/>
          <w:lang w:val="hy-AM"/>
        </w:rPr>
        <w:t>գնանշման հարցման</w:t>
      </w:r>
      <w:r w:rsidR="00B2572B" w:rsidRPr="00220F38">
        <w:rPr>
          <w:rFonts w:ascii="Sylfaen" w:hAnsi="Sylfaen" w:cs="Sylfaen"/>
          <w:b/>
          <w:lang w:val="hy-AM"/>
        </w:rPr>
        <w:t>հրավերի</w:t>
      </w:r>
    </w:p>
    <w:p w:rsidR="00B2572B" w:rsidRPr="00220F38" w:rsidRDefault="00B2572B" w:rsidP="00EF3662">
      <w:pPr>
        <w:rPr>
          <w:rFonts w:ascii="Sylfaen" w:hAnsi="Sylfaen"/>
          <w:lang w:val="hy-AM"/>
        </w:rPr>
      </w:pPr>
    </w:p>
    <w:p w:rsidR="00B2572B" w:rsidRPr="00220F38" w:rsidRDefault="00B2572B" w:rsidP="00EF3662">
      <w:pPr>
        <w:ind w:firstLine="567"/>
        <w:jc w:val="center"/>
        <w:rPr>
          <w:rFonts w:ascii="Sylfaen" w:hAnsi="Sylfaen"/>
          <w:sz w:val="20"/>
          <w:lang w:val="hy-AM"/>
        </w:rPr>
      </w:pPr>
    </w:p>
    <w:p w:rsidR="00B2572B" w:rsidRPr="00220F38" w:rsidRDefault="00B2572B" w:rsidP="00EF3662">
      <w:pPr>
        <w:ind w:left="-66"/>
        <w:jc w:val="center"/>
        <w:rPr>
          <w:rFonts w:ascii="Sylfaen" w:hAnsi="Sylfaen"/>
          <w:b/>
          <w:sz w:val="20"/>
          <w:lang w:val="hy-AM"/>
        </w:rPr>
      </w:pPr>
      <w:r w:rsidRPr="00220F38">
        <w:rPr>
          <w:rFonts w:ascii="Sylfaen" w:hAnsi="Sylfaen"/>
          <w:b/>
          <w:sz w:val="20"/>
          <w:lang w:val="hy-AM"/>
        </w:rPr>
        <w:t>Գ Ն Ա Յ Ի Ն   Ա Ռ Ա Ջ Ա Ր Կ</w:t>
      </w:r>
    </w:p>
    <w:p w:rsidR="00B2572B" w:rsidRPr="00220F38" w:rsidRDefault="00B2572B" w:rsidP="00EF3662">
      <w:pPr>
        <w:ind w:firstLine="567"/>
        <w:rPr>
          <w:rFonts w:ascii="Sylfaen" w:hAnsi="Sylfaen"/>
          <w:lang w:val="hy-AM"/>
        </w:rPr>
      </w:pPr>
    </w:p>
    <w:p w:rsidR="00B2572B" w:rsidRPr="00220F38" w:rsidRDefault="00B83632" w:rsidP="00EF3662">
      <w:pPr>
        <w:ind w:firstLine="567"/>
        <w:jc w:val="both"/>
        <w:rPr>
          <w:rFonts w:ascii="Sylfaen" w:hAnsi="Sylfaen" w:cs="Arial"/>
          <w:lang w:val="hy-AM"/>
        </w:rPr>
      </w:pPr>
      <w:r w:rsidRPr="00220F38">
        <w:rPr>
          <w:rFonts w:ascii="Sylfaen" w:hAnsi="Sylfaen" w:cs="Arial"/>
          <w:sz w:val="20"/>
          <w:szCs w:val="20"/>
          <w:lang w:val="es-ES"/>
        </w:rPr>
        <w:t xml:space="preserve">Ուսումնասիրելով </w:t>
      </w:r>
      <w:r w:rsidR="00220F38">
        <w:rPr>
          <w:rFonts w:ascii="Sylfaen" w:hAnsi="Sylfaen" w:cs="Arial"/>
          <w:sz w:val="20"/>
          <w:szCs w:val="20"/>
          <w:lang w:val="es-ES"/>
        </w:rPr>
        <w:t>ԿՄԳԿՏ-ԳՀԾՁԲ-25/9</w:t>
      </w:r>
      <w:r w:rsidR="00B2572B" w:rsidRPr="00220F38">
        <w:rPr>
          <w:rFonts w:ascii="Sylfaen" w:hAnsi="Sylfaen" w:cs="Arial"/>
          <w:sz w:val="20"/>
          <w:szCs w:val="20"/>
          <w:lang w:val="es-ES"/>
        </w:rPr>
        <w:t xml:space="preserve"> ծածկագրով </w:t>
      </w:r>
      <w:r w:rsidR="00123664" w:rsidRPr="00220F38">
        <w:rPr>
          <w:rFonts w:ascii="Sylfaen" w:hAnsi="Sylfaen" w:cs="Arial"/>
          <w:sz w:val="20"/>
          <w:szCs w:val="20"/>
          <w:lang w:val="es-ES"/>
        </w:rPr>
        <w:t>գնանշման հարցման</w:t>
      </w:r>
      <w:r w:rsidR="00B2572B" w:rsidRPr="00220F38">
        <w:rPr>
          <w:rFonts w:ascii="Sylfaen" w:hAnsi="Sylfaen" w:cs="Arial"/>
          <w:sz w:val="20"/>
          <w:szCs w:val="20"/>
          <w:lang w:val="es-ES"/>
        </w:rPr>
        <w:t xml:space="preserve"> հրավերը, այդ թվում կնքվելիք  պայմանագրի նախագիծը</w:t>
      </w:r>
      <w:r w:rsidR="00B2572B" w:rsidRPr="00220F38">
        <w:rPr>
          <w:rFonts w:ascii="Sylfaen" w:hAnsi="Sylfaen" w:cs="Arial"/>
          <w:lang w:val="hy-AM"/>
        </w:rPr>
        <w:t xml:space="preserve">, </w:t>
      </w:r>
      <w:r w:rsidR="00B2572B" w:rsidRPr="00220F38">
        <w:rPr>
          <w:rFonts w:ascii="Sylfaen" w:hAnsi="Sylfaen"/>
          <w:sz w:val="20"/>
          <w:u w:val="single"/>
          <w:lang w:val="hy-AM"/>
        </w:rPr>
        <w:tab/>
      </w:r>
      <w:r w:rsidR="00B2572B" w:rsidRPr="00220F38">
        <w:rPr>
          <w:rFonts w:ascii="Sylfaen" w:hAnsi="Sylfaen"/>
          <w:sz w:val="20"/>
          <w:u w:val="single"/>
          <w:lang w:val="hy-AM"/>
        </w:rPr>
        <w:tab/>
      </w:r>
      <w:r w:rsidR="00B2572B" w:rsidRPr="00220F38">
        <w:rPr>
          <w:rFonts w:ascii="Sylfaen" w:hAnsi="Sylfaen"/>
          <w:sz w:val="20"/>
          <w:u w:val="single"/>
          <w:lang w:val="hy-AM"/>
        </w:rPr>
        <w:tab/>
      </w:r>
      <w:r w:rsidR="00B2572B" w:rsidRPr="00220F38">
        <w:rPr>
          <w:rFonts w:ascii="Sylfaen" w:hAnsi="Sylfaen"/>
          <w:sz w:val="20"/>
          <w:u w:val="single"/>
          <w:lang w:val="hy-AM"/>
        </w:rPr>
        <w:tab/>
      </w:r>
      <w:r w:rsidR="00B2572B" w:rsidRPr="00220F38">
        <w:rPr>
          <w:rFonts w:ascii="Sylfaen" w:hAnsi="Sylfaen"/>
          <w:sz w:val="20"/>
          <w:u w:val="single"/>
          <w:lang w:val="hy-AM"/>
        </w:rPr>
        <w:tab/>
      </w:r>
      <w:r w:rsidR="00B2572B" w:rsidRPr="00220F38">
        <w:rPr>
          <w:rFonts w:ascii="Sylfaen" w:hAnsi="Sylfaen"/>
          <w:sz w:val="20"/>
          <w:u w:val="single"/>
          <w:lang w:val="hy-AM"/>
        </w:rPr>
        <w:tab/>
      </w:r>
      <w:r w:rsidR="00B2572B" w:rsidRPr="00220F38">
        <w:rPr>
          <w:rFonts w:ascii="Sylfaen" w:hAnsi="Sylfaen" w:cs="Arial"/>
          <w:sz w:val="20"/>
          <w:szCs w:val="20"/>
          <w:lang w:val="es-ES"/>
        </w:rPr>
        <w:t>-ն առաջարկում է</w:t>
      </w:r>
    </w:p>
    <w:p w:rsidR="00B2572B" w:rsidRPr="00220F38" w:rsidRDefault="00B2572B" w:rsidP="00EF3662">
      <w:pPr>
        <w:ind w:firstLine="567"/>
        <w:jc w:val="both"/>
        <w:rPr>
          <w:rFonts w:ascii="Sylfaen" w:hAnsi="Sylfaen" w:cs="Arial"/>
        </w:rPr>
      </w:pPr>
      <w:bookmarkStart w:id="9" w:name="_Hlk23147299"/>
      <w:r w:rsidRPr="00220F38">
        <w:rPr>
          <w:rFonts w:ascii="Sylfaen" w:hAnsi="Sylfaen" w:cs="Sylfaen"/>
          <w:vertAlign w:val="superscript"/>
          <w:lang w:val="hy-AM"/>
        </w:rPr>
        <w:t xml:space="preserve">                                                                                     մասնակցի անվանումը</w:t>
      </w:r>
    </w:p>
    <w:bookmarkEnd w:id="9"/>
    <w:p w:rsidR="00B2572B" w:rsidRPr="00220F38" w:rsidRDefault="00B2572B" w:rsidP="00EF3662">
      <w:pPr>
        <w:jc w:val="both"/>
        <w:rPr>
          <w:rFonts w:ascii="Sylfaen" w:hAnsi="Sylfaen"/>
          <w:sz w:val="20"/>
          <w:lang w:val="hy-AM"/>
        </w:rPr>
      </w:pPr>
      <w:r w:rsidRPr="00220F38">
        <w:rPr>
          <w:rFonts w:ascii="Sylfaen" w:hAnsi="Sylfaen" w:cs="Arial"/>
          <w:sz w:val="20"/>
          <w:szCs w:val="20"/>
          <w:lang w:val="es-ES"/>
        </w:rPr>
        <w:t>պայմանագիրը կատարել ներքոհիշյալ ընդհանուր գներով.</w:t>
      </w:r>
    </w:p>
    <w:p w:rsidR="00B2572B" w:rsidRPr="00220F38" w:rsidRDefault="00B2572B" w:rsidP="00EF3662">
      <w:pPr>
        <w:jc w:val="center"/>
        <w:rPr>
          <w:rFonts w:ascii="Sylfaen" w:hAnsi="Sylfaen"/>
          <w:sz w:val="20"/>
          <w:lang w:val="hy-AM"/>
        </w:rPr>
      </w:pPr>
      <w:r w:rsidRPr="00220F38">
        <w:rPr>
          <w:rFonts w:ascii="Sylfaen" w:hAnsi="Sylfaen"/>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F752BD"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220F38" w:rsidRDefault="000E31C4" w:rsidP="00EF3662">
            <w:pPr>
              <w:jc w:val="center"/>
              <w:rPr>
                <w:rFonts w:ascii="Sylfaen" w:hAnsi="Sylfaen"/>
                <w:b/>
                <w:bCs/>
                <w:sz w:val="16"/>
                <w:szCs w:val="18"/>
                <w:lang w:val="es-ES"/>
              </w:rPr>
            </w:pPr>
            <w:r w:rsidRPr="00220F38">
              <w:rPr>
                <w:rFonts w:ascii="Sylfaen" w:hAnsi="Sylfaen"/>
                <w:b/>
                <w:bCs/>
                <w:sz w:val="16"/>
                <w:szCs w:val="18"/>
                <w:lang w:val="es-ES"/>
              </w:rPr>
              <w:t>Չափա-</w:t>
            </w:r>
          </w:p>
          <w:p w:rsidR="000E31C4" w:rsidRPr="00220F38" w:rsidRDefault="000E31C4" w:rsidP="00EF3662">
            <w:pPr>
              <w:jc w:val="center"/>
              <w:rPr>
                <w:rFonts w:ascii="Sylfaen" w:hAnsi="Sylfaen"/>
                <w:b/>
                <w:bCs/>
                <w:sz w:val="16"/>
                <w:lang w:val="es-ES"/>
              </w:rPr>
            </w:pPr>
            <w:r w:rsidRPr="00220F38">
              <w:rPr>
                <w:rFonts w:ascii="Sylfaen" w:hAnsi="Sylfaen"/>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220F38" w:rsidRDefault="000E31C4" w:rsidP="00EF3662">
            <w:pPr>
              <w:jc w:val="center"/>
              <w:rPr>
                <w:rFonts w:ascii="Sylfaen" w:hAnsi="Sylfaen"/>
                <w:b/>
                <w:bCs/>
                <w:sz w:val="16"/>
                <w:szCs w:val="18"/>
                <w:lang w:val="es-ES"/>
              </w:rPr>
            </w:pPr>
            <w:r w:rsidRPr="00220F38">
              <w:rPr>
                <w:rFonts w:ascii="Sylfaen" w:hAnsi="Sylfaen"/>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220F38" w:rsidRDefault="00D04B1C" w:rsidP="00EF3662">
            <w:pPr>
              <w:jc w:val="center"/>
              <w:rPr>
                <w:rFonts w:ascii="Sylfaen" w:hAnsi="Sylfaen"/>
                <w:b/>
                <w:bCs/>
                <w:sz w:val="16"/>
                <w:szCs w:val="18"/>
                <w:lang w:val="es-ES"/>
              </w:rPr>
            </w:pPr>
            <w:r w:rsidRPr="00220F38">
              <w:rPr>
                <w:rFonts w:ascii="Sylfaen" w:hAnsi="Sylfaen"/>
                <w:b/>
                <w:bCs/>
                <w:sz w:val="16"/>
                <w:szCs w:val="18"/>
                <w:lang w:val="es-ES"/>
              </w:rPr>
              <w:t>Ա</w:t>
            </w:r>
            <w:r w:rsidR="000E31C4" w:rsidRPr="00220F38">
              <w:rPr>
                <w:rFonts w:ascii="Sylfaen" w:hAnsi="Sylfaen"/>
                <w:b/>
                <w:bCs/>
                <w:sz w:val="16"/>
                <w:szCs w:val="18"/>
                <w:lang w:val="es-ES"/>
              </w:rPr>
              <w:t xml:space="preserve">րժեք </w:t>
            </w:r>
          </w:p>
          <w:p w:rsidR="0026423F" w:rsidRPr="00220F38" w:rsidRDefault="00D04B1C" w:rsidP="00EF3662">
            <w:pPr>
              <w:jc w:val="center"/>
              <w:rPr>
                <w:rFonts w:ascii="Sylfaen" w:hAnsi="Sylfaen"/>
                <w:bCs/>
                <w:sz w:val="16"/>
                <w:szCs w:val="18"/>
                <w:lang w:val="es-ES"/>
              </w:rPr>
            </w:pPr>
            <w:r w:rsidRPr="00220F38">
              <w:rPr>
                <w:rFonts w:ascii="Sylfaen" w:hAnsi="Sylfaen"/>
                <w:bCs/>
                <w:sz w:val="16"/>
                <w:szCs w:val="18"/>
                <w:lang w:val="es-ES"/>
              </w:rPr>
              <w:t>(ինքնարժեքի և կանխատեսվող շահույթի հանրագումարը)</w:t>
            </w:r>
          </w:p>
          <w:p w:rsidR="000E31C4" w:rsidRPr="00220F38" w:rsidRDefault="000E31C4" w:rsidP="00EF3662">
            <w:pPr>
              <w:jc w:val="center"/>
              <w:rPr>
                <w:rFonts w:ascii="Sylfaen" w:hAnsi="Sylfaen"/>
                <w:b/>
                <w:bCs/>
                <w:sz w:val="16"/>
                <w:szCs w:val="18"/>
                <w:lang w:val="es-ES"/>
              </w:rPr>
            </w:pPr>
            <w:r w:rsidRPr="00220F38">
              <w:rPr>
                <w:rFonts w:ascii="Sylfaen" w:hAnsi="Sylfaen"/>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220F38" w:rsidRDefault="000E31C4" w:rsidP="00EF3662">
            <w:pPr>
              <w:jc w:val="center"/>
              <w:rPr>
                <w:rFonts w:ascii="Sylfaen" w:hAnsi="Sylfaen"/>
                <w:b/>
                <w:bCs/>
                <w:sz w:val="16"/>
                <w:szCs w:val="18"/>
                <w:lang w:val="es-ES"/>
              </w:rPr>
            </w:pPr>
            <w:r w:rsidRPr="00220F38">
              <w:rPr>
                <w:rFonts w:ascii="Sylfaen" w:hAnsi="Sylfaen"/>
                <w:b/>
                <w:bCs/>
                <w:sz w:val="16"/>
                <w:szCs w:val="18"/>
                <w:lang w:val="es-ES"/>
              </w:rPr>
              <w:t>ԱԱՀ**</w:t>
            </w:r>
          </w:p>
          <w:p w:rsidR="000E31C4" w:rsidRPr="00220F38" w:rsidRDefault="000E31C4" w:rsidP="00EF3662">
            <w:pPr>
              <w:jc w:val="center"/>
              <w:rPr>
                <w:rFonts w:ascii="Sylfaen" w:hAnsi="Sylfaen"/>
                <w:b/>
                <w:bCs/>
                <w:sz w:val="16"/>
                <w:szCs w:val="18"/>
                <w:lang w:val="es-ES"/>
              </w:rPr>
            </w:pPr>
            <w:r w:rsidRPr="00220F38">
              <w:rPr>
                <w:rFonts w:ascii="Sylfaen" w:hAnsi="Sylfaen"/>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220F38" w:rsidRDefault="000E31C4" w:rsidP="00EF3662">
            <w:pPr>
              <w:jc w:val="center"/>
              <w:rPr>
                <w:rFonts w:ascii="Sylfaen" w:hAnsi="Sylfaen"/>
                <w:b/>
                <w:bCs/>
                <w:sz w:val="16"/>
                <w:szCs w:val="18"/>
                <w:lang w:val="es-ES"/>
              </w:rPr>
            </w:pPr>
            <w:r w:rsidRPr="00220F38">
              <w:rPr>
                <w:rFonts w:ascii="Sylfaen" w:hAnsi="Sylfaen"/>
                <w:b/>
                <w:bCs/>
                <w:sz w:val="16"/>
                <w:szCs w:val="18"/>
                <w:lang w:val="es-ES"/>
              </w:rPr>
              <w:t>Ընդհանուր գինը</w:t>
            </w:r>
          </w:p>
          <w:p w:rsidR="000E31C4" w:rsidRPr="00220F38" w:rsidRDefault="000E31C4" w:rsidP="00EF3662">
            <w:pPr>
              <w:jc w:val="center"/>
              <w:rPr>
                <w:rFonts w:ascii="Sylfaen" w:hAnsi="Sylfaen"/>
                <w:b/>
                <w:bCs/>
                <w:sz w:val="16"/>
                <w:szCs w:val="18"/>
                <w:lang w:val="es-ES"/>
              </w:rPr>
            </w:pPr>
            <w:r w:rsidRPr="00220F38">
              <w:rPr>
                <w:rFonts w:ascii="Sylfaen" w:hAnsi="Sylfaen"/>
                <w:b/>
                <w:bCs/>
                <w:sz w:val="16"/>
                <w:szCs w:val="18"/>
                <w:lang w:val="es-ES"/>
              </w:rPr>
              <w:t xml:space="preserve"> /տառերով և թվերով/</w:t>
            </w:r>
          </w:p>
        </w:tc>
      </w:tr>
      <w:tr w:rsidR="000E31C4" w:rsidRPr="00220F38"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220F38" w:rsidRDefault="000E31C4" w:rsidP="00EF3662">
            <w:pPr>
              <w:jc w:val="center"/>
              <w:rPr>
                <w:rFonts w:ascii="Sylfaen" w:hAnsi="Sylfaen"/>
                <w:b/>
                <w:i/>
                <w:sz w:val="16"/>
                <w:lang w:val="es-ES"/>
              </w:rPr>
            </w:pPr>
            <w:r w:rsidRPr="00220F38">
              <w:rPr>
                <w:rFonts w:ascii="Sylfaen" w:hAnsi="Sylfaen"/>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220F38" w:rsidRDefault="000E31C4" w:rsidP="00EF3662">
            <w:pPr>
              <w:jc w:val="center"/>
              <w:rPr>
                <w:rFonts w:ascii="Sylfaen" w:hAnsi="Sylfaen"/>
                <w:b/>
                <w:i/>
                <w:sz w:val="16"/>
                <w:lang w:val="es-ES"/>
              </w:rPr>
            </w:pPr>
            <w:r w:rsidRPr="00220F38">
              <w:rPr>
                <w:rFonts w:ascii="Sylfaen" w:hAnsi="Sylfaen"/>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220F38" w:rsidRDefault="000E31C4" w:rsidP="00EF3662">
            <w:pPr>
              <w:jc w:val="center"/>
              <w:rPr>
                <w:rFonts w:ascii="Sylfaen" w:hAnsi="Sylfaen"/>
                <w:i/>
                <w:sz w:val="16"/>
                <w:lang w:val="es-ES"/>
              </w:rPr>
            </w:pPr>
            <w:r w:rsidRPr="00220F38">
              <w:rPr>
                <w:rFonts w:ascii="Sylfaen" w:hAnsi="Sylfaen"/>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220F38" w:rsidRDefault="000E31C4" w:rsidP="00EF3662">
            <w:pPr>
              <w:jc w:val="center"/>
              <w:rPr>
                <w:rFonts w:ascii="Sylfaen" w:hAnsi="Sylfaen"/>
                <w:i/>
                <w:sz w:val="16"/>
                <w:lang w:val="es-ES"/>
              </w:rPr>
            </w:pPr>
            <w:r w:rsidRPr="00220F38">
              <w:rPr>
                <w:rFonts w:ascii="Sylfaen" w:hAnsi="Sylfaen"/>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220F38" w:rsidRDefault="000E31C4" w:rsidP="000E31C4">
            <w:pPr>
              <w:jc w:val="center"/>
              <w:rPr>
                <w:rFonts w:ascii="Sylfaen" w:hAnsi="Sylfaen"/>
                <w:i/>
                <w:sz w:val="16"/>
                <w:lang w:val="es-ES"/>
              </w:rPr>
            </w:pPr>
            <w:r w:rsidRPr="00220F38">
              <w:rPr>
                <w:rFonts w:ascii="Sylfaen" w:hAnsi="Sylfaen"/>
                <w:b/>
                <w:i/>
                <w:sz w:val="16"/>
                <w:lang w:val="es-ES"/>
              </w:rPr>
              <w:t>5=3+4</w:t>
            </w:r>
          </w:p>
        </w:tc>
      </w:tr>
      <w:tr w:rsidR="0005385A" w:rsidRPr="00220F38"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5385A" w:rsidRPr="00220F38" w:rsidRDefault="0005385A" w:rsidP="0005385A">
            <w:pPr>
              <w:jc w:val="center"/>
              <w:rPr>
                <w:rFonts w:ascii="Sylfaen" w:hAnsi="Sylfaen"/>
                <w:b/>
                <w:bCs/>
                <w:sz w:val="18"/>
                <w:lang w:val="es-ES"/>
              </w:rPr>
            </w:pPr>
            <w:r w:rsidRPr="00220F38">
              <w:rPr>
                <w:rFonts w:ascii="Sylfaen" w:hAnsi="Sylfaen"/>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5385A" w:rsidRPr="00220F38" w:rsidRDefault="0005385A" w:rsidP="0005385A">
            <w:pPr>
              <w:rPr>
                <w:rFonts w:ascii="Sylfaen" w:hAnsi="Sylfaen"/>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5385A" w:rsidRPr="00220F38" w:rsidRDefault="0005385A" w:rsidP="0005385A">
            <w:pPr>
              <w:jc w:val="center"/>
              <w:rPr>
                <w:rFonts w:ascii="Sylfaen" w:hAnsi="Sylfaen"/>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5385A" w:rsidRPr="00220F38" w:rsidRDefault="0005385A" w:rsidP="0005385A">
            <w:pPr>
              <w:jc w:val="center"/>
              <w:rPr>
                <w:rFonts w:ascii="Sylfaen" w:hAnsi="Sylfaen"/>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5385A" w:rsidRPr="00220F38" w:rsidRDefault="0005385A" w:rsidP="0005385A">
            <w:pPr>
              <w:jc w:val="center"/>
              <w:rPr>
                <w:rFonts w:ascii="Sylfaen" w:hAnsi="Sylfaen"/>
                <w:lang w:val="es-ES"/>
              </w:rPr>
            </w:pPr>
          </w:p>
        </w:tc>
      </w:tr>
    </w:tbl>
    <w:p w:rsidR="00B2572B" w:rsidRPr="00220F38" w:rsidRDefault="00B2572B" w:rsidP="00EF3662">
      <w:pPr>
        <w:rPr>
          <w:rFonts w:ascii="Sylfaen" w:hAnsi="Sylfaen"/>
          <w:sz w:val="18"/>
          <w:szCs w:val="18"/>
          <w:lang w:val="es-ES"/>
        </w:rPr>
      </w:pPr>
    </w:p>
    <w:p w:rsidR="00B2572B" w:rsidRPr="00220F38" w:rsidRDefault="00B2572B" w:rsidP="00EF3662">
      <w:pPr>
        <w:rPr>
          <w:rFonts w:ascii="Sylfaen" w:hAnsi="Sylfaen"/>
          <w:sz w:val="18"/>
          <w:szCs w:val="18"/>
          <w:lang w:val="es-ES"/>
        </w:rPr>
      </w:pPr>
    </w:p>
    <w:p w:rsidR="00B2572B" w:rsidRPr="00220F38" w:rsidRDefault="00B2572B" w:rsidP="00EF3662">
      <w:pPr>
        <w:rPr>
          <w:rFonts w:ascii="Sylfaen" w:hAnsi="Sylfaen"/>
          <w:sz w:val="18"/>
          <w:szCs w:val="18"/>
          <w:lang w:val="hy-AM"/>
        </w:rPr>
      </w:pPr>
    </w:p>
    <w:p w:rsidR="00B2572B" w:rsidRPr="00220F38" w:rsidRDefault="00B2572B" w:rsidP="00EF3662">
      <w:pPr>
        <w:ind w:left="720" w:firstLine="720"/>
        <w:jc w:val="both"/>
        <w:rPr>
          <w:rFonts w:ascii="Sylfaen" w:hAnsi="Sylfaen"/>
          <w:sz w:val="20"/>
          <w:lang w:val="hy-AM"/>
        </w:rPr>
      </w:pPr>
      <w:r w:rsidRPr="00220F38">
        <w:rPr>
          <w:rFonts w:ascii="Sylfaen" w:hAnsi="Sylfaen"/>
          <w:sz w:val="20"/>
          <w:lang w:val="hy-AM"/>
        </w:rPr>
        <w:t xml:space="preserve">     ___________________________________________ </w:t>
      </w:r>
      <w:r w:rsidRPr="00220F38">
        <w:rPr>
          <w:rFonts w:ascii="Sylfaen" w:hAnsi="Sylfaen"/>
          <w:sz w:val="20"/>
          <w:lang w:val="hy-AM"/>
        </w:rPr>
        <w:tab/>
        <w:t xml:space="preserve">                       _____________ </w:t>
      </w:r>
    </w:p>
    <w:p w:rsidR="00B2572B" w:rsidRPr="00220F38" w:rsidRDefault="00B2572B" w:rsidP="00EF3662">
      <w:pPr>
        <w:jc w:val="both"/>
        <w:rPr>
          <w:rFonts w:ascii="Sylfaen" w:hAnsi="Sylfaen"/>
          <w:sz w:val="20"/>
          <w:vertAlign w:val="superscript"/>
          <w:lang w:val="hy-AM"/>
        </w:rPr>
      </w:pPr>
      <w:r w:rsidRPr="00220F38">
        <w:rPr>
          <w:rFonts w:ascii="Sylfaen" w:hAnsi="Sylfaen"/>
          <w:sz w:val="20"/>
          <w:vertAlign w:val="superscript"/>
          <w:lang w:val="hy-AM"/>
        </w:rPr>
        <w:t xml:space="preserve">                                                      մասնակցի անվանումը (ղեկավարի պաշտոնը, անուն ազգանունը)                                                       ստորագրությունը</w:t>
      </w:r>
      <w:r w:rsidRPr="00220F38">
        <w:rPr>
          <w:rFonts w:ascii="Sylfaen" w:hAnsi="Sylfaen"/>
          <w:sz w:val="20"/>
          <w:vertAlign w:val="superscript"/>
          <w:lang w:val="hy-AM"/>
        </w:rPr>
        <w:tab/>
      </w:r>
    </w:p>
    <w:p w:rsidR="00B2572B" w:rsidRPr="00220F38" w:rsidRDefault="00B2572B" w:rsidP="00EF3662">
      <w:pPr>
        <w:jc w:val="right"/>
        <w:rPr>
          <w:rFonts w:ascii="Sylfaen" w:hAnsi="Sylfaen"/>
          <w:sz w:val="20"/>
          <w:lang w:val="hy-AM"/>
        </w:rPr>
      </w:pPr>
    </w:p>
    <w:p w:rsidR="00B2572B" w:rsidRPr="00220F38" w:rsidRDefault="00B2572B" w:rsidP="00EF3662">
      <w:pPr>
        <w:jc w:val="right"/>
        <w:rPr>
          <w:rFonts w:ascii="Sylfaen" w:hAnsi="Sylfaen"/>
          <w:sz w:val="20"/>
          <w:lang w:val="hy-AM"/>
        </w:rPr>
      </w:pPr>
      <w:r w:rsidRPr="00220F38">
        <w:rPr>
          <w:rFonts w:ascii="Sylfaen" w:hAnsi="Sylfaen"/>
          <w:sz w:val="20"/>
          <w:lang w:val="hy-AM"/>
        </w:rPr>
        <w:t>Կ. Տ.</w:t>
      </w:r>
      <w:r w:rsidRPr="00220F38">
        <w:rPr>
          <w:rStyle w:val="af6"/>
          <w:rFonts w:ascii="Sylfaen" w:hAnsi="Sylfaen"/>
          <w:color w:val="FFFFFF"/>
          <w:sz w:val="20"/>
          <w:lang w:val="hy-AM"/>
        </w:rPr>
        <w:footnoteReference w:id="5"/>
      </w:r>
      <w:r w:rsidRPr="00220F38">
        <w:rPr>
          <w:rFonts w:ascii="Sylfaen" w:hAnsi="Sylfaen"/>
          <w:sz w:val="20"/>
          <w:lang w:val="hy-AM"/>
        </w:rPr>
        <w:tab/>
      </w:r>
      <w:r w:rsidRPr="00220F38">
        <w:rPr>
          <w:rFonts w:ascii="Sylfaen" w:hAnsi="Sylfaen"/>
          <w:sz w:val="20"/>
          <w:lang w:val="hy-AM"/>
        </w:rPr>
        <w:tab/>
      </w:r>
    </w:p>
    <w:p w:rsidR="00B2572B" w:rsidRPr="00220F38" w:rsidRDefault="00B2572B" w:rsidP="00EF3662">
      <w:pPr>
        <w:rPr>
          <w:rFonts w:ascii="Sylfaen" w:hAnsi="Sylfaen" w:cs="Sylfaen"/>
          <w:i/>
          <w:sz w:val="16"/>
          <w:szCs w:val="16"/>
          <w:lang w:val="hy-AM" w:eastAsia="ru-RU"/>
        </w:rPr>
      </w:pPr>
    </w:p>
    <w:p w:rsidR="00B2572B" w:rsidRPr="00220F38" w:rsidRDefault="00B2572B" w:rsidP="00EF3662">
      <w:pPr>
        <w:rPr>
          <w:rFonts w:ascii="Sylfaen" w:hAnsi="Sylfaen" w:cs="Sylfaen"/>
          <w:i/>
          <w:sz w:val="16"/>
          <w:szCs w:val="16"/>
          <w:lang w:val="hy-AM" w:eastAsia="ru-RU"/>
        </w:rPr>
      </w:pPr>
    </w:p>
    <w:p w:rsidR="00B2572B" w:rsidRPr="00220F38" w:rsidRDefault="00B2572B" w:rsidP="00EF3662">
      <w:pPr>
        <w:rPr>
          <w:rFonts w:ascii="Sylfaen" w:hAnsi="Sylfaen" w:cs="Sylfaen"/>
          <w:i/>
          <w:sz w:val="16"/>
          <w:szCs w:val="16"/>
          <w:lang w:val="hy-AM" w:eastAsia="ru-RU"/>
        </w:rPr>
      </w:pPr>
    </w:p>
    <w:p w:rsidR="00B2572B" w:rsidRPr="00220F38" w:rsidRDefault="00B2572B" w:rsidP="00EF3662">
      <w:pPr>
        <w:rPr>
          <w:rFonts w:ascii="Sylfaen" w:hAnsi="Sylfaen" w:cs="Sylfaen"/>
          <w:i/>
          <w:sz w:val="16"/>
          <w:szCs w:val="16"/>
          <w:lang w:val="hy-AM" w:eastAsia="ru-RU"/>
        </w:rPr>
      </w:pPr>
    </w:p>
    <w:p w:rsidR="00833124" w:rsidRPr="00064ADD" w:rsidRDefault="00833124" w:rsidP="00833124">
      <w:pPr>
        <w:rPr>
          <w:rFonts w:ascii="GHEA Grapalat" w:hAnsi="GHEA Grapalat" w:cs="Sylfaen"/>
          <w:i/>
          <w:sz w:val="16"/>
          <w:szCs w:val="16"/>
          <w:lang w:val="hy-AM" w:eastAsia="ru-RU"/>
        </w:rPr>
      </w:pPr>
    </w:p>
    <w:p w:rsidR="00833124" w:rsidRPr="00886C43" w:rsidRDefault="00833124" w:rsidP="00833124">
      <w:pPr>
        <w:rPr>
          <w:rFonts w:ascii="GHEA Grapalat" w:hAnsi="GHEA Grapalat"/>
          <w:b/>
          <w:bCs/>
          <w:sz w:val="20"/>
          <w:szCs w:val="20"/>
          <w:highlight w:val="yellow"/>
          <w:lang w:val="hy-AM"/>
        </w:rPr>
      </w:pPr>
      <w:r>
        <w:rPr>
          <w:rFonts w:ascii="GHEA Grapalat" w:hAnsi="GHEA Grapalat"/>
          <w:b/>
          <w:bCs/>
          <w:sz w:val="20"/>
          <w:szCs w:val="20"/>
          <w:highlight w:val="yellow"/>
          <w:lang w:val="hy-AM"/>
        </w:rPr>
        <w:t>Պայմանագիրը կնքվելու է</w:t>
      </w:r>
      <w:r w:rsidRPr="004A6233">
        <w:rPr>
          <w:rFonts w:ascii="GHEA Grapalat" w:hAnsi="GHEA Grapalat"/>
          <w:b/>
          <w:bCs/>
          <w:sz w:val="20"/>
          <w:szCs w:val="20"/>
          <w:highlight w:val="yellow"/>
          <w:lang w:val="hy-AM"/>
        </w:rPr>
        <w:t xml:space="preserve"> 6</w:t>
      </w:r>
      <w:r>
        <w:rPr>
          <w:rFonts w:ascii="GHEA Grapalat" w:hAnsi="GHEA Grapalat"/>
          <w:b/>
          <w:bCs/>
          <w:sz w:val="20"/>
          <w:szCs w:val="20"/>
          <w:highlight w:val="yellow"/>
          <w:lang w:val="hy-AM"/>
        </w:rPr>
        <w:t>000000 (վեց</w:t>
      </w:r>
      <w:r w:rsidRPr="00886C43">
        <w:rPr>
          <w:rFonts w:ascii="GHEA Grapalat" w:hAnsi="GHEA Grapalat"/>
          <w:b/>
          <w:bCs/>
          <w:sz w:val="20"/>
          <w:szCs w:val="20"/>
          <w:highlight w:val="yellow"/>
          <w:lang w:val="hy-AM"/>
        </w:rPr>
        <w:t xml:space="preserve"> միլիոն) ՀՀ դրամի չափով</w:t>
      </w:r>
    </w:p>
    <w:p w:rsidR="00833124" w:rsidRPr="00886C43" w:rsidRDefault="00833124" w:rsidP="00833124">
      <w:pPr>
        <w:jc w:val="both"/>
        <w:rPr>
          <w:rFonts w:ascii="GHEA Grapalat" w:hAnsi="GHEA Grapalat"/>
          <w:b/>
          <w:bCs/>
          <w:sz w:val="20"/>
          <w:szCs w:val="20"/>
          <w:highlight w:val="yellow"/>
          <w:lang w:val="de-DE"/>
        </w:rPr>
      </w:pPr>
      <w:r w:rsidRPr="008E440C">
        <w:rPr>
          <w:rFonts w:ascii="GHEA Grapalat" w:hAnsi="GHEA Grapalat"/>
          <w:b/>
          <w:bCs/>
          <w:sz w:val="20"/>
          <w:szCs w:val="20"/>
          <w:highlight w:val="yellow"/>
          <w:lang w:val="de-DE"/>
        </w:rPr>
        <w:t xml:space="preserve">     *</w:t>
      </w:r>
      <w:r w:rsidRPr="004A6233">
        <w:rPr>
          <w:rFonts w:ascii="GHEA Grapalat" w:hAnsi="GHEA Grapalat"/>
          <w:b/>
          <w:bCs/>
          <w:sz w:val="20"/>
          <w:szCs w:val="20"/>
          <w:highlight w:val="yellow"/>
          <w:lang w:val="hy-AM"/>
        </w:rPr>
        <w:t>Հայտերիգնահատումըկատարվելուէմիավորգներիհանրագումարով</w:t>
      </w:r>
    </w:p>
    <w:p w:rsidR="00B2572B" w:rsidRPr="00833124" w:rsidRDefault="00B2572B" w:rsidP="00EF3662">
      <w:pPr>
        <w:pStyle w:val="31"/>
        <w:spacing w:line="240" w:lineRule="auto"/>
        <w:jc w:val="right"/>
        <w:rPr>
          <w:rFonts w:ascii="Sylfaen" w:hAnsi="Sylfaen"/>
          <w:i/>
          <w:lang w:val="de-DE"/>
        </w:rPr>
      </w:pPr>
    </w:p>
    <w:p w:rsidR="00B2572B" w:rsidRPr="00220F38" w:rsidRDefault="00B2572B" w:rsidP="00EF3662">
      <w:pPr>
        <w:pStyle w:val="31"/>
        <w:spacing w:line="240" w:lineRule="auto"/>
        <w:jc w:val="right"/>
        <w:rPr>
          <w:rFonts w:ascii="Sylfaen" w:hAnsi="Sylfaen"/>
          <w:i/>
          <w:lang w:val="hy-AM"/>
        </w:rPr>
      </w:pPr>
    </w:p>
    <w:p w:rsidR="00B2572B" w:rsidRPr="00220F38" w:rsidRDefault="00B2572B" w:rsidP="00EF3662">
      <w:pPr>
        <w:pStyle w:val="31"/>
        <w:spacing w:line="240" w:lineRule="auto"/>
        <w:jc w:val="right"/>
        <w:rPr>
          <w:rFonts w:ascii="Sylfaen" w:hAnsi="Sylfaen"/>
          <w:i/>
          <w:lang w:val="hy-AM"/>
        </w:rPr>
      </w:pPr>
    </w:p>
    <w:p w:rsidR="00B2572B" w:rsidRPr="00220F38" w:rsidRDefault="00B2572B" w:rsidP="00EF3662">
      <w:pPr>
        <w:pStyle w:val="31"/>
        <w:spacing w:line="240" w:lineRule="auto"/>
        <w:jc w:val="right"/>
        <w:rPr>
          <w:rFonts w:ascii="Sylfaen" w:hAnsi="Sylfaen"/>
          <w:i/>
          <w:lang w:val="es-ES" w:eastAsia="ru-RU"/>
        </w:rPr>
      </w:pPr>
    </w:p>
    <w:p w:rsidR="000B1088" w:rsidRPr="00220F38" w:rsidDel="000B1088" w:rsidRDefault="00B2572B" w:rsidP="000B1088">
      <w:pPr>
        <w:pStyle w:val="31"/>
        <w:spacing w:line="240" w:lineRule="auto"/>
        <w:jc w:val="right"/>
        <w:rPr>
          <w:rFonts w:ascii="Sylfaen" w:hAnsi="Sylfaen"/>
          <w:i/>
          <w:lang w:val="es-ES" w:eastAsia="ru-RU"/>
        </w:rPr>
      </w:pPr>
      <w:r w:rsidRPr="00220F38">
        <w:rPr>
          <w:rFonts w:ascii="Sylfaen" w:hAnsi="Sylfaen"/>
          <w:i/>
          <w:lang w:val="es-ES" w:eastAsia="ru-RU"/>
        </w:rPr>
        <w:br w:type="page"/>
      </w:r>
    </w:p>
    <w:p w:rsidR="007862B1" w:rsidRPr="00220F38" w:rsidRDefault="007862B1" w:rsidP="00764040">
      <w:pPr>
        <w:pStyle w:val="31"/>
        <w:spacing w:line="240" w:lineRule="auto"/>
        <w:jc w:val="right"/>
        <w:rPr>
          <w:rFonts w:ascii="Sylfaen" w:hAnsi="Sylfaen" w:cs="Arial"/>
          <w:b/>
          <w:lang w:val="hy-AM"/>
        </w:rPr>
      </w:pPr>
      <w:r w:rsidRPr="00220F38">
        <w:rPr>
          <w:rFonts w:ascii="Sylfaen" w:hAnsi="Sylfaen" w:cs="Sylfaen"/>
          <w:b/>
          <w:lang w:val="hy-AM"/>
        </w:rPr>
        <w:lastRenderedPageBreak/>
        <w:t>Հավելված</w:t>
      </w:r>
      <w:r w:rsidRPr="00220F38">
        <w:rPr>
          <w:rFonts w:ascii="Sylfaen" w:hAnsi="Sylfaen" w:cs="Arial"/>
          <w:b/>
          <w:lang w:val="hy-AM"/>
        </w:rPr>
        <w:t xml:space="preserve"> 4.</w:t>
      </w:r>
      <w:r w:rsidR="000E3D8B" w:rsidRPr="00220F38">
        <w:rPr>
          <w:rFonts w:ascii="Sylfaen" w:hAnsi="Sylfaen" w:cs="Arial"/>
          <w:b/>
          <w:lang w:val="hy-AM"/>
        </w:rPr>
        <w:t>2</w:t>
      </w:r>
    </w:p>
    <w:p w:rsidR="007862B1" w:rsidRPr="00220F38" w:rsidRDefault="00220F38" w:rsidP="007862B1">
      <w:pPr>
        <w:pStyle w:val="31"/>
        <w:spacing w:line="240" w:lineRule="auto"/>
        <w:jc w:val="right"/>
        <w:rPr>
          <w:rFonts w:ascii="Sylfaen" w:hAnsi="Sylfaen" w:cs="Arial"/>
          <w:b/>
          <w:lang w:val="hy-AM"/>
        </w:rPr>
      </w:pPr>
      <w:r>
        <w:rPr>
          <w:rFonts w:ascii="Sylfaen" w:hAnsi="Sylfaen" w:cs="Sylfaen"/>
          <w:b/>
          <w:lang w:val="hy-AM"/>
        </w:rPr>
        <w:t>ԿՄԳԿՏ-ԳՀԾՁԲ-25/9</w:t>
      </w:r>
      <w:r w:rsidR="007862B1" w:rsidRPr="00220F38">
        <w:rPr>
          <w:rFonts w:ascii="Sylfaen" w:hAnsi="Sylfaen" w:cs="Sylfaen"/>
          <w:b/>
          <w:lang w:val="hy-AM"/>
        </w:rPr>
        <w:t>ծածկագրով</w:t>
      </w:r>
    </w:p>
    <w:p w:rsidR="007862B1" w:rsidRPr="00220F38" w:rsidRDefault="00123664" w:rsidP="007862B1">
      <w:pPr>
        <w:pStyle w:val="31"/>
        <w:spacing w:line="240" w:lineRule="auto"/>
        <w:jc w:val="right"/>
        <w:rPr>
          <w:rFonts w:ascii="Sylfaen" w:hAnsi="Sylfaen" w:cs="Sylfaen"/>
          <w:b/>
          <w:lang w:val="hy-AM"/>
        </w:rPr>
      </w:pPr>
      <w:r w:rsidRPr="00220F38">
        <w:rPr>
          <w:rFonts w:ascii="Sylfaen" w:hAnsi="Sylfaen" w:cs="Sylfaen"/>
          <w:b/>
          <w:lang w:val="hy-AM"/>
        </w:rPr>
        <w:t>գնանշման հարցման</w:t>
      </w:r>
      <w:r w:rsidR="007862B1" w:rsidRPr="00220F38">
        <w:rPr>
          <w:rFonts w:ascii="Sylfaen" w:hAnsi="Sylfaen" w:cs="Sylfaen"/>
          <w:b/>
          <w:lang w:val="hy-AM"/>
        </w:rPr>
        <w:t>հրավերի</w:t>
      </w:r>
    </w:p>
    <w:p w:rsidR="007862B1" w:rsidRPr="00220F38" w:rsidRDefault="007862B1" w:rsidP="007862B1">
      <w:pPr>
        <w:pStyle w:val="31"/>
        <w:spacing w:line="240" w:lineRule="auto"/>
        <w:jc w:val="right"/>
        <w:rPr>
          <w:rFonts w:ascii="Sylfaen" w:hAnsi="Sylfaen" w:cs="Sylfaen"/>
          <w:b/>
          <w:lang w:val="hy-AM"/>
        </w:rPr>
      </w:pPr>
    </w:p>
    <w:p w:rsidR="007862B1" w:rsidRPr="00220F38" w:rsidRDefault="007862B1" w:rsidP="007862B1">
      <w:pPr>
        <w:jc w:val="center"/>
        <w:rPr>
          <w:rFonts w:ascii="Sylfaen" w:hAnsi="Sylfaen" w:cs="GHEA Grapalat"/>
          <w:b/>
          <w:sz w:val="20"/>
          <w:szCs w:val="20"/>
          <w:lang w:val="hy-AM"/>
        </w:rPr>
      </w:pPr>
      <w:r w:rsidRPr="00220F38">
        <w:rPr>
          <w:rFonts w:ascii="Sylfaen" w:hAnsi="Sylfaen" w:cs="GHEA Grapalat"/>
          <w:b/>
          <w:sz w:val="20"/>
          <w:szCs w:val="20"/>
          <w:lang w:val="hy-AM"/>
        </w:rPr>
        <w:t xml:space="preserve">ՏՈւԺԱՆՔԻ ՄԱՍԻՆ ՀԱՄԱՁԱՅՆԱԳԻՐ </w:t>
      </w:r>
    </w:p>
    <w:p w:rsidR="00631658" w:rsidRPr="00220F38" w:rsidRDefault="00631658" w:rsidP="007862B1">
      <w:pPr>
        <w:jc w:val="center"/>
        <w:rPr>
          <w:rFonts w:ascii="Sylfaen" w:hAnsi="Sylfaen" w:cs="GHEA Grapalat"/>
          <w:b/>
          <w:sz w:val="20"/>
          <w:szCs w:val="20"/>
          <w:lang w:val="hy-AM"/>
        </w:rPr>
      </w:pPr>
      <w:r w:rsidRPr="00220F38">
        <w:rPr>
          <w:rFonts w:ascii="Sylfaen" w:hAnsi="Sylfaen" w:cs="GHEA Grapalat"/>
          <w:b/>
          <w:sz w:val="18"/>
          <w:szCs w:val="18"/>
          <w:lang w:val="hy-AM"/>
        </w:rPr>
        <w:t xml:space="preserve">         (</w:t>
      </w:r>
      <w:r w:rsidR="001C7C1A" w:rsidRPr="00220F38">
        <w:rPr>
          <w:rFonts w:ascii="Sylfaen" w:hAnsi="Sylfaen" w:cs="GHEA Grapalat"/>
          <w:b/>
          <w:sz w:val="18"/>
          <w:szCs w:val="18"/>
          <w:lang w:val="hy-AM"/>
        </w:rPr>
        <w:t xml:space="preserve">որակավորման </w:t>
      </w:r>
      <w:r w:rsidRPr="00220F38">
        <w:rPr>
          <w:rFonts w:ascii="Sylfaen" w:hAnsi="Sylfaen" w:cs="GHEA Grapalat"/>
          <w:b/>
          <w:sz w:val="18"/>
          <w:szCs w:val="18"/>
          <w:lang w:val="hy-AM"/>
        </w:rPr>
        <w:t>ապահովում)</w:t>
      </w:r>
    </w:p>
    <w:p w:rsidR="007862B1" w:rsidRPr="00220F38" w:rsidRDefault="007862B1" w:rsidP="007862B1">
      <w:pPr>
        <w:rPr>
          <w:rFonts w:ascii="Sylfaen" w:hAnsi="Sylfaen" w:cs="GHEA Grapalat"/>
          <w:b/>
          <w:sz w:val="20"/>
          <w:szCs w:val="20"/>
          <w:lang w:val="hy-AM"/>
        </w:rPr>
      </w:pPr>
    </w:p>
    <w:p w:rsidR="007862B1" w:rsidRPr="00220F38" w:rsidRDefault="00EE336E" w:rsidP="007862B1">
      <w:pPr>
        <w:rPr>
          <w:rFonts w:ascii="Sylfaen" w:hAnsi="Sylfaen" w:cs="GHEA Grapalat"/>
          <w:sz w:val="20"/>
          <w:szCs w:val="20"/>
          <w:lang w:val="hy-AM"/>
        </w:rPr>
      </w:pPr>
      <w:r w:rsidRPr="00220F38">
        <w:rPr>
          <w:rFonts w:ascii="Sylfaen" w:hAnsi="Sylfaen" w:cs="GHEA Grapalat"/>
          <w:sz w:val="20"/>
          <w:szCs w:val="20"/>
          <w:lang w:val="hy-AM"/>
        </w:rPr>
        <w:t>հ. Գառնի</w:t>
      </w:r>
      <w:r w:rsidR="007862B1" w:rsidRPr="00220F38">
        <w:rPr>
          <w:rFonts w:ascii="Sylfaen" w:hAnsi="Sylfaen" w:cs="GHEA Grapalat"/>
          <w:sz w:val="20"/>
          <w:szCs w:val="20"/>
          <w:lang w:val="hy-AM"/>
        </w:rPr>
        <w:tab/>
      </w:r>
      <w:r w:rsidR="007862B1" w:rsidRPr="00220F38">
        <w:rPr>
          <w:rFonts w:ascii="Sylfaen" w:hAnsi="Sylfaen" w:cs="GHEA Grapalat"/>
          <w:sz w:val="20"/>
          <w:szCs w:val="20"/>
          <w:lang w:val="hy-AM"/>
        </w:rPr>
        <w:tab/>
      </w:r>
      <w:r w:rsidR="007862B1" w:rsidRPr="00220F38">
        <w:rPr>
          <w:rFonts w:ascii="Sylfaen" w:hAnsi="Sylfaen" w:cs="GHEA Grapalat"/>
          <w:sz w:val="20"/>
          <w:szCs w:val="20"/>
          <w:lang w:val="hy-AM"/>
        </w:rPr>
        <w:tab/>
      </w:r>
      <w:r w:rsidR="007862B1" w:rsidRPr="00220F38">
        <w:rPr>
          <w:rFonts w:ascii="Sylfaen" w:hAnsi="Sylfaen" w:cs="GHEA Grapalat"/>
          <w:sz w:val="20"/>
          <w:szCs w:val="20"/>
          <w:lang w:val="hy-AM"/>
        </w:rPr>
        <w:tab/>
      </w:r>
      <w:r w:rsidR="007862B1" w:rsidRPr="00220F38">
        <w:rPr>
          <w:rFonts w:ascii="Sylfaen" w:hAnsi="Sylfaen" w:cs="GHEA Grapalat"/>
          <w:sz w:val="20"/>
          <w:szCs w:val="20"/>
          <w:lang w:val="hy-AM"/>
        </w:rPr>
        <w:tab/>
      </w:r>
      <w:r w:rsidR="007862B1" w:rsidRPr="00220F38">
        <w:rPr>
          <w:rFonts w:ascii="Sylfaen" w:hAnsi="Sylfaen" w:cs="GHEA Grapalat"/>
          <w:sz w:val="20"/>
          <w:szCs w:val="20"/>
          <w:lang w:val="hy-AM"/>
        </w:rPr>
        <w:tab/>
      </w:r>
      <w:r w:rsidR="007862B1" w:rsidRPr="00220F38">
        <w:rPr>
          <w:rFonts w:ascii="Sylfaen" w:hAnsi="Sylfaen"/>
          <w:sz w:val="20"/>
          <w:szCs w:val="20"/>
          <w:lang w:val="hy-AM"/>
        </w:rPr>
        <w:t>«»</w:t>
      </w:r>
      <w:r w:rsidR="007862B1" w:rsidRPr="00220F38">
        <w:rPr>
          <w:rFonts w:ascii="Sylfaen" w:hAnsi="Sylfaen" w:cs="GHEA Grapalat"/>
          <w:sz w:val="20"/>
          <w:szCs w:val="20"/>
          <w:u w:val="single"/>
          <w:lang w:val="hy-AM"/>
        </w:rPr>
        <w:tab/>
      </w:r>
      <w:r w:rsidR="007862B1" w:rsidRPr="00220F38">
        <w:rPr>
          <w:rFonts w:ascii="Sylfaen" w:hAnsi="Sylfaen" w:cs="GHEA Grapalat"/>
          <w:sz w:val="20"/>
          <w:szCs w:val="20"/>
          <w:u w:val="single"/>
          <w:lang w:val="hy-AM"/>
        </w:rPr>
        <w:tab/>
      </w:r>
      <w:r w:rsidR="007862B1" w:rsidRPr="00220F38">
        <w:rPr>
          <w:rFonts w:ascii="Sylfaen" w:hAnsi="Sylfaen" w:cs="GHEA Grapalat"/>
          <w:sz w:val="20"/>
          <w:szCs w:val="20"/>
          <w:u w:val="single"/>
          <w:lang w:val="hy-AM"/>
        </w:rPr>
        <w:tab/>
      </w:r>
      <w:r w:rsidR="007862B1" w:rsidRPr="00220F38">
        <w:rPr>
          <w:rFonts w:ascii="Sylfaen" w:hAnsi="Sylfaen" w:cs="GHEA Grapalat"/>
          <w:sz w:val="20"/>
          <w:szCs w:val="20"/>
          <w:lang w:val="hy-AM"/>
        </w:rPr>
        <w:t xml:space="preserve"> 20   թ.**</w:t>
      </w:r>
    </w:p>
    <w:p w:rsidR="007862B1" w:rsidRPr="00220F38" w:rsidRDefault="007862B1" w:rsidP="007862B1">
      <w:pPr>
        <w:rPr>
          <w:rFonts w:ascii="Sylfaen" w:hAnsi="Sylfaen" w:cs="GHEA Grapalat"/>
          <w:sz w:val="20"/>
          <w:szCs w:val="20"/>
          <w:lang w:val="hy-AM"/>
        </w:rPr>
      </w:pPr>
    </w:p>
    <w:p w:rsidR="007862B1" w:rsidRPr="00220F38" w:rsidRDefault="007862B1" w:rsidP="007862B1">
      <w:pPr>
        <w:jc w:val="both"/>
        <w:rPr>
          <w:rFonts w:ascii="Sylfaen" w:hAnsi="Sylfaen" w:cs="GHEA Grapalat"/>
          <w:sz w:val="20"/>
          <w:szCs w:val="20"/>
          <w:u w:val="single"/>
          <w:vertAlign w:val="subscript"/>
          <w:lang w:val="hy-AM"/>
        </w:rPr>
      </w:pPr>
      <w:r w:rsidRPr="00220F38">
        <w:rPr>
          <w:rFonts w:ascii="Sylfaen" w:hAnsi="Sylfaen" w:cs="GHEA Grapalat"/>
          <w:sz w:val="20"/>
          <w:szCs w:val="20"/>
          <w:u w:val="single"/>
          <w:vertAlign w:val="subscript"/>
          <w:lang w:val="hy-AM"/>
        </w:rPr>
        <w:tab/>
      </w:r>
      <w:r w:rsidRPr="00220F38">
        <w:rPr>
          <w:rFonts w:ascii="Sylfaen" w:hAnsi="Sylfaen" w:cs="GHEA Grapalat"/>
          <w:sz w:val="20"/>
          <w:szCs w:val="20"/>
          <w:u w:val="single"/>
          <w:vertAlign w:val="subscript"/>
          <w:lang w:val="hy-AM"/>
        </w:rPr>
        <w:tab/>
      </w:r>
      <w:r w:rsidRPr="00220F38">
        <w:rPr>
          <w:rFonts w:ascii="Sylfaen" w:hAnsi="Sylfaen" w:cs="GHEA Grapalat"/>
          <w:sz w:val="20"/>
          <w:szCs w:val="20"/>
          <w:u w:val="single"/>
          <w:vertAlign w:val="subscript"/>
          <w:lang w:val="hy-AM"/>
        </w:rPr>
        <w:tab/>
      </w:r>
      <w:r w:rsidRPr="00220F38">
        <w:rPr>
          <w:rFonts w:ascii="Sylfaen" w:hAnsi="Sylfaen" w:cs="GHEA Grapalat"/>
          <w:sz w:val="20"/>
          <w:szCs w:val="20"/>
          <w:vertAlign w:val="subscript"/>
          <w:lang w:val="hy-AM"/>
        </w:rPr>
        <w:t xml:space="preserve">, </w:t>
      </w:r>
      <w:r w:rsidRPr="00220F38">
        <w:rPr>
          <w:rFonts w:ascii="Sylfaen" w:hAnsi="Sylfaen" w:cs="GHEA Grapalat"/>
          <w:sz w:val="20"/>
          <w:szCs w:val="20"/>
          <w:lang w:val="hy-AM"/>
        </w:rPr>
        <w:t xml:space="preserve">ի դեմս Ընկերության տնօրեն </w:t>
      </w: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p>
    <w:p w:rsidR="007862B1" w:rsidRPr="00220F38" w:rsidRDefault="007862B1" w:rsidP="007862B1">
      <w:pPr>
        <w:jc w:val="both"/>
        <w:rPr>
          <w:rFonts w:ascii="Sylfaen" w:hAnsi="Sylfaen" w:cs="GHEA Grapalat"/>
          <w:sz w:val="20"/>
          <w:szCs w:val="20"/>
          <w:lang w:val="hy-AM"/>
        </w:rPr>
      </w:pPr>
      <w:r w:rsidRPr="00220F38">
        <w:rPr>
          <w:rFonts w:ascii="Sylfaen" w:hAnsi="Sylfaen"/>
          <w:sz w:val="20"/>
          <w:szCs w:val="20"/>
          <w:vertAlign w:val="superscript"/>
          <w:lang w:val="hy-AM"/>
        </w:rPr>
        <w:t xml:space="preserve">       Ընկերության անվանումը</w:t>
      </w:r>
      <w:r w:rsidRPr="00220F38">
        <w:rPr>
          <w:rFonts w:ascii="Sylfaen" w:hAnsi="Sylfaen" w:cs="GHEA Grapalat"/>
          <w:sz w:val="20"/>
          <w:szCs w:val="20"/>
          <w:vertAlign w:val="subscript"/>
          <w:lang w:val="hy-AM"/>
        </w:rPr>
        <w:tab/>
      </w:r>
      <w:r w:rsidRPr="00220F38">
        <w:rPr>
          <w:rFonts w:ascii="Sylfaen" w:hAnsi="Sylfaen" w:cs="GHEA Grapalat"/>
          <w:sz w:val="20"/>
          <w:szCs w:val="20"/>
          <w:vertAlign w:val="subscript"/>
          <w:lang w:val="hy-AM"/>
        </w:rPr>
        <w:tab/>
      </w:r>
      <w:r w:rsidRPr="00220F38">
        <w:rPr>
          <w:rFonts w:ascii="Sylfaen" w:hAnsi="Sylfaen" w:cs="GHEA Grapalat"/>
          <w:sz w:val="20"/>
          <w:szCs w:val="20"/>
          <w:vertAlign w:val="subscript"/>
          <w:lang w:val="hy-AM"/>
        </w:rPr>
        <w:tab/>
      </w:r>
      <w:r w:rsidRPr="00220F38">
        <w:rPr>
          <w:rFonts w:ascii="Sylfaen" w:hAnsi="Sylfaen" w:cs="GHEA Grapalat"/>
          <w:sz w:val="20"/>
          <w:szCs w:val="20"/>
          <w:vertAlign w:val="subscript"/>
          <w:lang w:val="hy-AM"/>
        </w:rPr>
        <w:tab/>
      </w:r>
      <w:r w:rsidRPr="00220F38">
        <w:rPr>
          <w:rFonts w:ascii="Sylfaen" w:hAnsi="Sylfaen" w:cs="GHEA Grapalat"/>
          <w:sz w:val="20"/>
          <w:szCs w:val="20"/>
          <w:vertAlign w:val="subscript"/>
          <w:lang w:val="hy-AM"/>
        </w:rPr>
        <w:tab/>
      </w:r>
      <w:r w:rsidRPr="00220F38">
        <w:rPr>
          <w:rFonts w:ascii="Sylfaen" w:hAnsi="Sylfaen"/>
          <w:sz w:val="20"/>
          <w:szCs w:val="20"/>
          <w:vertAlign w:val="superscript"/>
          <w:lang w:val="hy-AM"/>
        </w:rPr>
        <w:t>Ընկերության տնօրենի անուն ազգանունը, անձնագրային տվյալները</w:t>
      </w:r>
      <w:r w:rsidRPr="00220F38">
        <w:rPr>
          <w:rFonts w:ascii="Sylfaen" w:hAnsi="Sylfaen" w:cs="GHEA Grapalat"/>
          <w:sz w:val="20"/>
          <w:szCs w:val="20"/>
          <w:vertAlign w:val="subscript"/>
          <w:lang w:val="hy-AM"/>
        </w:rPr>
        <w:t xml:space="preserve">, </w:t>
      </w:r>
      <w:r w:rsidRPr="00220F38">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220F38" w:rsidRDefault="007862B1" w:rsidP="007862B1">
      <w:pPr>
        <w:ind w:firstLine="708"/>
        <w:jc w:val="both"/>
        <w:rPr>
          <w:rFonts w:ascii="Sylfaen" w:hAnsi="Sylfaen" w:cs="GHEA Grapalat"/>
          <w:sz w:val="20"/>
          <w:szCs w:val="20"/>
          <w:lang w:val="hy-AM"/>
        </w:rPr>
      </w:pPr>
    </w:p>
    <w:p w:rsidR="007862B1" w:rsidRPr="00220F38" w:rsidRDefault="007862B1" w:rsidP="007862B1">
      <w:pPr>
        <w:numPr>
          <w:ilvl w:val="0"/>
          <w:numId w:val="6"/>
        </w:numPr>
        <w:jc w:val="center"/>
        <w:rPr>
          <w:rFonts w:ascii="Sylfaen" w:hAnsi="Sylfaen" w:cs="GHEA Grapalat"/>
          <w:b/>
          <w:bCs/>
          <w:sz w:val="20"/>
          <w:szCs w:val="20"/>
          <w:lang w:val="pt-BR"/>
        </w:rPr>
      </w:pPr>
      <w:r w:rsidRPr="00220F38">
        <w:rPr>
          <w:rFonts w:ascii="Sylfaen" w:hAnsi="Sylfaen" w:cs="GHEA Grapalat"/>
          <w:b/>
          <w:sz w:val="20"/>
          <w:szCs w:val="20"/>
          <w:lang w:val="hy-AM"/>
        </w:rPr>
        <w:t xml:space="preserve"> Հ</w:t>
      </w:r>
      <w:r w:rsidRPr="00220F38">
        <w:rPr>
          <w:rFonts w:ascii="Sylfaen" w:hAnsi="Sylfaen" w:cs="GHEA Grapalat"/>
          <w:b/>
          <w:sz w:val="20"/>
          <w:szCs w:val="20"/>
        </w:rPr>
        <w:t>ամաձայնության առարկան</w:t>
      </w:r>
    </w:p>
    <w:p w:rsidR="007862B1" w:rsidRPr="00220F38" w:rsidRDefault="007862B1" w:rsidP="007862B1">
      <w:pPr>
        <w:jc w:val="both"/>
        <w:rPr>
          <w:rFonts w:ascii="Sylfaen" w:hAnsi="Sylfaen" w:cs="GHEA Grapalat"/>
          <w:b/>
          <w:bCs/>
          <w:sz w:val="20"/>
          <w:szCs w:val="20"/>
          <w:lang w:val="pt-BR"/>
        </w:rPr>
      </w:pPr>
      <w:r w:rsidRPr="00220F38">
        <w:rPr>
          <w:rFonts w:ascii="Sylfaen" w:hAnsi="Sylfaen" w:cs="GHEA Grapalat"/>
          <w:sz w:val="20"/>
          <w:szCs w:val="20"/>
          <w:lang w:val="pt-BR"/>
        </w:rPr>
        <w:tab/>
      </w:r>
      <w:r w:rsidRPr="00220F38">
        <w:rPr>
          <w:rFonts w:ascii="Sylfaen" w:hAnsi="Sylfaen" w:cs="GHEA Grapalat"/>
          <w:sz w:val="20"/>
          <w:szCs w:val="20"/>
          <w:lang w:val="pt-BR"/>
        </w:rPr>
        <w:tab/>
      </w:r>
    </w:p>
    <w:p w:rsidR="00E0274A" w:rsidRPr="00220F38" w:rsidRDefault="00E0274A" w:rsidP="00E0274A">
      <w:pPr>
        <w:ind w:firstLine="450"/>
        <w:jc w:val="both"/>
        <w:rPr>
          <w:rFonts w:ascii="Sylfaen" w:hAnsi="Sylfaen" w:cs="GHEA Grapalat"/>
          <w:sz w:val="20"/>
          <w:szCs w:val="20"/>
          <w:lang w:val="pt-BR"/>
        </w:rPr>
      </w:pPr>
      <w:r w:rsidRPr="00220F38">
        <w:rPr>
          <w:rFonts w:ascii="Sylfaen" w:hAnsi="Sylfaen" w:cs="GHEA Grapalat"/>
          <w:sz w:val="20"/>
          <w:szCs w:val="20"/>
          <w:lang w:val="pt-BR"/>
        </w:rPr>
        <w:t>1.1 Ընկերությունը մասնակցում է Հ</w:t>
      </w:r>
      <w:r w:rsidR="0036761C" w:rsidRPr="00220F38">
        <w:rPr>
          <w:rFonts w:ascii="Sylfaen" w:hAnsi="Sylfaen" w:cs="GHEA Grapalat"/>
          <w:sz w:val="20"/>
          <w:szCs w:val="20"/>
          <w:lang w:val="pt-BR"/>
        </w:rPr>
        <w:t>Հ</w:t>
      </w:r>
      <w:r w:rsidR="0013142D" w:rsidRPr="00220F38">
        <w:rPr>
          <w:rFonts w:ascii="Sylfaen" w:hAnsi="Sylfaen" w:cs="GHEA Grapalat"/>
          <w:sz w:val="20"/>
          <w:szCs w:val="20"/>
          <w:lang w:val="pt-BR"/>
        </w:rPr>
        <w:t>Կոտայք</w:t>
      </w:r>
      <w:r w:rsidRPr="00220F38">
        <w:rPr>
          <w:rFonts w:ascii="Sylfaen" w:hAnsi="Sylfaen" w:cs="GHEA Grapalat"/>
          <w:sz w:val="20"/>
          <w:szCs w:val="20"/>
          <w:lang w:val="pt-BR"/>
        </w:rPr>
        <w:t>ի մարզի</w:t>
      </w:r>
      <w:r w:rsidR="00B324F3" w:rsidRPr="00220F38">
        <w:rPr>
          <w:rFonts w:ascii="Sylfaen" w:hAnsi="Sylfaen" w:cs="GHEA Grapalat"/>
          <w:sz w:val="20"/>
          <w:szCs w:val="20"/>
          <w:lang w:val="pt-BR"/>
        </w:rPr>
        <w:t xml:space="preserve"> «</w:t>
      </w:r>
      <w:r w:rsidR="00FC5FEE" w:rsidRPr="00220F38">
        <w:rPr>
          <w:rFonts w:ascii="Sylfaen" w:hAnsi="Sylfaen" w:cs="GHEA Grapalat"/>
          <w:sz w:val="20"/>
          <w:szCs w:val="20"/>
          <w:lang w:val="pt-BR"/>
        </w:rPr>
        <w:t>Գառնիի կոմունալ տնտեսություն» ՀՈԱԿ</w:t>
      </w:r>
      <w:r w:rsidRPr="00220F38">
        <w:rPr>
          <w:rFonts w:ascii="Sylfaen" w:hAnsi="Sylfaen" w:cs="GHEA Grapalat"/>
          <w:sz w:val="20"/>
          <w:szCs w:val="20"/>
          <w:lang w:val="pt-BR"/>
        </w:rPr>
        <w:t xml:space="preserve">-ը  (այսուհետ` Պատվիրատու) կողմից կազմակերպված` </w:t>
      </w:r>
      <w:r w:rsidR="00220F38">
        <w:rPr>
          <w:rFonts w:ascii="Sylfaen" w:hAnsi="Sylfaen" w:cs="GHEA Grapalat"/>
          <w:sz w:val="20"/>
          <w:szCs w:val="20"/>
          <w:lang w:val="pt-BR"/>
        </w:rPr>
        <w:t>ԿՄԳԿՏ-ԳՀԾՁԲ-25/9</w:t>
      </w:r>
      <w:r w:rsidRPr="00220F38">
        <w:rPr>
          <w:rFonts w:ascii="Sylfaen" w:hAnsi="Sylfaen" w:cs="GHEA Grapalat"/>
          <w:sz w:val="20"/>
          <w:szCs w:val="20"/>
          <w:lang w:val="pt-BR"/>
        </w:rPr>
        <w:t xml:space="preserve"> ծածկագրով գնման ընթացակարգին:</w:t>
      </w:r>
    </w:p>
    <w:p w:rsidR="007862B1" w:rsidRPr="00220F38" w:rsidRDefault="006E35C3" w:rsidP="006E35C3">
      <w:pPr>
        <w:ind w:firstLine="360"/>
        <w:jc w:val="both"/>
        <w:rPr>
          <w:rFonts w:ascii="Sylfaen" w:hAnsi="Sylfaen" w:cs="GHEA Grapalat"/>
          <w:color w:val="5B9BD5"/>
          <w:sz w:val="20"/>
          <w:szCs w:val="20"/>
          <w:lang w:val="hy-AM"/>
        </w:rPr>
      </w:pPr>
      <w:r w:rsidRPr="00220F38">
        <w:rPr>
          <w:rFonts w:ascii="Sylfaen" w:hAnsi="Sylfaen" w:cs="GHEA Grapalat"/>
          <w:sz w:val="20"/>
          <w:szCs w:val="20"/>
          <w:lang w:val="pt-BR"/>
        </w:rPr>
        <w:t>1.</w:t>
      </w:r>
      <w:r w:rsidR="000149F3" w:rsidRPr="00220F38">
        <w:rPr>
          <w:rFonts w:ascii="Sylfaen" w:hAnsi="Sylfaen" w:cs="GHEA Grapalat"/>
          <w:sz w:val="20"/>
          <w:szCs w:val="20"/>
          <w:lang w:val="pt-BR"/>
        </w:rPr>
        <w:t>2</w:t>
      </w:r>
      <w:r w:rsidR="007862B1" w:rsidRPr="00220F38">
        <w:rPr>
          <w:rFonts w:ascii="Sylfaen" w:hAnsi="Sylfaen" w:cs="GHEA Grapalat"/>
          <w:sz w:val="20"/>
          <w:szCs w:val="20"/>
          <w:lang w:val="pt-BR"/>
        </w:rPr>
        <w:t xml:space="preserve">Որպես գնման ընթացակարգի արդյունքում </w:t>
      </w:r>
      <w:r w:rsidRPr="00220F38">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220F38">
        <w:rPr>
          <w:rFonts w:ascii="Sylfaen" w:hAnsi="Sylfaen" w:cs="GHEA Grapalat"/>
          <w:sz w:val="20"/>
          <w:szCs w:val="20"/>
          <w:lang w:val="pt-BR"/>
        </w:rPr>
        <w:t xml:space="preserve">կատարման </w:t>
      </w:r>
      <w:r w:rsidRPr="00220F38">
        <w:rPr>
          <w:rFonts w:ascii="Sylfaen" w:hAnsi="Sylfaen" w:cs="GHEA Grapalat"/>
          <w:sz w:val="20"/>
          <w:szCs w:val="20"/>
          <w:lang w:val="pt-BR"/>
        </w:rPr>
        <w:t xml:space="preserve">համար անհրաժեշտ որակավորման </w:t>
      </w:r>
      <w:r w:rsidR="007862B1" w:rsidRPr="00220F38">
        <w:rPr>
          <w:rFonts w:ascii="Sylfaen" w:hAnsi="Sylfaen" w:cs="GHEA Grapalat"/>
          <w:sz w:val="20"/>
          <w:szCs w:val="20"/>
          <w:lang w:val="pt-BR"/>
        </w:rPr>
        <w:t>ապահովում, Ընկերությունը</w:t>
      </w:r>
      <w:r w:rsidRPr="00220F38">
        <w:rPr>
          <w:rFonts w:ascii="Sylfaen" w:hAnsi="Sylfaen" w:cs="GHEA Grapalat"/>
          <w:sz w:val="20"/>
          <w:szCs w:val="20"/>
          <w:lang w:val="pt-BR"/>
        </w:rPr>
        <w:t xml:space="preserve">, </w:t>
      </w:r>
      <w:r w:rsidR="007862B1" w:rsidRPr="00220F38">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220F38" w:rsidRDefault="000149F3" w:rsidP="000149F3">
      <w:pPr>
        <w:ind w:firstLine="360"/>
        <w:jc w:val="both"/>
        <w:rPr>
          <w:rFonts w:ascii="Sylfaen" w:hAnsi="Sylfaen" w:cs="GHEA Grapalat"/>
          <w:color w:val="000000"/>
          <w:sz w:val="20"/>
          <w:szCs w:val="20"/>
          <w:lang w:val="pt-BR"/>
        </w:rPr>
      </w:pPr>
      <w:r w:rsidRPr="00220F38">
        <w:rPr>
          <w:rFonts w:ascii="Sylfaen" w:hAnsi="Sylfaen" w:cs="GHEA Grapalat"/>
          <w:color w:val="000000"/>
          <w:sz w:val="20"/>
          <w:szCs w:val="20"/>
          <w:lang w:val="pt-BR"/>
        </w:rPr>
        <w:t xml:space="preserve">1.3 </w:t>
      </w:r>
      <w:r w:rsidR="007862B1" w:rsidRPr="00220F38">
        <w:rPr>
          <w:rFonts w:ascii="Sylfaen" w:hAnsi="Sylfaen" w:cs="GHEA Grapalat"/>
          <w:color w:val="000000"/>
          <w:sz w:val="20"/>
          <w:szCs w:val="20"/>
          <w:lang w:val="pt-BR"/>
        </w:rPr>
        <w:t>Ընկերությունը</w:t>
      </w:r>
      <w:r w:rsidR="007862B1" w:rsidRPr="00220F38">
        <w:rPr>
          <w:rFonts w:ascii="Sylfaen" w:hAnsi="Sylfaen" w:cs="GHEA Grapalat"/>
          <w:color w:val="000000"/>
          <w:sz w:val="20"/>
          <w:szCs w:val="20"/>
          <w:lang w:val="hy-AM"/>
        </w:rPr>
        <w:t xml:space="preserve"> սույն </w:t>
      </w:r>
      <w:r w:rsidR="007862B1" w:rsidRPr="00220F38">
        <w:rPr>
          <w:rFonts w:ascii="Sylfaen" w:hAnsi="Sylfaen" w:cs="GHEA Grapalat"/>
          <w:color w:val="000000"/>
          <w:sz w:val="20"/>
          <w:szCs w:val="20"/>
          <w:lang w:val="pt-BR"/>
        </w:rPr>
        <w:t>տուժանքի համաձայնագ</w:t>
      </w:r>
      <w:r w:rsidR="007862B1" w:rsidRPr="00220F38">
        <w:rPr>
          <w:rFonts w:ascii="Sylfaen" w:hAnsi="Sylfaen" w:cs="GHEA Grapalat"/>
          <w:color w:val="000000"/>
          <w:sz w:val="20"/>
          <w:szCs w:val="20"/>
          <w:lang w:val="hy-AM"/>
        </w:rPr>
        <w:t>ր</w:t>
      </w:r>
      <w:r w:rsidR="007862B1" w:rsidRPr="00220F38">
        <w:rPr>
          <w:rFonts w:ascii="Sylfaen" w:hAnsi="Sylfaen" w:cs="GHEA Grapalat"/>
          <w:color w:val="000000"/>
          <w:sz w:val="20"/>
          <w:szCs w:val="20"/>
          <w:lang w:val="pt-BR"/>
        </w:rPr>
        <w:t>ի</w:t>
      </w:r>
      <w:r w:rsidR="007862B1" w:rsidRPr="00220F38">
        <w:rPr>
          <w:rFonts w:ascii="Sylfaen" w:hAnsi="Sylfaen" w:cs="GHEA Grapalat"/>
          <w:color w:val="000000"/>
          <w:sz w:val="20"/>
          <w:szCs w:val="20"/>
          <w:lang w:val="hy-AM"/>
        </w:rPr>
        <w:t xml:space="preserve">ն կից ներկայացվող վճարման պահանջագրի </w:t>
      </w:r>
      <w:r w:rsidR="006E35C3" w:rsidRPr="00220F38">
        <w:rPr>
          <w:rFonts w:ascii="Sylfaen" w:hAnsi="Sylfaen" w:cs="GHEA Grapalat"/>
          <w:color w:val="000000"/>
          <w:sz w:val="20"/>
          <w:szCs w:val="20"/>
          <w:lang w:val="hy-AM"/>
        </w:rPr>
        <w:t>(</w:t>
      </w:r>
      <w:r w:rsidR="007862B1" w:rsidRPr="00220F38">
        <w:rPr>
          <w:rFonts w:ascii="Sylfaen" w:hAnsi="Sylfaen" w:cs="GHEA Grapalat"/>
          <w:color w:val="000000"/>
          <w:sz w:val="20"/>
          <w:szCs w:val="20"/>
          <w:lang w:val="hy-AM"/>
        </w:rPr>
        <w:t>այսուհետ` Պահանջագիր</w:t>
      </w:r>
      <w:r w:rsidR="006E35C3" w:rsidRPr="00220F38">
        <w:rPr>
          <w:rFonts w:ascii="Sylfaen" w:hAnsi="Sylfaen" w:cs="GHEA Grapalat"/>
          <w:color w:val="000000"/>
          <w:sz w:val="20"/>
          <w:szCs w:val="20"/>
          <w:lang w:val="hy-AM"/>
        </w:rPr>
        <w:t>)</w:t>
      </w:r>
      <w:r w:rsidR="007862B1" w:rsidRPr="00220F38">
        <w:rPr>
          <w:rFonts w:ascii="Sylfaen" w:hAnsi="Sylfaen" w:cs="GHEA Grapalat"/>
          <w:color w:val="000000"/>
          <w:sz w:val="20"/>
          <w:szCs w:val="20"/>
          <w:lang w:val="hy-AM"/>
        </w:rPr>
        <w:t xml:space="preserve"> ստորագրմամբ անհետկանչելիորեն  համաձայնվում է, որ</w:t>
      </w:r>
      <w:r w:rsidR="006E35C3" w:rsidRPr="00220F38">
        <w:rPr>
          <w:rFonts w:ascii="Sylfaen" w:hAnsi="Sylfaen" w:cs="GHEA Grapalat"/>
          <w:color w:val="000000"/>
          <w:sz w:val="20"/>
          <w:szCs w:val="20"/>
          <w:lang w:val="hy-AM"/>
        </w:rPr>
        <w:t>՝</w:t>
      </w:r>
    </w:p>
    <w:p w:rsidR="007862B1" w:rsidRPr="00220F38" w:rsidRDefault="007862B1" w:rsidP="007862B1">
      <w:pPr>
        <w:ind w:firstLine="426"/>
        <w:jc w:val="both"/>
        <w:rPr>
          <w:rFonts w:ascii="Sylfaen" w:hAnsi="Sylfaen" w:cs="GHEA Grapalat"/>
          <w:color w:val="000000"/>
          <w:sz w:val="20"/>
          <w:szCs w:val="20"/>
          <w:lang w:val="hy-AM"/>
        </w:rPr>
      </w:pPr>
      <w:r w:rsidRPr="00220F38">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220F38" w:rsidRDefault="007862B1" w:rsidP="007862B1">
      <w:pPr>
        <w:ind w:firstLine="426"/>
        <w:jc w:val="both"/>
        <w:rPr>
          <w:rFonts w:ascii="Sylfaen" w:hAnsi="Sylfaen" w:cs="GHEA Grapalat"/>
          <w:color w:val="000000"/>
          <w:sz w:val="20"/>
          <w:szCs w:val="20"/>
          <w:lang w:val="hy-AM"/>
        </w:rPr>
      </w:pPr>
      <w:r w:rsidRPr="00220F38">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220F38">
        <w:rPr>
          <w:rFonts w:ascii="Sylfaen" w:hAnsi="Sylfaen" w:cs="GHEA Grapalat"/>
          <w:color w:val="000000"/>
          <w:sz w:val="20"/>
          <w:szCs w:val="20"/>
          <w:lang w:val="pt-BR"/>
        </w:rPr>
        <w:t>Ընկերության</w:t>
      </w:r>
      <w:r w:rsidRPr="00220F38">
        <w:rPr>
          <w:rFonts w:ascii="Sylfaen" w:hAnsi="Sylfaen" w:cs="GHEA Grapalat"/>
          <w:color w:val="000000"/>
          <w:sz w:val="20"/>
          <w:szCs w:val="20"/>
          <w:lang w:val="hy-AM"/>
        </w:rPr>
        <w:t xml:space="preserve"> հաշվից  գանձելու համար՝ առանց լրացուցիչ ակցեպտավորման: </w:t>
      </w:r>
    </w:p>
    <w:p w:rsidR="007862B1" w:rsidRPr="00220F38" w:rsidRDefault="007862B1" w:rsidP="007862B1">
      <w:pPr>
        <w:ind w:firstLine="426"/>
        <w:jc w:val="both"/>
        <w:rPr>
          <w:rFonts w:ascii="Sylfaen" w:hAnsi="Sylfaen" w:cs="GHEA Grapalat"/>
          <w:color w:val="000000"/>
          <w:sz w:val="20"/>
          <w:szCs w:val="20"/>
          <w:lang w:val="hy-AM"/>
        </w:rPr>
      </w:pPr>
      <w:r w:rsidRPr="00220F38">
        <w:rPr>
          <w:rFonts w:ascii="Sylfaen" w:hAnsi="Sylfaen" w:cs="GHEA Grapalat"/>
          <w:color w:val="000000"/>
          <w:sz w:val="20"/>
          <w:szCs w:val="20"/>
          <w:lang w:val="hy-AM"/>
        </w:rPr>
        <w:t xml:space="preserve">գ)  </w:t>
      </w:r>
      <w:r w:rsidRPr="00220F38">
        <w:rPr>
          <w:rFonts w:ascii="Sylfaen" w:hAnsi="Sylfaen" w:cs="GHEA Grapalat"/>
          <w:color w:val="000000"/>
          <w:sz w:val="20"/>
          <w:szCs w:val="20"/>
          <w:lang w:val="pt-BR"/>
        </w:rPr>
        <w:t>Ընկերությունը</w:t>
      </w:r>
      <w:r w:rsidRPr="00220F38">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220F38" w:rsidRDefault="007862B1" w:rsidP="007862B1">
      <w:pPr>
        <w:ind w:left="426"/>
        <w:jc w:val="both"/>
        <w:rPr>
          <w:rFonts w:ascii="Sylfaen" w:hAnsi="Sylfaen" w:cs="GHEA Grapalat"/>
          <w:color w:val="000000"/>
          <w:sz w:val="20"/>
          <w:szCs w:val="20"/>
          <w:lang w:val="hy-AM"/>
        </w:rPr>
      </w:pPr>
      <w:r w:rsidRPr="00220F38">
        <w:rPr>
          <w:rFonts w:ascii="Sylfaen" w:hAnsi="Sylfaen" w:cs="GHEA Grapalat"/>
          <w:color w:val="000000"/>
          <w:sz w:val="20"/>
          <w:szCs w:val="20"/>
          <w:lang w:val="hy-AM"/>
        </w:rPr>
        <w:t xml:space="preserve">դ) </w:t>
      </w:r>
      <w:r w:rsidRPr="00220F38">
        <w:rPr>
          <w:rFonts w:ascii="Sylfaen" w:hAnsi="Sylfaen" w:cs="GHEA Grapalat"/>
          <w:color w:val="000000"/>
          <w:sz w:val="20"/>
          <w:szCs w:val="20"/>
          <w:lang w:val="pt-BR"/>
        </w:rPr>
        <w:t>Ընկերությունը</w:t>
      </w:r>
      <w:r w:rsidRPr="00220F38">
        <w:rPr>
          <w:rFonts w:ascii="Sylfaen" w:hAnsi="Sylfaen" w:cs="GHEA Grapalat"/>
          <w:color w:val="000000"/>
          <w:sz w:val="20"/>
          <w:szCs w:val="20"/>
          <w:lang w:val="hy-AM"/>
        </w:rPr>
        <w:t xml:space="preserve"> հավաստում է, որ Պահանջագիրը ակցեպտավորել է տուժանքի ամբողջ գումարով:</w:t>
      </w:r>
    </w:p>
    <w:p w:rsidR="007862B1" w:rsidRPr="00220F38" w:rsidRDefault="007862B1" w:rsidP="007862B1">
      <w:pPr>
        <w:ind w:firstLine="426"/>
        <w:jc w:val="both"/>
        <w:rPr>
          <w:rFonts w:ascii="Sylfaen" w:hAnsi="Sylfaen" w:cs="GHEA Grapalat"/>
          <w:sz w:val="20"/>
          <w:szCs w:val="20"/>
          <w:lang w:val="hy-AM"/>
        </w:rPr>
      </w:pPr>
      <w:r w:rsidRPr="00220F38">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220F38" w:rsidRDefault="000149F3" w:rsidP="000149F3">
      <w:pPr>
        <w:ind w:firstLine="426"/>
        <w:jc w:val="both"/>
        <w:rPr>
          <w:rFonts w:ascii="Sylfaen" w:hAnsi="Sylfaen" w:cs="GHEA Grapalat"/>
          <w:sz w:val="20"/>
          <w:szCs w:val="20"/>
          <w:lang w:val="pt-BR"/>
        </w:rPr>
      </w:pPr>
      <w:r w:rsidRPr="00220F38">
        <w:rPr>
          <w:rFonts w:ascii="Sylfaen" w:hAnsi="Sylfaen" w:cs="GHEA Grapalat"/>
          <w:sz w:val="20"/>
          <w:szCs w:val="20"/>
          <w:lang w:val="pt-BR"/>
        </w:rPr>
        <w:t>1.4</w:t>
      </w:r>
      <w:r w:rsidR="007862B1" w:rsidRPr="00220F38">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220F38">
        <w:rPr>
          <w:rFonts w:ascii="Sylfaen" w:hAnsi="Sylfaen" w:cs="GHEA Grapalat"/>
          <w:sz w:val="20"/>
          <w:szCs w:val="20"/>
          <w:lang w:val="pt-BR"/>
        </w:rPr>
        <w:t>, եթե այն հանգեցնում է Պատվիրատուի կողմից պայմանագրի միակողմանի լուծման,</w:t>
      </w:r>
      <w:r w:rsidR="007862B1" w:rsidRPr="00220F38">
        <w:rPr>
          <w:rFonts w:ascii="Sylfaen" w:hAnsi="Sylfaen" w:cs="GHEA Grapalat"/>
          <w:sz w:val="20"/>
          <w:szCs w:val="20"/>
          <w:lang w:val="pt-BR"/>
        </w:rPr>
        <w:t xml:space="preserve"> Պատվիրատուն սույն տուժանքի համաձայնագիրը և կից </w:t>
      </w:r>
      <w:r w:rsidR="007862B1" w:rsidRPr="00220F38">
        <w:rPr>
          <w:rFonts w:ascii="Sylfaen" w:hAnsi="Sylfaen" w:cs="GHEA Grapalat"/>
          <w:sz w:val="20"/>
          <w:szCs w:val="20"/>
          <w:lang w:val="hy-AM"/>
        </w:rPr>
        <w:t xml:space="preserve">Պահանջագիրը բնօրինակներով </w:t>
      </w:r>
      <w:r w:rsidR="007862B1" w:rsidRPr="00220F38">
        <w:rPr>
          <w:rFonts w:ascii="Sylfaen" w:hAnsi="Sylfaen" w:cs="GHEA Grapalat"/>
          <w:sz w:val="20"/>
          <w:szCs w:val="20"/>
          <w:lang w:val="pt-BR"/>
        </w:rPr>
        <w:t xml:space="preserve">ներկայացնում է </w:t>
      </w:r>
      <w:r w:rsidR="007862B1" w:rsidRPr="00220F38">
        <w:rPr>
          <w:rFonts w:ascii="Sylfaen" w:hAnsi="Sylfaen" w:cs="GHEA Grapalat"/>
          <w:sz w:val="20"/>
          <w:szCs w:val="20"/>
          <w:lang w:val="hy-AM"/>
        </w:rPr>
        <w:t>Վճարող Բանկին</w:t>
      </w:r>
      <w:r w:rsidR="007862B1" w:rsidRPr="00220F38">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220F38">
        <w:rPr>
          <w:rFonts w:ascii="Sylfaen" w:hAnsi="Sylfaen"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007862B1" w:rsidRPr="00220F38">
        <w:rPr>
          <w:rFonts w:ascii="Sylfaen" w:hAnsi="Sylfaen" w:cs="GHEA Grapalat"/>
          <w:sz w:val="20"/>
          <w:szCs w:val="20"/>
          <w:lang w:val="pt-BR"/>
        </w:rPr>
        <w:t xml:space="preserve">, </w:t>
      </w:r>
      <w:r w:rsidR="007862B1" w:rsidRPr="00220F38">
        <w:rPr>
          <w:rFonts w:ascii="Sylfaen" w:hAnsi="Sylfaen" w:cs="GHEA Grapalat"/>
          <w:sz w:val="20"/>
          <w:szCs w:val="20"/>
          <w:lang w:val="hy-AM"/>
        </w:rPr>
        <w:t>ինչպեսնաևդրանցիցարտատպվածթղթայինտարբերակներով</w:t>
      </w:r>
      <w:r w:rsidR="007862B1" w:rsidRPr="00220F38">
        <w:rPr>
          <w:rFonts w:ascii="Sylfaen" w:hAnsi="Sylfaen" w:cs="GHEA Grapalat"/>
          <w:sz w:val="20"/>
          <w:szCs w:val="20"/>
          <w:lang w:val="pt-BR"/>
        </w:rPr>
        <w:t>:</w:t>
      </w:r>
    </w:p>
    <w:p w:rsidR="007862B1" w:rsidRPr="00220F38" w:rsidRDefault="007862B1" w:rsidP="000149F3">
      <w:pPr>
        <w:numPr>
          <w:ilvl w:val="1"/>
          <w:numId w:val="25"/>
        </w:numPr>
        <w:jc w:val="both"/>
        <w:rPr>
          <w:rFonts w:ascii="Sylfaen" w:hAnsi="Sylfaen" w:cs="GHEA Grapalat"/>
          <w:color w:val="000000"/>
          <w:sz w:val="20"/>
          <w:szCs w:val="20"/>
          <w:lang w:val="hy-AM"/>
        </w:rPr>
      </w:pPr>
      <w:r w:rsidRPr="00220F38">
        <w:rPr>
          <w:rFonts w:ascii="Sylfaen" w:hAnsi="Sylfaen" w:cs="GHEA Grapalat"/>
          <w:color w:val="000000"/>
          <w:sz w:val="20"/>
          <w:szCs w:val="20"/>
          <w:lang w:val="hy-AM"/>
        </w:rPr>
        <w:t>Պատվիրատուն Վճարող բանկին կարող է ներկայացնել այլ լրացուցիչ փաստաթղթեր:</w:t>
      </w:r>
    </w:p>
    <w:p w:rsidR="007862B1" w:rsidRPr="00220F38" w:rsidRDefault="000149F3" w:rsidP="000149F3">
      <w:pPr>
        <w:ind w:firstLine="426"/>
        <w:jc w:val="both"/>
        <w:rPr>
          <w:rFonts w:ascii="Sylfaen" w:hAnsi="Sylfaen" w:cs="GHEA Grapalat"/>
          <w:sz w:val="20"/>
          <w:szCs w:val="20"/>
          <w:lang w:val="pt-BR"/>
        </w:rPr>
      </w:pPr>
      <w:r w:rsidRPr="00220F38">
        <w:rPr>
          <w:rFonts w:ascii="Sylfaen" w:hAnsi="Sylfaen" w:cs="GHEA Grapalat"/>
          <w:sz w:val="20"/>
          <w:szCs w:val="20"/>
          <w:lang w:val="hy-AM"/>
        </w:rPr>
        <w:t xml:space="preserve">1.6 </w:t>
      </w:r>
      <w:r w:rsidR="007862B1" w:rsidRPr="00220F38">
        <w:rPr>
          <w:rFonts w:ascii="Sylfaen" w:hAnsi="Sylfaen" w:cs="GHEA Grapalat"/>
          <w:sz w:val="20"/>
          <w:szCs w:val="20"/>
          <w:lang w:val="hy-AM"/>
        </w:rPr>
        <w:t>Վճարող Բանկի կողմից Պ</w:t>
      </w:r>
      <w:r w:rsidR="007862B1" w:rsidRPr="00220F38">
        <w:rPr>
          <w:rFonts w:ascii="Sylfaen" w:hAnsi="Sylfaen" w:cs="GHEA Grapalat"/>
          <w:sz w:val="20"/>
          <w:szCs w:val="20"/>
          <w:lang w:val="pt-BR"/>
        </w:rPr>
        <w:t xml:space="preserve">ահանջագրում նշված գումարի վճարման հետևանքով </w:t>
      </w:r>
      <w:r w:rsidR="007862B1" w:rsidRPr="00220F38">
        <w:rPr>
          <w:rFonts w:ascii="Sylfaen" w:hAnsi="Sylfaen" w:cs="GHEA Grapalat"/>
          <w:sz w:val="20"/>
          <w:szCs w:val="20"/>
          <w:lang w:val="hy-AM"/>
        </w:rPr>
        <w:t xml:space="preserve">Ընկերության </w:t>
      </w:r>
      <w:r w:rsidR="007862B1" w:rsidRPr="00220F38">
        <w:rPr>
          <w:rFonts w:ascii="Sylfaen" w:hAnsi="Sylfaen" w:cs="GHEA Grapalat"/>
          <w:sz w:val="20"/>
          <w:szCs w:val="20"/>
          <w:lang w:val="pt-BR"/>
        </w:rPr>
        <w:t xml:space="preserve">առաջացած ռիսկերի (Ընկերության կրած վնասների) </w:t>
      </w:r>
      <w:r w:rsidR="007862B1" w:rsidRPr="00220F38">
        <w:rPr>
          <w:rFonts w:ascii="Sylfaen" w:hAnsi="Sylfaen" w:cs="GHEA Grapalat"/>
          <w:sz w:val="20"/>
          <w:szCs w:val="20"/>
          <w:lang w:val="hy-AM"/>
        </w:rPr>
        <w:t xml:space="preserve">և բացասական հետևանքների </w:t>
      </w:r>
      <w:r w:rsidR="007862B1" w:rsidRPr="00220F38">
        <w:rPr>
          <w:rFonts w:ascii="Sylfaen" w:hAnsi="Sylfaen" w:cs="GHEA Grapalat"/>
          <w:sz w:val="20"/>
          <w:szCs w:val="20"/>
          <w:lang w:val="pt-BR"/>
        </w:rPr>
        <w:t>համար Բանկը</w:t>
      </w:r>
      <w:r w:rsidR="007862B1" w:rsidRPr="00220F38">
        <w:rPr>
          <w:rFonts w:ascii="Sylfaen" w:hAnsi="Sylfaen" w:cs="GHEA Grapalat"/>
          <w:sz w:val="20"/>
          <w:szCs w:val="20"/>
          <w:lang w:val="hy-AM"/>
        </w:rPr>
        <w:t xml:space="preserve"> որևէ</w:t>
      </w:r>
      <w:r w:rsidR="007862B1" w:rsidRPr="00220F38">
        <w:rPr>
          <w:rFonts w:ascii="Sylfaen" w:hAnsi="Sylfaen" w:cs="GHEA Grapalat"/>
          <w:sz w:val="20"/>
          <w:szCs w:val="20"/>
          <w:lang w:val="pt-BR"/>
        </w:rPr>
        <w:t xml:space="preserve"> պատասխանատվություն չի կրում</w:t>
      </w:r>
      <w:r w:rsidR="007862B1" w:rsidRPr="00220F38">
        <w:rPr>
          <w:rFonts w:ascii="Sylfaen" w:hAnsi="Sylfaen" w:cs="GHEA Grapalat"/>
          <w:sz w:val="20"/>
          <w:szCs w:val="20"/>
          <w:lang w:val="hy-AM"/>
        </w:rPr>
        <w:t>:Բանկը պարտավոր չէ ստուգելու Ընկերության կողմից պայմանագրի պայմանները խախտելու փաստերը:</w:t>
      </w:r>
    </w:p>
    <w:p w:rsidR="007862B1" w:rsidRPr="00220F38" w:rsidRDefault="000149F3" w:rsidP="000149F3">
      <w:pPr>
        <w:ind w:firstLine="426"/>
        <w:jc w:val="both"/>
        <w:rPr>
          <w:rFonts w:ascii="Sylfaen" w:hAnsi="Sylfaen" w:cs="GHEA Grapalat"/>
          <w:sz w:val="20"/>
          <w:szCs w:val="20"/>
          <w:lang w:val="pt-BR"/>
        </w:rPr>
      </w:pPr>
      <w:r w:rsidRPr="00220F38">
        <w:rPr>
          <w:rFonts w:ascii="Sylfaen" w:hAnsi="Sylfaen" w:cs="GHEA Grapalat"/>
          <w:sz w:val="20"/>
          <w:szCs w:val="20"/>
          <w:lang w:val="pt-BR"/>
        </w:rPr>
        <w:t xml:space="preserve">1.7 </w:t>
      </w:r>
      <w:r w:rsidR="007862B1" w:rsidRPr="00220F38">
        <w:rPr>
          <w:rFonts w:ascii="Sylfaen" w:hAnsi="Sylfaen" w:cs="GHEA Grapalat"/>
          <w:sz w:val="20"/>
          <w:szCs w:val="20"/>
          <w:lang w:val="hy-AM"/>
        </w:rPr>
        <w:t>Այն դեպքում</w:t>
      </w:r>
      <w:r w:rsidR="007862B1" w:rsidRPr="00220F38">
        <w:rPr>
          <w:rFonts w:ascii="Sylfaen" w:hAnsi="Sylfaen" w:cs="GHEA Grapalat"/>
          <w:sz w:val="20"/>
          <w:szCs w:val="20"/>
          <w:lang w:val="pt-BR"/>
        </w:rPr>
        <w:t>,</w:t>
      </w:r>
      <w:r w:rsidR="007862B1" w:rsidRPr="00220F38">
        <w:rPr>
          <w:rFonts w:ascii="Sylfaen" w:hAnsi="Sylfaen" w:cs="GHEA Grapalat"/>
          <w:sz w:val="20"/>
          <w:szCs w:val="20"/>
          <w:lang w:val="hy-AM"/>
        </w:rPr>
        <w:t xml:space="preserve"> երբ Ընկերության հաշվի միջոցները չեն բավարարում</w:t>
      </w:r>
      <w:r w:rsidR="007862B1" w:rsidRPr="00220F38">
        <w:rPr>
          <w:rFonts w:ascii="Sylfaen" w:hAnsi="Sylfaen" w:cs="GHEA Grapalat"/>
          <w:sz w:val="20"/>
          <w:szCs w:val="20"/>
        </w:rPr>
        <w:t>՝Վճարողբանկըվճարմանպահանջագիրըստանալուցհետո՝</w:t>
      </w:r>
      <w:r w:rsidR="007862B1" w:rsidRPr="00220F38">
        <w:rPr>
          <w:rFonts w:ascii="Sylfaen" w:hAnsi="Sylfaen" w:cs="GHEA Grapalat"/>
          <w:sz w:val="20"/>
          <w:szCs w:val="20"/>
          <w:lang w:val="pt-BR"/>
        </w:rPr>
        <w:t xml:space="preserve"> 2 (</w:t>
      </w:r>
      <w:r w:rsidR="007862B1" w:rsidRPr="00220F38">
        <w:rPr>
          <w:rFonts w:ascii="Sylfaen" w:hAnsi="Sylfaen" w:cs="GHEA Grapalat"/>
          <w:sz w:val="20"/>
          <w:szCs w:val="20"/>
        </w:rPr>
        <w:t>երկու</w:t>
      </w:r>
      <w:r w:rsidR="007862B1" w:rsidRPr="00220F38">
        <w:rPr>
          <w:rFonts w:ascii="Sylfaen" w:hAnsi="Sylfaen" w:cs="GHEA Grapalat"/>
          <w:sz w:val="20"/>
          <w:szCs w:val="20"/>
          <w:lang w:val="pt-BR"/>
        </w:rPr>
        <w:t xml:space="preserve">) </w:t>
      </w:r>
      <w:r w:rsidR="007862B1" w:rsidRPr="00220F38">
        <w:rPr>
          <w:rFonts w:ascii="Sylfaen" w:hAnsi="Sylfaen" w:cs="GHEA Grapalat"/>
          <w:sz w:val="20"/>
          <w:szCs w:val="20"/>
        </w:rPr>
        <w:t>աշխատանքայինօրվաընթացքումպետքէտեղեկացնիՊատվիրատուին՝գրավորձևով</w:t>
      </w:r>
      <w:r w:rsidR="007862B1" w:rsidRPr="00220F38">
        <w:rPr>
          <w:rFonts w:ascii="Sylfaen" w:hAnsi="Sylfaen" w:cs="GHEA Grapalat"/>
          <w:sz w:val="20"/>
          <w:szCs w:val="20"/>
          <w:lang w:val="pt-BR"/>
        </w:rPr>
        <w:t>:</w:t>
      </w:r>
    </w:p>
    <w:p w:rsidR="007862B1" w:rsidRPr="00220F38" w:rsidRDefault="000149F3" w:rsidP="000149F3">
      <w:pPr>
        <w:ind w:firstLine="360"/>
        <w:jc w:val="both"/>
        <w:rPr>
          <w:rFonts w:ascii="Sylfaen" w:hAnsi="Sylfaen" w:cs="GHEA Grapalat"/>
          <w:sz w:val="20"/>
          <w:szCs w:val="20"/>
          <w:lang w:val="pt-BR"/>
        </w:rPr>
      </w:pPr>
      <w:r w:rsidRPr="00220F38">
        <w:rPr>
          <w:rFonts w:ascii="Sylfaen" w:hAnsi="Sylfaen" w:cs="GHEA Grapalat"/>
          <w:sz w:val="20"/>
          <w:szCs w:val="20"/>
          <w:lang w:val="pt-BR"/>
        </w:rPr>
        <w:t xml:space="preserve">1.8 </w:t>
      </w:r>
      <w:r w:rsidR="007862B1" w:rsidRPr="00220F38">
        <w:rPr>
          <w:rFonts w:ascii="Sylfaen" w:hAnsi="Sylfaen" w:cs="GHEA Grapalat"/>
          <w:sz w:val="20"/>
          <w:szCs w:val="20"/>
          <w:lang w:val="pt-BR"/>
        </w:rPr>
        <w:t xml:space="preserve">Սույն համաձայնագիրը և կից </w:t>
      </w:r>
      <w:r w:rsidR="007862B1" w:rsidRPr="00220F38">
        <w:rPr>
          <w:rFonts w:ascii="Sylfaen" w:hAnsi="Sylfaen" w:cs="GHEA Grapalat"/>
          <w:sz w:val="20"/>
          <w:szCs w:val="20"/>
          <w:lang w:val="hy-AM"/>
        </w:rPr>
        <w:t>Պ</w:t>
      </w:r>
      <w:r w:rsidR="007862B1" w:rsidRPr="00220F38">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220F38" w:rsidRDefault="007862B1" w:rsidP="007862B1">
      <w:pPr>
        <w:jc w:val="both"/>
        <w:rPr>
          <w:rFonts w:ascii="Sylfaen" w:hAnsi="Sylfaen" w:cs="GHEA Grapalat"/>
          <w:sz w:val="20"/>
          <w:szCs w:val="20"/>
          <w:lang w:val="hy-AM"/>
        </w:rPr>
      </w:pPr>
    </w:p>
    <w:p w:rsidR="007862B1" w:rsidRPr="00220F38" w:rsidRDefault="007862B1" w:rsidP="007862B1">
      <w:pPr>
        <w:numPr>
          <w:ilvl w:val="0"/>
          <w:numId w:val="6"/>
        </w:numPr>
        <w:jc w:val="center"/>
        <w:rPr>
          <w:rFonts w:ascii="Sylfaen" w:hAnsi="Sylfaen" w:cs="GHEA Grapalat"/>
          <w:b/>
          <w:bCs/>
          <w:sz w:val="20"/>
          <w:szCs w:val="20"/>
        </w:rPr>
      </w:pPr>
      <w:r w:rsidRPr="00220F38">
        <w:rPr>
          <w:rFonts w:ascii="Sylfaen" w:hAnsi="Sylfaen" w:cs="GHEA Grapalat"/>
          <w:b/>
          <w:bCs/>
          <w:sz w:val="20"/>
          <w:szCs w:val="20"/>
        </w:rPr>
        <w:t>Այլ պայմաններ</w:t>
      </w:r>
    </w:p>
    <w:p w:rsidR="007862B1" w:rsidRPr="00220F38" w:rsidRDefault="007862B1" w:rsidP="007862B1">
      <w:pPr>
        <w:ind w:firstLine="567"/>
        <w:jc w:val="both"/>
        <w:rPr>
          <w:rFonts w:ascii="Sylfaen" w:hAnsi="Sylfaen" w:cs="GHEA Grapalat"/>
          <w:sz w:val="20"/>
          <w:szCs w:val="20"/>
          <w:lang w:val="hy-AM"/>
        </w:rPr>
      </w:pPr>
      <w:r w:rsidRPr="00220F38">
        <w:rPr>
          <w:rFonts w:ascii="Sylfaen" w:hAnsi="Sylfaen" w:cs="GHEA Grapalat"/>
          <w:sz w:val="20"/>
          <w:szCs w:val="20"/>
        </w:rPr>
        <w:lastRenderedPageBreak/>
        <w:t>2.1 Սույն համաձայնագիրը</w:t>
      </w:r>
      <w:r w:rsidRPr="00220F38">
        <w:rPr>
          <w:rFonts w:ascii="Sylfaen" w:hAnsi="Sylfaen" w:cs="GHEA Grapalat"/>
          <w:sz w:val="20"/>
          <w:szCs w:val="20"/>
          <w:lang w:val="hy-AM"/>
        </w:rPr>
        <w:t xml:space="preserve"> և Պահանջագիրը անհետկանչելի են,</w:t>
      </w:r>
      <w:r w:rsidRPr="00220F38">
        <w:rPr>
          <w:rFonts w:ascii="Sylfaen" w:hAnsi="Sylfaen" w:cs="GHEA Grapalat"/>
          <w:sz w:val="20"/>
          <w:szCs w:val="20"/>
        </w:rPr>
        <w:t xml:space="preserve"> ուժի մեջ </w:t>
      </w:r>
      <w:r w:rsidRPr="00220F38">
        <w:rPr>
          <w:rFonts w:ascii="Sylfaen" w:hAnsi="Sylfaen" w:cs="GHEA Grapalat"/>
          <w:sz w:val="20"/>
          <w:szCs w:val="20"/>
          <w:lang w:val="hy-AM"/>
        </w:rPr>
        <w:t>են</w:t>
      </w:r>
      <w:r w:rsidRPr="00220F38">
        <w:rPr>
          <w:rFonts w:ascii="Sylfaen" w:hAnsi="Sylfaen" w:cs="GHEA Grapalat"/>
          <w:sz w:val="20"/>
          <w:szCs w:val="20"/>
        </w:rPr>
        <w:t xml:space="preserve"> մտնում Ընկերության կողմից վավերացման պահից և ուժի մեջ</w:t>
      </w:r>
      <w:r w:rsidRPr="00220F38">
        <w:rPr>
          <w:rFonts w:ascii="Sylfaen" w:hAnsi="Sylfaen" w:cs="GHEA Grapalat"/>
          <w:sz w:val="20"/>
          <w:szCs w:val="20"/>
          <w:lang w:val="hy-AM"/>
        </w:rPr>
        <w:t xml:space="preserve"> են մինչև </w:t>
      </w:r>
      <w:r w:rsidR="00595213" w:rsidRPr="00220F38">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220F38">
        <w:rPr>
          <w:rFonts w:ascii="Sylfaen" w:hAnsi="Sylfaen" w:cs="GHEA Grapalat"/>
          <w:sz w:val="20"/>
          <w:szCs w:val="20"/>
        </w:rPr>
        <w:t xml:space="preserve">։ </w:t>
      </w:r>
    </w:p>
    <w:p w:rsidR="007862B1" w:rsidRPr="00220F38" w:rsidRDefault="007862B1" w:rsidP="007862B1">
      <w:pPr>
        <w:ind w:firstLine="567"/>
        <w:jc w:val="both"/>
        <w:rPr>
          <w:rFonts w:ascii="Sylfaen" w:hAnsi="Sylfaen" w:cs="GHEA Grapalat"/>
          <w:sz w:val="20"/>
          <w:szCs w:val="20"/>
          <w:lang w:val="hy-AM"/>
        </w:rPr>
      </w:pPr>
      <w:r w:rsidRPr="00220F38">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220F38" w:rsidRDefault="007862B1" w:rsidP="007862B1">
      <w:pPr>
        <w:ind w:firstLine="567"/>
        <w:jc w:val="both"/>
        <w:rPr>
          <w:rFonts w:ascii="Sylfaen" w:hAnsi="Sylfaen" w:cs="GHEA Grapalat"/>
          <w:sz w:val="20"/>
          <w:szCs w:val="20"/>
          <w:lang w:val="hy-AM"/>
        </w:rPr>
      </w:pPr>
      <w:r w:rsidRPr="00220F38">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220F38" w:rsidDel="00A13215" w:rsidRDefault="007862B1" w:rsidP="007862B1">
      <w:pPr>
        <w:ind w:firstLine="567"/>
        <w:jc w:val="both"/>
        <w:rPr>
          <w:rFonts w:ascii="Sylfaen" w:hAnsi="Sylfaen" w:cs="GHEA Grapalat"/>
          <w:sz w:val="20"/>
          <w:szCs w:val="20"/>
          <w:lang w:val="hy-AM"/>
        </w:rPr>
      </w:pPr>
      <w:r w:rsidRPr="00220F38">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220F38" w:rsidRDefault="007862B1" w:rsidP="007862B1">
      <w:pPr>
        <w:ind w:firstLine="567"/>
        <w:jc w:val="both"/>
        <w:rPr>
          <w:rFonts w:ascii="Sylfaen" w:hAnsi="Sylfaen" w:cs="GHEA Grapalat"/>
          <w:sz w:val="20"/>
          <w:szCs w:val="20"/>
          <w:lang w:val="hy-AM"/>
        </w:rPr>
      </w:pPr>
      <w:r w:rsidRPr="00220F38">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220F38" w:rsidRDefault="007862B1" w:rsidP="007862B1">
      <w:pPr>
        <w:ind w:firstLine="567"/>
        <w:jc w:val="both"/>
        <w:rPr>
          <w:rFonts w:ascii="Sylfaen" w:hAnsi="Sylfaen" w:cs="GHEA Grapalat"/>
          <w:sz w:val="20"/>
          <w:szCs w:val="20"/>
          <w:lang w:val="hy-AM"/>
        </w:rPr>
      </w:pPr>
    </w:p>
    <w:p w:rsidR="007862B1" w:rsidRPr="00220F38" w:rsidRDefault="007862B1" w:rsidP="007862B1">
      <w:pPr>
        <w:ind w:firstLine="567"/>
        <w:jc w:val="center"/>
        <w:rPr>
          <w:rFonts w:ascii="Sylfaen" w:hAnsi="Sylfaen" w:cs="GHEA Grapalat"/>
          <w:sz w:val="20"/>
          <w:szCs w:val="20"/>
          <w:lang w:val="hy-AM"/>
        </w:rPr>
      </w:pPr>
      <w:r w:rsidRPr="00220F38">
        <w:rPr>
          <w:rFonts w:ascii="Sylfaen" w:hAnsi="Sylfaen" w:cs="GHEA Grapalat"/>
          <w:b/>
          <w:sz w:val="20"/>
          <w:szCs w:val="20"/>
          <w:lang w:val="hy-AM"/>
        </w:rPr>
        <w:t>3. Ընկերության հասցեն, բանկային վավերապայմանները`</w:t>
      </w:r>
    </w:p>
    <w:p w:rsidR="00F23343" w:rsidRPr="00220F38" w:rsidRDefault="00F23343" w:rsidP="00F23343">
      <w:pPr>
        <w:jc w:val="both"/>
        <w:rPr>
          <w:rFonts w:ascii="Sylfaen" w:hAnsi="Sylfaen" w:cs="GHEA Grapalat"/>
          <w:sz w:val="20"/>
          <w:szCs w:val="20"/>
          <w:u w:val="single"/>
          <w:lang w:val="hy-AM"/>
        </w:rPr>
      </w:pP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p>
    <w:p w:rsidR="00F23343" w:rsidRPr="00220F38" w:rsidRDefault="00F23343" w:rsidP="00F23343">
      <w:pPr>
        <w:jc w:val="both"/>
        <w:rPr>
          <w:rFonts w:ascii="Sylfaen" w:hAnsi="Sylfaen"/>
          <w:sz w:val="20"/>
          <w:szCs w:val="20"/>
          <w:vertAlign w:val="superscript"/>
          <w:lang w:val="hy-AM"/>
        </w:rPr>
      </w:pPr>
      <w:r w:rsidRPr="00220F38">
        <w:rPr>
          <w:rFonts w:ascii="Sylfaen" w:hAnsi="Sylfaen"/>
          <w:sz w:val="20"/>
          <w:szCs w:val="20"/>
          <w:vertAlign w:val="superscript"/>
          <w:lang w:val="hy-AM"/>
        </w:rPr>
        <w:t xml:space="preserve">                               ընկերության անվանումը</w:t>
      </w:r>
    </w:p>
    <w:p w:rsidR="00F23343" w:rsidRPr="00220F38" w:rsidRDefault="00F23343" w:rsidP="00F23343">
      <w:pPr>
        <w:jc w:val="both"/>
        <w:rPr>
          <w:rFonts w:ascii="Sylfaen" w:hAnsi="Sylfaen"/>
          <w:sz w:val="20"/>
          <w:szCs w:val="20"/>
          <w:u w:val="single"/>
          <w:vertAlign w:val="superscript"/>
          <w:lang w:val="hy-AM"/>
        </w:rPr>
      </w:pP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p>
    <w:p w:rsidR="00F23343" w:rsidRPr="00220F38" w:rsidRDefault="00F23343" w:rsidP="00F23343">
      <w:pPr>
        <w:jc w:val="both"/>
        <w:rPr>
          <w:rFonts w:ascii="Sylfaen" w:hAnsi="Sylfaen"/>
          <w:sz w:val="20"/>
          <w:szCs w:val="20"/>
          <w:vertAlign w:val="superscript"/>
          <w:lang w:val="hy-AM"/>
        </w:rPr>
      </w:pPr>
      <w:r w:rsidRPr="00220F38">
        <w:rPr>
          <w:rFonts w:ascii="Sylfaen" w:hAnsi="Sylfaen"/>
          <w:sz w:val="20"/>
          <w:szCs w:val="20"/>
          <w:vertAlign w:val="superscript"/>
          <w:lang w:val="hy-AM"/>
        </w:rPr>
        <w:t xml:space="preserve">                              ընկերության հասցեն</w:t>
      </w:r>
    </w:p>
    <w:p w:rsidR="00F23343" w:rsidRPr="00220F38" w:rsidRDefault="00F23343" w:rsidP="00F23343">
      <w:pPr>
        <w:jc w:val="both"/>
        <w:rPr>
          <w:rFonts w:ascii="Sylfaen" w:hAnsi="Sylfaen"/>
          <w:sz w:val="20"/>
          <w:szCs w:val="20"/>
          <w:u w:val="single"/>
          <w:vertAlign w:val="superscript"/>
          <w:lang w:val="hy-AM"/>
        </w:rPr>
      </w:pP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p>
    <w:p w:rsidR="00F23343" w:rsidRPr="00220F38" w:rsidRDefault="00F23343" w:rsidP="00F23343">
      <w:pPr>
        <w:jc w:val="both"/>
        <w:rPr>
          <w:rFonts w:ascii="Sylfaen" w:hAnsi="Sylfaen"/>
          <w:sz w:val="20"/>
          <w:szCs w:val="20"/>
          <w:vertAlign w:val="superscript"/>
          <w:lang w:val="hy-AM"/>
        </w:rPr>
      </w:pPr>
      <w:r w:rsidRPr="00220F38">
        <w:rPr>
          <w:rFonts w:ascii="Sylfaen" w:hAnsi="Sylfaen"/>
          <w:sz w:val="20"/>
          <w:szCs w:val="20"/>
          <w:vertAlign w:val="superscript"/>
          <w:lang w:val="hy-AM"/>
        </w:rPr>
        <w:t xml:space="preserve">              ընկերությանը սպասարկող բանկի անվանումը</w:t>
      </w:r>
    </w:p>
    <w:p w:rsidR="00F23343" w:rsidRPr="00220F38" w:rsidRDefault="00F23343" w:rsidP="00F23343">
      <w:pPr>
        <w:jc w:val="both"/>
        <w:rPr>
          <w:rFonts w:ascii="Sylfaen" w:hAnsi="Sylfaen"/>
          <w:sz w:val="20"/>
          <w:szCs w:val="20"/>
          <w:vertAlign w:val="superscript"/>
          <w:lang w:val="hy-AM"/>
        </w:rPr>
      </w:pP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p>
    <w:p w:rsidR="00F23343" w:rsidRPr="00220F38" w:rsidRDefault="00F23343" w:rsidP="00F23343">
      <w:pPr>
        <w:jc w:val="both"/>
        <w:rPr>
          <w:rFonts w:ascii="Sylfaen" w:hAnsi="Sylfaen"/>
          <w:sz w:val="20"/>
          <w:szCs w:val="20"/>
          <w:vertAlign w:val="superscript"/>
          <w:lang w:val="hy-AM"/>
        </w:rPr>
      </w:pPr>
      <w:r w:rsidRPr="00220F38">
        <w:rPr>
          <w:rFonts w:ascii="Sylfaen" w:hAnsi="Sylfaen"/>
          <w:sz w:val="20"/>
          <w:szCs w:val="20"/>
          <w:vertAlign w:val="superscript"/>
          <w:lang w:val="hy-AM"/>
        </w:rPr>
        <w:t xml:space="preserve">                   ընկերության բանկային հաշվեհամարը</w:t>
      </w:r>
    </w:p>
    <w:p w:rsidR="00F23343" w:rsidRPr="00220F38" w:rsidRDefault="00F23343" w:rsidP="00F23343">
      <w:pPr>
        <w:jc w:val="both"/>
        <w:rPr>
          <w:rFonts w:ascii="Sylfaen" w:hAnsi="Sylfaen"/>
          <w:sz w:val="20"/>
          <w:szCs w:val="20"/>
          <w:vertAlign w:val="superscript"/>
          <w:lang w:val="hy-AM"/>
        </w:rPr>
      </w:pP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p>
    <w:p w:rsidR="00F23343" w:rsidRPr="00220F38" w:rsidRDefault="00F23343" w:rsidP="00F23343">
      <w:pPr>
        <w:jc w:val="both"/>
        <w:rPr>
          <w:rFonts w:ascii="Sylfaen" w:hAnsi="Sylfaen"/>
          <w:sz w:val="20"/>
          <w:szCs w:val="20"/>
          <w:vertAlign w:val="superscript"/>
          <w:lang w:val="hy-AM"/>
        </w:rPr>
      </w:pPr>
      <w:r w:rsidRPr="00220F38">
        <w:rPr>
          <w:rFonts w:ascii="Sylfaen" w:hAnsi="Sylfaen"/>
          <w:sz w:val="20"/>
          <w:szCs w:val="20"/>
          <w:vertAlign w:val="superscript"/>
          <w:lang w:val="hy-AM"/>
        </w:rPr>
        <w:t xml:space="preserve">            ընկերության հարկ վճարողի հաշվառման համարը</w:t>
      </w:r>
    </w:p>
    <w:p w:rsidR="00F23343" w:rsidRPr="00220F38" w:rsidRDefault="00F23343" w:rsidP="00F23343">
      <w:pPr>
        <w:jc w:val="both"/>
        <w:rPr>
          <w:rFonts w:ascii="Sylfaen" w:hAnsi="Sylfaen"/>
          <w:sz w:val="20"/>
          <w:szCs w:val="20"/>
          <w:u w:val="single"/>
          <w:vertAlign w:val="superscript"/>
          <w:lang w:val="hy-AM"/>
        </w:rPr>
      </w:pP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p>
    <w:p w:rsidR="00F23343" w:rsidRPr="00220F38" w:rsidRDefault="00F23343" w:rsidP="00F23343">
      <w:pPr>
        <w:jc w:val="both"/>
        <w:rPr>
          <w:rFonts w:ascii="Sylfaen" w:hAnsi="Sylfaen"/>
          <w:sz w:val="20"/>
          <w:szCs w:val="20"/>
          <w:vertAlign w:val="superscript"/>
          <w:lang w:val="hy-AM"/>
        </w:rPr>
      </w:pPr>
      <w:r w:rsidRPr="00220F38">
        <w:rPr>
          <w:rFonts w:ascii="Sylfaen" w:hAnsi="Sylfaen"/>
          <w:sz w:val="20"/>
          <w:szCs w:val="20"/>
          <w:vertAlign w:val="superscript"/>
          <w:lang w:val="hy-AM"/>
        </w:rPr>
        <w:t xml:space="preserve">       ընկերության տնօրենի անունը, ազգանունը և ստորագրությունը</w:t>
      </w:r>
    </w:p>
    <w:p w:rsidR="006E35C3" w:rsidRPr="00220F38" w:rsidRDefault="006E35C3" w:rsidP="007862B1">
      <w:pPr>
        <w:jc w:val="both"/>
        <w:rPr>
          <w:rFonts w:ascii="Sylfaen" w:hAnsi="Sylfaen"/>
          <w:sz w:val="18"/>
          <w:szCs w:val="18"/>
          <w:u w:val="single"/>
          <w:vertAlign w:val="superscript"/>
          <w:lang w:val="hy-AM"/>
        </w:rPr>
      </w:pPr>
    </w:p>
    <w:p w:rsidR="00334B2F" w:rsidRPr="00220F38" w:rsidRDefault="00334B2F" w:rsidP="00334B2F">
      <w:pPr>
        <w:jc w:val="both"/>
        <w:rPr>
          <w:rFonts w:ascii="Sylfaen" w:hAnsi="Sylfaen"/>
          <w:sz w:val="20"/>
          <w:szCs w:val="20"/>
          <w:lang w:val="hy-AM"/>
        </w:rPr>
      </w:pPr>
      <w:r w:rsidRPr="00220F38">
        <w:rPr>
          <w:rFonts w:ascii="Sylfaen" w:hAnsi="Sylfaen"/>
          <w:sz w:val="20"/>
          <w:szCs w:val="20"/>
          <w:lang w:val="hy-AM"/>
        </w:rPr>
        <w:t>Կ.Տ</w:t>
      </w:r>
    </w:p>
    <w:p w:rsidR="00334B2F" w:rsidRPr="00220F38" w:rsidRDefault="00334B2F" w:rsidP="00334B2F">
      <w:pPr>
        <w:jc w:val="both"/>
        <w:rPr>
          <w:rFonts w:ascii="Sylfaen" w:hAnsi="Sylfaen"/>
          <w:sz w:val="20"/>
          <w:szCs w:val="20"/>
          <w:lang w:val="hy-AM"/>
        </w:rPr>
      </w:pPr>
    </w:p>
    <w:p w:rsidR="00334B2F" w:rsidRPr="00220F38" w:rsidRDefault="00334B2F" w:rsidP="00334B2F">
      <w:pPr>
        <w:jc w:val="both"/>
        <w:rPr>
          <w:rFonts w:ascii="Sylfaen" w:hAnsi="Sylfaen"/>
          <w:sz w:val="20"/>
          <w:szCs w:val="20"/>
          <w:lang w:val="hy-AM"/>
        </w:rPr>
      </w:pPr>
      <w:r w:rsidRPr="00220F38">
        <w:rPr>
          <w:rFonts w:ascii="Sylfaen" w:hAnsi="Sylfaen"/>
          <w:sz w:val="20"/>
          <w:szCs w:val="20"/>
          <w:lang w:val="hy-AM"/>
        </w:rPr>
        <w:t>Օր/ամիս/տարի</w:t>
      </w:r>
    </w:p>
    <w:p w:rsidR="006E35C3" w:rsidRPr="00220F38" w:rsidRDefault="006E35C3" w:rsidP="007862B1">
      <w:pPr>
        <w:jc w:val="both"/>
        <w:rPr>
          <w:rFonts w:ascii="Sylfaen" w:hAnsi="Sylfaen"/>
          <w:sz w:val="18"/>
          <w:szCs w:val="18"/>
          <w:vertAlign w:val="superscript"/>
          <w:lang w:val="hy-AM"/>
        </w:rPr>
      </w:pPr>
    </w:p>
    <w:p w:rsidR="007862B1" w:rsidRPr="00220F38" w:rsidRDefault="007862B1" w:rsidP="007862B1">
      <w:pPr>
        <w:jc w:val="both"/>
        <w:rPr>
          <w:rFonts w:ascii="Sylfaen" w:hAnsi="Sylfaen" w:cs="GHEA Grapalat"/>
          <w:i/>
          <w:sz w:val="18"/>
          <w:szCs w:val="18"/>
          <w:lang w:val="hy-AM"/>
        </w:rPr>
      </w:pPr>
    </w:p>
    <w:p w:rsidR="006E35C3" w:rsidRPr="00220F38"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i/>
          <w:sz w:val="16"/>
          <w:szCs w:val="16"/>
          <w:lang w:val="hy-AM"/>
        </w:rPr>
      </w:pPr>
      <w:r w:rsidRPr="00220F38">
        <w:rPr>
          <w:rFonts w:ascii="Sylfaen" w:hAnsi="Sylfaen" w:cs="Sylfaen"/>
          <w:i/>
          <w:sz w:val="16"/>
          <w:szCs w:val="16"/>
          <w:lang w:val="hy-AM"/>
        </w:rPr>
        <w:t xml:space="preserve">* </w:t>
      </w:r>
      <w:r w:rsidRPr="00220F38">
        <w:rPr>
          <w:rFonts w:ascii="Sylfaen" w:hAnsi="Sylfaen"/>
          <w:i/>
          <w:sz w:val="16"/>
          <w:szCs w:val="16"/>
          <w:lang w:val="hy-AM"/>
        </w:rPr>
        <w:t>լրացվում է հանձնաժողովի քարտուղարի կողմից` մինչև հրավերը տեղեկագրում հրապարակելը:</w:t>
      </w:r>
    </w:p>
    <w:p w:rsidR="00595213" w:rsidRPr="00220F38" w:rsidRDefault="007862B1" w:rsidP="00091EBC">
      <w:pPr>
        <w:pStyle w:val="31"/>
        <w:spacing w:line="240" w:lineRule="auto"/>
        <w:jc w:val="right"/>
        <w:rPr>
          <w:rFonts w:ascii="Sylfaen" w:hAnsi="Sylfaen"/>
          <w:b/>
          <w:lang w:val="hy-AM"/>
        </w:rPr>
      </w:pPr>
      <w:r w:rsidRPr="00220F38">
        <w:rPr>
          <w:rFonts w:ascii="Sylfaen" w:hAnsi="Sylfaen"/>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220F3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20F38" w:rsidRDefault="00595213" w:rsidP="00CB0ADE">
            <w:pPr>
              <w:rPr>
                <w:rFonts w:ascii="Sylfaen" w:hAnsi="Sylfaen" w:cs="Sylfaen"/>
                <w:b/>
                <w:bCs/>
                <w:sz w:val="20"/>
                <w:szCs w:val="20"/>
                <w:lang w:val="hy-AM"/>
              </w:rPr>
            </w:pPr>
            <w:r w:rsidRPr="00220F38">
              <w:rPr>
                <w:rFonts w:ascii="Sylfaen" w:hAnsi="Sylfaen" w:cs="Sylfaen"/>
                <w:sz w:val="20"/>
                <w:szCs w:val="20"/>
              </w:rPr>
              <w:lastRenderedPageBreak/>
              <w:t xml:space="preserve">1.                                                              </w:t>
            </w:r>
            <w:r w:rsidRPr="00220F38">
              <w:rPr>
                <w:rFonts w:ascii="Sylfaen" w:hAnsi="Sylfaen" w:cs="Sylfaen"/>
                <w:b/>
                <w:bCs/>
                <w:sz w:val="20"/>
                <w:szCs w:val="20"/>
              </w:rPr>
              <w:t xml:space="preserve">ՎՃԱՐՄԱՆՊԱՀԱՆՋԱԳԻՐ* </w:t>
            </w:r>
          </w:p>
          <w:p w:rsidR="00595213" w:rsidRPr="00220F38" w:rsidRDefault="00595213" w:rsidP="00CB0ADE">
            <w:pPr>
              <w:jc w:val="center"/>
              <w:rPr>
                <w:rFonts w:ascii="Sylfaen" w:hAnsi="Sylfaen" w:cs="Arial"/>
                <w:bCs/>
                <w:i/>
                <w:sz w:val="20"/>
                <w:szCs w:val="20"/>
              </w:rPr>
            </w:pPr>
          </w:p>
        </w:tc>
      </w:tr>
      <w:tr w:rsidR="00595213" w:rsidRPr="00220F3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20F38" w:rsidRDefault="00595213" w:rsidP="00CB0ADE">
            <w:pPr>
              <w:rPr>
                <w:rFonts w:ascii="Sylfaen" w:hAnsi="Sylfaen" w:cs="Sylfaen"/>
                <w:sz w:val="20"/>
                <w:szCs w:val="20"/>
                <w:lang w:val="hy-AM"/>
              </w:rPr>
            </w:pPr>
            <w:r w:rsidRPr="00220F38">
              <w:rPr>
                <w:rFonts w:ascii="Sylfaen" w:hAnsi="Sylfaen" w:cs="Sylfaen"/>
                <w:sz w:val="20"/>
                <w:szCs w:val="20"/>
                <w:lang w:val="hy-AM"/>
              </w:rPr>
              <w:t>2</w:t>
            </w:r>
            <w:r w:rsidRPr="00220F38">
              <w:rPr>
                <w:rFonts w:ascii="Sylfaen" w:hAnsi="Sylfaen" w:cs="Sylfaen"/>
                <w:sz w:val="20"/>
                <w:szCs w:val="20"/>
              </w:rPr>
              <w:t>.</w:t>
            </w:r>
            <w:r w:rsidRPr="00220F38">
              <w:rPr>
                <w:rFonts w:ascii="Sylfaen" w:hAnsi="Sylfaen" w:cs="Sylfaen"/>
                <w:sz w:val="20"/>
                <w:szCs w:val="20"/>
                <w:lang w:val="hy-AM"/>
              </w:rPr>
              <w:t xml:space="preserve"> Թիվ </w:t>
            </w:r>
          </w:p>
        </w:tc>
      </w:tr>
      <w:tr w:rsidR="00595213" w:rsidRPr="00220F38"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20F38" w:rsidRDefault="00595213" w:rsidP="00CB0ADE">
            <w:pPr>
              <w:rPr>
                <w:rFonts w:ascii="Sylfaen" w:hAnsi="Sylfaen" w:cs="Sylfaen"/>
                <w:sz w:val="20"/>
                <w:szCs w:val="20"/>
              </w:rPr>
            </w:pPr>
            <w:r w:rsidRPr="00220F38">
              <w:rPr>
                <w:rFonts w:ascii="Sylfaen" w:hAnsi="Sylfaen" w:cs="Sylfaen"/>
                <w:sz w:val="20"/>
                <w:szCs w:val="20"/>
                <w:lang w:val="hy-AM"/>
              </w:rPr>
              <w:t>3</w:t>
            </w:r>
            <w:r w:rsidRPr="00220F38">
              <w:rPr>
                <w:rFonts w:ascii="Sylfaen" w:hAnsi="Sylfaen" w:cs="Sylfaen"/>
                <w:sz w:val="20"/>
                <w:szCs w:val="20"/>
              </w:rPr>
              <w:t>.                                                         Ներկայացմանամսաթիվը</w:t>
            </w:r>
            <w:r w:rsidRPr="00220F38">
              <w:rPr>
                <w:rFonts w:ascii="Sylfaen" w:hAnsi="Sylfaen" w:cs="Arial"/>
                <w:sz w:val="20"/>
                <w:szCs w:val="20"/>
              </w:rPr>
              <w:t xml:space="preserve">` </w:t>
            </w:r>
            <w:r w:rsidRPr="00220F38">
              <w:rPr>
                <w:rFonts w:ascii="Sylfaen" w:hAnsi="Sylfaen" w:cs="Tahoma"/>
                <w:color w:val="000000"/>
                <w:sz w:val="20"/>
                <w:szCs w:val="20"/>
              </w:rPr>
              <w:t xml:space="preserve">"___" </w:t>
            </w:r>
            <w:r w:rsidRPr="00220F38">
              <w:rPr>
                <w:rFonts w:ascii="Sylfaen" w:hAnsi="Sylfaen" w:cs="Sylfaen"/>
                <w:color w:val="000000"/>
                <w:sz w:val="20"/>
                <w:szCs w:val="20"/>
              </w:rPr>
              <w:t xml:space="preserve">___ </w:t>
            </w:r>
            <w:r w:rsidRPr="00220F38">
              <w:rPr>
                <w:rFonts w:ascii="Sylfaen" w:hAnsi="Sylfaen" w:cs="Tahoma"/>
                <w:color w:val="000000"/>
                <w:sz w:val="20"/>
                <w:szCs w:val="20"/>
              </w:rPr>
              <w:t>20___</w:t>
            </w:r>
            <w:r w:rsidRPr="00220F38">
              <w:rPr>
                <w:rFonts w:ascii="Sylfaen" w:hAnsi="Sylfaen" w:cs="Sylfaen"/>
                <w:color w:val="000000"/>
                <w:sz w:val="20"/>
                <w:szCs w:val="20"/>
              </w:rPr>
              <w:t>թ.</w:t>
            </w:r>
          </w:p>
        </w:tc>
      </w:tr>
      <w:tr w:rsidR="00595213" w:rsidRPr="00220F38"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20F38" w:rsidRDefault="00595213" w:rsidP="00CB0ADE">
            <w:pPr>
              <w:rPr>
                <w:rFonts w:ascii="Sylfaen" w:hAnsi="Sylfaen" w:cs="Arial"/>
                <w:sz w:val="20"/>
                <w:szCs w:val="20"/>
              </w:rPr>
            </w:pPr>
            <w:r w:rsidRPr="00220F38">
              <w:rPr>
                <w:rFonts w:ascii="Sylfaen" w:hAnsi="Sylfaen" w:cs="Sylfaen"/>
                <w:sz w:val="20"/>
                <w:szCs w:val="20"/>
                <w:lang w:val="hy-AM"/>
              </w:rPr>
              <w:t>4</w:t>
            </w:r>
            <w:r w:rsidRPr="00220F38">
              <w:rPr>
                <w:rFonts w:ascii="Sylfaen" w:hAnsi="Sylfaen" w:cs="Sylfaen"/>
                <w:sz w:val="20"/>
                <w:szCs w:val="20"/>
              </w:rPr>
              <w:t xml:space="preserve">. </w:t>
            </w:r>
            <w:r w:rsidRPr="00220F38">
              <w:rPr>
                <w:rFonts w:ascii="Sylfaen" w:hAnsi="Sylfaen" w:cs="Sylfaen"/>
                <w:sz w:val="20"/>
                <w:szCs w:val="20"/>
                <w:lang w:val="hy-AM"/>
              </w:rPr>
              <w:t>Վճարողի անվանումը</w:t>
            </w:r>
            <w:r w:rsidRPr="00220F38">
              <w:rPr>
                <w:rFonts w:ascii="Sylfaen" w:hAnsi="Sylfaen" w:cs="Sylfaen"/>
                <w:sz w:val="20"/>
                <w:szCs w:val="20"/>
              </w:rPr>
              <w:t>,</w:t>
            </w:r>
            <w:r w:rsidRPr="00220F38">
              <w:rPr>
                <w:rFonts w:ascii="Sylfaen" w:hAnsi="Sylfaen" w:cs="Sylfaen"/>
                <w:sz w:val="20"/>
                <w:szCs w:val="20"/>
                <w:lang w:val="hy-AM"/>
              </w:rPr>
              <w:t xml:space="preserve"> կամ անուն ազգանուն </w:t>
            </w:r>
            <w:r w:rsidRPr="00220F38">
              <w:rPr>
                <w:rFonts w:ascii="Sylfaen" w:hAnsi="Sylfaen" w:cs="Sylfaen"/>
                <w:sz w:val="20"/>
                <w:szCs w:val="20"/>
              </w:rPr>
              <w:t xml:space="preserve">(Ընկերություն </w:t>
            </w:r>
            <w:r w:rsidRPr="00220F38">
              <w:rPr>
                <w:rFonts w:ascii="Sylfaen" w:hAnsi="Sylfaen" w:cs="Arial"/>
                <w:sz w:val="20"/>
                <w:szCs w:val="20"/>
              </w:rPr>
              <w:t>`</w:t>
            </w:r>
          </w:p>
        </w:tc>
      </w:tr>
      <w:tr w:rsidR="00595213" w:rsidRPr="00220F3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20F38" w:rsidRDefault="00595213" w:rsidP="00CB0ADE">
            <w:pPr>
              <w:rPr>
                <w:rFonts w:ascii="Sylfaen" w:hAnsi="Sylfaen" w:cs="Arial"/>
                <w:sz w:val="20"/>
                <w:szCs w:val="20"/>
              </w:rPr>
            </w:pPr>
            <w:r w:rsidRPr="00220F38">
              <w:rPr>
                <w:rFonts w:ascii="Sylfaen" w:hAnsi="Sylfaen" w:cs="Sylfaen"/>
                <w:sz w:val="20"/>
                <w:szCs w:val="20"/>
                <w:lang w:val="hy-AM"/>
              </w:rPr>
              <w:t>5</w:t>
            </w:r>
            <w:r w:rsidRPr="00220F38">
              <w:rPr>
                <w:rFonts w:ascii="Sylfaen" w:hAnsi="Sylfaen" w:cs="Sylfaen"/>
                <w:sz w:val="20"/>
                <w:szCs w:val="20"/>
              </w:rPr>
              <w:t>. Վճարողի</w:t>
            </w:r>
            <w:r w:rsidRPr="00220F38">
              <w:rPr>
                <w:rFonts w:ascii="Sylfaen" w:hAnsi="Sylfaen" w:cs="Sylfaen"/>
                <w:sz w:val="20"/>
                <w:szCs w:val="20"/>
                <w:lang w:val="hy-AM"/>
              </w:rPr>
              <w:t xml:space="preserve">ն սպասարկող Ֆինանսական կազմակերպություն </w:t>
            </w:r>
            <w:r w:rsidRPr="00220F38">
              <w:rPr>
                <w:rFonts w:ascii="Sylfaen" w:hAnsi="Sylfaen" w:cs="Sylfaen"/>
                <w:sz w:val="20"/>
                <w:szCs w:val="20"/>
              </w:rPr>
              <w:t>(բանկ)</w:t>
            </w:r>
            <w:r w:rsidRPr="00220F38">
              <w:rPr>
                <w:rFonts w:ascii="Sylfaen" w:hAnsi="Sylfaen" w:cs="Arial"/>
                <w:sz w:val="20"/>
                <w:szCs w:val="20"/>
              </w:rPr>
              <w:t>`</w:t>
            </w:r>
          </w:p>
        </w:tc>
      </w:tr>
      <w:tr w:rsidR="00595213" w:rsidRPr="00220F38"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20F38" w:rsidRDefault="00595213" w:rsidP="00CB0ADE">
            <w:pPr>
              <w:rPr>
                <w:rFonts w:ascii="Sylfaen" w:hAnsi="Sylfaen" w:cs="Arial"/>
                <w:sz w:val="20"/>
                <w:szCs w:val="20"/>
              </w:rPr>
            </w:pPr>
            <w:r w:rsidRPr="00220F38">
              <w:rPr>
                <w:rFonts w:ascii="Sylfaen" w:hAnsi="Sylfaen" w:cs="Sylfaen"/>
                <w:sz w:val="20"/>
                <w:szCs w:val="20"/>
                <w:lang w:val="hy-AM"/>
              </w:rPr>
              <w:t>6</w:t>
            </w:r>
            <w:r w:rsidRPr="00220F38">
              <w:rPr>
                <w:rFonts w:ascii="Sylfaen" w:hAnsi="Sylfaen" w:cs="Sylfaen"/>
                <w:sz w:val="20"/>
                <w:szCs w:val="20"/>
              </w:rPr>
              <w:t>. Վճարողիհաշվիհամարը</w:t>
            </w:r>
            <w:r w:rsidRPr="00220F38">
              <w:rPr>
                <w:rFonts w:ascii="Sylfaen" w:hAnsi="Sylfaen" w:cs="Arial"/>
                <w:sz w:val="20"/>
                <w:szCs w:val="20"/>
              </w:rPr>
              <w:t>`</w:t>
            </w:r>
          </w:p>
        </w:tc>
      </w:tr>
      <w:tr w:rsidR="00595213" w:rsidRPr="00220F3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20F38" w:rsidRDefault="00595213" w:rsidP="00CB0ADE">
            <w:pPr>
              <w:rPr>
                <w:rFonts w:ascii="Sylfaen" w:hAnsi="Sylfaen" w:cs="Arial"/>
                <w:sz w:val="20"/>
                <w:szCs w:val="20"/>
              </w:rPr>
            </w:pPr>
            <w:r w:rsidRPr="00220F38">
              <w:rPr>
                <w:rFonts w:ascii="Sylfaen" w:hAnsi="Sylfaen" w:cs="Sylfaen"/>
                <w:sz w:val="20"/>
                <w:szCs w:val="20"/>
                <w:lang w:val="hy-AM"/>
              </w:rPr>
              <w:t>7</w:t>
            </w:r>
            <w:r w:rsidRPr="00220F38">
              <w:rPr>
                <w:rFonts w:ascii="Sylfaen" w:hAnsi="Sylfaen" w:cs="Sylfaen"/>
                <w:sz w:val="20"/>
                <w:szCs w:val="20"/>
              </w:rPr>
              <w:t>. ՎճարողիՀՎՀՀ</w:t>
            </w:r>
            <w:r w:rsidRPr="00220F38">
              <w:rPr>
                <w:rFonts w:ascii="Sylfaen" w:hAnsi="Sylfaen" w:cs="Arial"/>
                <w:sz w:val="20"/>
                <w:szCs w:val="20"/>
              </w:rPr>
              <w:t>`</w:t>
            </w:r>
          </w:p>
        </w:tc>
      </w:tr>
      <w:tr w:rsidR="00595213" w:rsidRPr="00220F3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20F38" w:rsidRDefault="00595213" w:rsidP="00CB0ADE">
            <w:pPr>
              <w:rPr>
                <w:rFonts w:ascii="Sylfaen" w:hAnsi="Sylfaen" w:cs="Arial"/>
                <w:sz w:val="20"/>
                <w:szCs w:val="20"/>
              </w:rPr>
            </w:pPr>
            <w:r w:rsidRPr="00220F38">
              <w:rPr>
                <w:rFonts w:ascii="Sylfaen" w:hAnsi="Sylfaen" w:cs="Sylfaen"/>
                <w:sz w:val="20"/>
                <w:szCs w:val="20"/>
                <w:lang w:val="hy-AM"/>
              </w:rPr>
              <w:t>8</w:t>
            </w:r>
            <w:r w:rsidRPr="00220F38">
              <w:rPr>
                <w:rFonts w:ascii="Sylfaen" w:hAnsi="Sylfaen" w:cs="Sylfaen"/>
                <w:sz w:val="20"/>
                <w:szCs w:val="20"/>
              </w:rPr>
              <w:t>. ՎճարողիՀԾՀ</w:t>
            </w:r>
            <w:r w:rsidRPr="00220F38">
              <w:rPr>
                <w:rFonts w:ascii="Sylfaen" w:hAnsi="Sylfaen" w:cs="Arial"/>
                <w:sz w:val="20"/>
                <w:szCs w:val="20"/>
              </w:rPr>
              <w:t>`</w:t>
            </w:r>
          </w:p>
        </w:tc>
      </w:tr>
      <w:tr w:rsidR="00F23343" w:rsidRPr="00220F3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3343" w:rsidRPr="00220F38" w:rsidRDefault="00F23343" w:rsidP="00F23343">
            <w:pPr>
              <w:rPr>
                <w:rFonts w:ascii="Sylfaen" w:hAnsi="Sylfaen" w:cs="Arial"/>
                <w:sz w:val="20"/>
                <w:szCs w:val="20"/>
              </w:rPr>
            </w:pPr>
            <w:r w:rsidRPr="00220F38">
              <w:rPr>
                <w:rFonts w:ascii="Sylfaen" w:hAnsi="Sylfaen" w:cs="Sylfaen"/>
                <w:sz w:val="20"/>
                <w:szCs w:val="20"/>
                <w:lang w:val="hy-AM"/>
              </w:rPr>
              <w:t>9</w:t>
            </w:r>
            <w:r w:rsidRPr="00220F38">
              <w:rPr>
                <w:rFonts w:ascii="Sylfaen" w:hAnsi="Sylfaen" w:cs="Sylfaen"/>
                <w:sz w:val="20"/>
                <w:szCs w:val="20"/>
              </w:rPr>
              <w:t>. Շահառու</w:t>
            </w:r>
            <w:r w:rsidRPr="00220F38">
              <w:rPr>
                <w:rFonts w:ascii="Sylfaen" w:hAnsi="Sylfaen" w:cs="Sylfaen"/>
                <w:sz w:val="20"/>
                <w:szCs w:val="20"/>
                <w:lang w:val="hy-AM"/>
              </w:rPr>
              <w:t>ի  անվանումը</w:t>
            </w:r>
            <w:r w:rsidRPr="00220F38">
              <w:rPr>
                <w:rFonts w:ascii="Sylfaen" w:hAnsi="Sylfaen" w:cs="Sylfaen"/>
                <w:sz w:val="20"/>
                <w:szCs w:val="20"/>
              </w:rPr>
              <w:t>,</w:t>
            </w:r>
            <w:r w:rsidRPr="00220F38">
              <w:rPr>
                <w:rFonts w:ascii="Sylfaen" w:hAnsi="Sylfaen" w:cs="Sylfaen"/>
                <w:sz w:val="20"/>
                <w:szCs w:val="20"/>
                <w:lang w:val="hy-AM"/>
              </w:rPr>
              <w:t xml:space="preserve"> կամ անուն ազգանուն </w:t>
            </w:r>
            <w:r w:rsidRPr="00220F38">
              <w:rPr>
                <w:rFonts w:ascii="Sylfaen" w:hAnsi="Sylfaen" w:cs="Arial"/>
                <w:sz w:val="20"/>
                <w:szCs w:val="20"/>
              </w:rPr>
              <w:t xml:space="preserve">` </w:t>
            </w:r>
            <w:r w:rsidRPr="00220F38">
              <w:rPr>
                <w:rFonts w:ascii="Sylfaen" w:hAnsi="Sylfaen" w:cs="Arial"/>
                <w:b/>
                <w:sz w:val="20"/>
                <w:szCs w:val="20"/>
              </w:rPr>
              <w:t>Հ</w:t>
            </w:r>
            <w:r w:rsidRPr="00220F38">
              <w:rPr>
                <w:rFonts w:ascii="Sylfaen" w:hAnsi="Sylfaen"/>
                <w:b/>
                <w:sz w:val="20"/>
                <w:szCs w:val="20"/>
                <w:lang w:val="af-ZA"/>
              </w:rPr>
              <w:t xml:space="preserve">Հ </w:t>
            </w:r>
            <w:r w:rsidR="0013142D" w:rsidRPr="00220F38">
              <w:rPr>
                <w:rFonts w:ascii="Sylfaen" w:hAnsi="Sylfaen"/>
                <w:b/>
                <w:sz w:val="20"/>
                <w:szCs w:val="20"/>
                <w:lang w:val="af-ZA"/>
              </w:rPr>
              <w:t>Կոտայք</w:t>
            </w:r>
            <w:r w:rsidRPr="00220F38">
              <w:rPr>
                <w:rFonts w:ascii="Sylfaen" w:hAnsi="Sylfaen"/>
                <w:b/>
                <w:sz w:val="20"/>
                <w:szCs w:val="20"/>
                <w:lang w:val="af-ZA"/>
              </w:rPr>
              <w:t>ի մարզի</w:t>
            </w:r>
            <w:r w:rsidR="00B324F3" w:rsidRPr="00220F38">
              <w:rPr>
                <w:rFonts w:ascii="Sylfaen" w:hAnsi="Sylfaen"/>
                <w:b/>
                <w:sz w:val="20"/>
                <w:szCs w:val="20"/>
                <w:lang w:val="af-ZA"/>
              </w:rPr>
              <w:t xml:space="preserve"> «</w:t>
            </w:r>
            <w:r w:rsidR="00FC5FEE" w:rsidRPr="00220F38">
              <w:rPr>
                <w:rFonts w:ascii="Sylfaen" w:hAnsi="Sylfaen"/>
                <w:b/>
                <w:sz w:val="20"/>
                <w:szCs w:val="20"/>
                <w:lang w:val="af-ZA"/>
              </w:rPr>
              <w:t>Գառնիի կոմունալ տնտեսություն» ՀՈԱԿ</w:t>
            </w:r>
          </w:p>
        </w:tc>
      </w:tr>
      <w:tr w:rsidR="00F23343" w:rsidRPr="00220F3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23343" w:rsidRPr="00220F38" w:rsidRDefault="00F23343" w:rsidP="00F23343">
            <w:pPr>
              <w:rPr>
                <w:rFonts w:ascii="Sylfaen" w:hAnsi="Sylfaen" w:cs="Sylfaen"/>
                <w:sz w:val="20"/>
                <w:szCs w:val="20"/>
                <w:lang w:val="ru-RU"/>
              </w:rPr>
            </w:pPr>
            <w:r w:rsidRPr="00220F38">
              <w:rPr>
                <w:rFonts w:ascii="Sylfaen" w:hAnsi="Sylfaen" w:cs="Sylfaen"/>
                <w:sz w:val="20"/>
                <w:szCs w:val="20"/>
                <w:lang w:val="ru-RU"/>
              </w:rPr>
              <w:t xml:space="preserve">10. </w:t>
            </w:r>
            <w:r w:rsidRPr="00220F38">
              <w:rPr>
                <w:rFonts w:ascii="Sylfaen" w:hAnsi="Sylfaen" w:cs="Sylfaen"/>
                <w:sz w:val="20"/>
                <w:szCs w:val="20"/>
              </w:rPr>
              <w:t xml:space="preserve"> Շահառուի ՀԾՀ</w:t>
            </w:r>
            <w:r w:rsidRPr="00220F38">
              <w:rPr>
                <w:rFonts w:ascii="Sylfaen" w:hAnsi="Sylfaen" w:cs="Sylfaen"/>
                <w:sz w:val="20"/>
                <w:szCs w:val="20"/>
                <w:lang w:val="ru-RU"/>
              </w:rPr>
              <w:t xml:space="preserve"> (</w:t>
            </w:r>
            <w:r w:rsidRPr="00220F38">
              <w:rPr>
                <w:rFonts w:ascii="Sylfaen" w:hAnsi="Sylfaen" w:cs="Sylfaen"/>
                <w:sz w:val="20"/>
                <w:szCs w:val="20"/>
                <w:lang w:val="hy-AM"/>
              </w:rPr>
              <w:t>չի լրացվում</w:t>
            </w:r>
            <w:r w:rsidRPr="00220F38">
              <w:rPr>
                <w:rFonts w:ascii="Sylfaen" w:hAnsi="Sylfaen" w:cs="Sylfaen"/>
                <w:sz w:val="20"/>
                <w:szCs w:val="20"/>
                <w:lang w:val="ru-RU"/>
              </w:rPr>
              <w:t>)</w:t>
            </w:r>
          </w:p>
        </w:tc>
      </w:tr>
      <w:tr w:rsidR="004131D4" w:rsidRPr="00220F38"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31D4" w:rsidRPr="00220F38" w:rsidRDefault="004131D4" w:rsidP="00700B80">
            <w:pPr>
              <w:rPr>
                <w:rFonts w:ascii="Sylfaen" w:hAnsi="Sylfaen" w:cs="Arial"/>
                <w:sz w:val="20"/>
                <w:szCs w:val="20"/>
              </w:rPr>
            </w:pPr>
            <w:r w:rsidRPr="00220F38">
              <w:rPr>
                <w:rFonts w:ascii="Sylfaen" w:hAnsi="Sylfaen" w:cs="Sylfaen"/>
                <w:sz w:val="20"/>
                <w:szCs w:val="20"/>
                <w:lang w:val="hy-AM"/>
              </w:rPr>
              <w:t>11</w:t>
            </w:r>
            <w:r w:rsidRPr="00220F38">
              <w:rPr>
                <w:rFonts w:ascii="Sylfaen" w:hAnsi="Sylfaen" w:cs="Sylfaen"/>
                <w:sz w:val="20"/>
                <w:szCs w:val="20"/>
              </w:rPr>
              <w:t>. ՇահառուիՀՎՀՀ</w:t>
            </w:r>
            <w:r w:rsidRPr="00220F38">
              <w:rPr>
                <w:rFonts w:ascii="Sylfaen" w:hAnsi="Sylfaen" w:cs="Arial"/>
                <w:sz w:val="20"/>
                <w:szCs w:val="20"/>
              </w:rPr>
              <w:t xml:space="preserve">` </w:t>
            </w:r>
            <w:r w:rsidRPr="00220F38">
              <w:rPr>
                <w:rFonts w:ascii="Sylfaen" w:hAnsi="Sylfaen" w:cs="Sylfaen"/>
                <w:b/>
                <w:sz w:val="22"/>
                <w:lang w:val="hy-AM"/>
              </w:rPr>
              <w:t>0</w:t>
            </w:r>
            <w:r w:rsidR="00700B80" w:rsidRPr="00220F38">
              <w:rPr>
                <w:rFonts w:ascii="Sylfaen" w:hAnsi="Sylfaen" w:cs="Sylfaen"/>
                <w:b/>
                <w:sz w:val="22"/>
              </w:rPr>
              <w:t>3536021</w:t>
            </w:r>
          </w:p>
        </w:tc>
      </w:tr>
      <w:tr w:rsidR="00700B80" w:rsidRPr="00220F3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00B80" w:rsidRPr="00220F38" w:rsidRDefault="00700B80" w:rsidP="00700B80">
            <w:pPr>
              <w:rPr>
                <w:rFonts w:ascii="Sylfaen" w:hAnsi="Sylfaen" w:cs="Arial"/>
                <w:sz w:val="20"/>
                <w:szCs w:val="20"/>
              </w:rPr>
            </w:pPr>
            <w:r w:rsidRPr="00220F38">
              <w:rPr>
                <w:rFonts w:ascii="Sylfaen" w:hAnsi="Sylfaen" w:cs="Sylfaen"/>
                <w:sz w:val="20"/>
                <w:szCs w:val="20"/>
              </w:rPr>
              <w:t>1</w:t>
            </w:r>
            <w:r w:rsidRPr="00220F38">
              <w:rPr>
                <w:rFonts w:ascii="Sylfaen" w:hAnsi="Sylfaen" w:cs="Sylfaen"/>
                <w:sz w:val="20"/>
                <w:szCs w:val="20"/>
                <w:lang w:val="hy-AM"/>
              </w:rPr>
              <w:t>2</w:t>
            </w:r>
            <w:r w:rsidRPr="00220F38">
              <w:rPr>
                <w:rFonts w:ascii="Sylfaen" w:hAnsi="Sylfaen" w:cs="Sylfaen"/>
                <w:sz w:val="20"/>
                <w:szCs w:val="20"/>
              </w:rPr>
              <w:t>.Շահառուի</w:t>
            </w:r>
            <w:r w:rsidRPr="00220F38">
              <w:rPr>
                <w:rFonts w:ascii="Sylfaen" w:hAnsi="Sylfaen" w:cs="Sylfaen"/>
                <w:sz w:val="20"/>
                <w:szCs w:val="20"/>
                <w:lang w:val="hy-AM"/>
              </w:rPr>
              <w:t>ն սպասարկող Ֆինանսական կազմակերպություն</w:t>
            </w:r>
            <w:r w:rsidRPr="00220F38">
              <w:rPr>
                <w:rFonts w:ascii="Sylfaen" w:hAnsi="Sylfaen" w:cs="Sylfaen"/>
                <w:sz w:val="20"/>
                <w:szCs w:val="20"/>
              </w:rPr>
              <w:t xml:space="preserve"> (բանկ)</w:t>
            </w:r>
            <w:r w:rsidRPr="00220F38">
              <w:rPr>
                <w:rFonts w:ascii="Sylfaen" w:hAnsi="Sylfaen" w:cs="Arial"/>
                <w:sz w:val="20"/>
                <w:szCs w:val="20"/>
              </w:rPr>
              <w:t xml:space="preserve">` </w:t>
            </w:r>
            <w:r w:rsidRPr="00220F38">
              <w:rPr>
                <w:rFonts w:ascii="Sylfaen" w:hAnsi="Sylfaen"/>
                <w:b/>
                <w:sz w:val="20"/>
                <w:szCs w:val="20"/>
                <w:lang w:val="nb-NO"/>
              </w:rPr>
              <w:t>«</w:t>
            </w:r>
            <w:r w:rsidRPr="00220F38">
              <w:rPr>
                <w:rFonts w:ascii="Sylfaen" w:hAnsi="Sylfaen"/>
                <w:b/>
                <w:sz w:val="20"/>
                <w:szCs w:val="20"/>
              </w:rPr>
              <w:t>ԱԿԲԱ</w:t>
            </w:r>
            <w:r w:rsidRPr="00220F38">
              <w:rPr>
                <w:rFonts w:ascii="Sylfaen" w:hAnsi="Sylfaen"/>
                <w:b/>
                <w:sz w:val="20"/>
                <w:szCs w:val="20"/>
                <w:lang w:val="hy-AM"/>
              </w:rPr>
              <w:t xml:space="preserve"> Բանկ»ԲԲԸ</w:t>
            </w:r>
          </w:p>
        </w:tc>
      </w:tr>
      <w:tr w:rsidR="00700B80" w:rsidRPr="00220F38"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00B80" w:rsidRPr="00220F38" w:rsidRDefault="00700B80" w:rsidP="00700B80">
            <w:pPr>
              <w:rPr>
                <w:rFonts w:ascii="Sylfaen" w:hAnsi="Sylfaen" w:cs="Arial"/>
                <w:sz w:val="20"/>
                <w:szCs w:val="20"/>
              </w:rPr>
            </w:pPr>
            <w:r w:rsidRPr="00220F38">
              <w:rPr>
                <w:rFonts w:ascii="Sylfaen" w:hAnsi="Sylfaen" w:cs="Sylfaen"/>
                <w:sz w:val="20"/>
                <w:szCs w:val="20"/>
              </w:rPr>
              <w:t>1</w:t>
            </w:r>
            <w:r w:rsidRPr="00220F38">
              <w:rPr>
                <w:rFonts w:ascii="Sylfaen" w:hAnsi="Sylfaen" w:cs="Sylfaen"/>
                <w:sz w:val="20"/>
                <w:szCs w:val="20"/>
                <w:lang w:val="hy-AM"/>
              </w:rPr>
              <w:t>3</w:t>
            </w:r>
            <w:r w:rsidRPr="00220F38">
              <w:rPr>
                <w:rFonts w:ascii="Sylfaen" w:hAnsi="Sylfaen" w:cs="Sylfaen"/>
                <w:sz w:val="20"/>
                <w:szCs w:val="20"/>
              </w:rPr>
              <w:t>.Շահառուիհաշվիհամարը</w:t>
            </w:r>
            <w:r w:rsidRPr="00220F38">
              <w:rPr>
                <w:rFonts w:ascii="Sylfaen" w:hAnsi="Sylfaen" w:cs="Arial"/>
                <w:sz w:val="20"/>
                <w:szCs w:val="20"/>
              </w:rPr>
              <w:t xml:space="preserve"> (</w:t>
            </w:r>
            <w:r w:rsidRPr="00220F38">
              <w:rPr>
                <w:rFonts w:ascii="Sylfaen" w:hAnsi="Sylfaen" w:cs="Sylfaen"/>
                <w:sz w:val="20"/>
                <w:szCs w:val="20"/>
              </w:rPr>
              <w:t>հշ</w:t>
            </w:r>
            <w:r w:rsidRPr="00220F38">
              <w:rPr>
                <w:rFonts w:ascii="Sylfaen" w:hAnsi="Sylfaen" w:cs="Arial"/>
                <w:sz w:val="20"/>
                <w:szCs w:val="20"/>
              </w:rPr>
              <w:t xml:space="preserve">.N) </w:t>
            </w:r>
            <w:r w:rsidRPr="00220F38">
              <w:rPr>
                <w:rFonts w:ascii="Sylfaen" w:hAnsi="Sylfaen"/>
                <w:b/>
                <w:sz w:val="20"/>
                <w:lang w:val="pt-BR"/>
              </w:rPr>
              <w:t>220645140066000</w:t>
            </w:r>
          </w:p>
        </w:tc>
      </w:tr>
      <w:tr w:rsidR="00700B80" w:rsidRPr="00220F3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00B80" w:rsidRPr="00220F38" w:rsidRDefault="00700B80" w:rsidP="00700B80">
            <w:pPr>
              <w:rPr>
                <w:rFonts w:ascii="Sylfaen" w:hAnsi="Sylfaen" w:cs="Arial"/>
                <w:sz w:val="20"/>
                <w:szCs w:val="20"/>
              </w:rPr>
            </w:pPr>
            <w:r w:rsidRPr="00220F38">
              <w:rPr>
                <w:rFonts w:ascii="Sylfaen" w:hAnsi="Sylfaen" w:cs="Sylfaen"/>
                <w:sz w:val="20"/>
                <w:szCs w:val="20"/>
              </w:rPr>
              <w:t>1</w:t>
            </w:r>
            <w:r w:rsidRPr="00220F38">
              <w:rPr>
                <w:rFonts w:ascii="Sylfaen" w:hAnsi="Sylfaen" w:cs="Sylfaen"/>
                <w:sz w:val="20"/>
                <w:szCs w:val="20"/>
                <w:lang w:val="hy-AM"/>
              </w:rPr>
              <w:t>4</w:t>
            </w:r>
            <w:r w:rsidRPr="00220F38">
              <w:rPr>
                <w:rFonts w:ascii="Sylfaen" w:hAnsi="Sylfaen" w:cs="Sylfaen"/>
                <w:sz w:val="20"/>
                <w:szCs w:val="20"/>
              </w:rPr>
              <w:t>.Գումարը</w:t>
            </w:r>
            <w:r w:rsidRPr="00220F38">
              <w:rPr>
                <w:rFonts w:ascii="Sylfaen" w:hAnsi="Sylfaen" w:cs="Arial"/>
                <w:sz w:val="20"/>
                <w:szCs w:val="20"/>
                <w:lang w:val="ru-RU"/>
              </w:rPr>
              <w:t>(</w:t>
            </w:r>
            <w:r w:rsidRPr="00220F38">
              <w:rPr>
                <w:rFonts w:ascii="Sylfaen" w:hAnsi="Sylfaen" w:cs="Sylfaen"/>
                <w:sz w:val="20"/>
                <w:szCs w:val="20"/>
              </w:rPr>
              <w:t>թվերովևբառերով</w:t>
            </w:r>
            <w:r w:rsidRPr="00220F38">
              <w:rPr>
                <w:rFonts w:ascii="Sylfaen" w:hAnsi="Sylfaen" w:cs="Sylfaen"/>
                <w:sz w:val="20"/>
                <w:szCs w:val="20"/>
                <w:lang w:val="ru-RU"/>
              </w:rPr>
              <w:t>)</w:t>
            </w:r>
            <w:r w:rsidRPr="00220F38">
              <w:rPr>
                <w:rFonts w:ascii="Sylfaen" w:hAnsi="Sylfaen" w:cs="Arial"/>
                <w:sz w:val="20"/>
                <w:szCs w:val="20"/>
              </w:rPr>
              <w:t>`</w:t>
            </w:r>
          </w:p>
        </w:tc>
      </w:tr>
      <w:tr w:rsidR="00700B80" w:rsidRPr="00220F3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00B80" w:rsidRPr="00220F38" w:rsidRDefault="00700B80" w:rsidP="00700B80">
            <w:pPr>
              <w:rPr>
                <w:rFonts w:ascii="Sylfaen" w:hAnsi="Sylfaen" w:cs="Sylfaen"/>
                <w:sz w:val="20"/>
                <w:szCs w:val="20"/>
              </w:rPr>
            </w:pPr>
            <w:r w:rsidRPr="00220F38">
              <w:rPr>
                <w:rFonts w:ascii="Sylfaen" w:hAnsi="Sylfaen" w:cs="Sylfaen"/>
                <w:sz w:val="20"/>
                <w:szCs w:val="20"/>
              </w:rPr>
              <w:t xml:space="preserve">15. </w:t>
            </w:r>
            <w:r w:rsidRPr="00220F38">
              <w:rPr>
                <w:rFonts w:ascii="Sylfaen" w:hAnsi="Sylfaen" w:cs="Sylfaen"/>
                <w:sz w:val="20"/>
                <w:szCs w:val="20"/>
                <w:lang w:val="hy-AM"/>
              </w:rPr>
              <w:t xml:space="preserve">Ակցեպտավորված գումարը՝ </w:t>
            </w:r>
            <w:r w:rsidRPr="00220F38">
              <w:rPr>
                <w:rFonts w:ascii="Sylfaen" w:hAnsi="Sylfaen" w:cs="Sylfaen"/>
                <w:sz w:val="20"/>
                <w:szCs w:val="20"/>
              </w:rPr>
              <w:t xml:space="preserve"> (թվերովևբառերով)(</w:t>
            </w:r>
            <w:r w:rsidRPr="00220F38">
              <w:rPr>
                <w:rFonts w:ascii="Sylfaen" w:hAnsi="Sylfaen" w:cs="Sylfaen"/>
                <w:sz w:val="20"/>
                <w:szCs w:val="20"/>
                <w:lang w:val="hy-AM"/>
              </w:rPr>
              <w:t>նախատեսված է նշված գումարի մասնակի ակցեպտի համար, որը չի կիրառվում</w:t>
            </w:r>
            <w:r w:rsidRPr="00220F38">
              <w:rPr>
                <w:rFonts w:ascii="Sylfaen" w:hAnsi="Sylfaen" w:cs="Sylfaen"/>
                <w:sz w:val="20"/>
                <w:szCs w:val="20"/>
              </w:rPr>
              <w:t>)</w:t>
            </w:r>
          </w:p>
        </w:tc>
      </w:tr>
      <w:tr w:rsidR="00700B80" w:rsidRPr="00220F3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00B80" w:rsidRPr="00220F38" w:rsidRDefault="00700B80" w:rsidP="00700B80">
            <w:pPr>
              <w:rPr>
                <w:rFonts w:ascii="Sylfaen" w:hAnsi="Sylfaen" w:cs="Arial"/>
                <w:sz w:val="20"/>
                <w:szCs w:val="20"/>
              </w:rPr>
            </w:pPr>
            <w:r w:rsidRPr="00220F38">
              <w:rPr>
                <w:rFonts w:ascii="Sylfaen" w:hAnsi="Sylfaen" w:cs="Sylfaen"/>
                <w:sz w:val="20"/>
                <w:szCs w:val="20"/>
              </w:rPr>
              <w:t>16.Արժույթը</w:t>
            </w:r>
            <w:r w:rsidRPr="00220F38">
              <w:rPr>
                <w:rFonts w:ascii="Sylfaen" w:hAnsi="Sylfaen" w:cs="Arial"/>
                <w:sz w:val="20"/>
                <w:szCs w:val="20"/>
              </w:rPr>
              <w:t xml:space="preserve"> (</w:t>
            </w:r>
            <w:r w:rsidRPr="00220F38">
              <w:rPr>
                <w:rFonts w:ascii="Sylfaen" w:hAnsi="Sylfaen" w:cs="Sylfaen"/>
                <w:sz w:val="20"/>
                <w:szCs w:val="20"/>
              </w:rPr>
              <w:t>բառերովևկոդով</w:t>
            </w:r>
            <w:r w:rsidRPr="00220F38">
              <w:rPr>
                <w:rFonts w:ascii="Sylfaen" w:hAnsi="Sylfaen" w:cs="Arial"/>
                <w:sz w:val="20"/>
                <w:szCs w:val="20"/>
              </w:rPr>
              <w:t xml:space="preserve">)` </w:t>
            </w:r>
            <w:r w:rsidRPr="00220F38">
              <w:rPr>
                <w:rFonts w:ascii="Sylfaen" w:hAnsi="Sylfaen" w:cs="Arial"/>
                <w:b/>
                <w:sz w:val="20"/>
                <w:szCs w:val="20"/>
              </w:rPr>
              <w:t>ՀՀ դրամ և AMD</w:t>
            </w:r>
          </w:p>
        </w:tc>
      </w:tr>
      <w:tr w:rsidR="00700B80" w:rsidRPr="00220F3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00B80" w:rsidRPr="00220F38" w:rsidRDefault="00700B80" w:rsidP="00700B80">
            <w:pPr>
              <w:rPr>
                <w:rFonts w:ascii="Sylfaen" w:hAnsi="Sylfaen" w:cs="Arial"/>
                <w:sz w:val="20"/>
                <w:szCs w:val="20"/>
                <w:lang w:val="hy-AM"/>
              </w:rPr>
            </w:pPr>
            <w:r w:rsidRPr="00220F38">
              <w:rPr>
                <w:rFonts w:ascii="Sylfaen" w:hAnsi="Sylfaen" w:cs="Sylfaen"/>
                <w:sz w:val="20"/>
                <w:szCs w:val="20"/>
              </w:rPr>
              <w:t>1</w:t>
            </w:r>
            <w:r w:rsidRPr="00220F38">
              <w:rPr>
                <w:rFonts w:ascii="Sylfaen" w:hAnsi="Sylfaen" w:cs="Sylfaen"/>
                <w:sz w:val="20"/>
                <w:szCs w:val="20"/>
                <w:lang w:val="hy-AM"/>
              </w:rPr>
              <w:t>7</w:t>
            </w:r>
            <w:r w:rsidRPr="00220F38">
              <w:rPr>
                <w:rFonts w:ascii="Sylfaen" w:hAnsi="Sylfaen" w:cs="Sylfaen"/>
                <w:sz w:val="20"/>
                <w:szCs w:val="20"/>
              </w:rPr>
              <w:t>.Գործարքի</w:t>
            </w:r>
            <w:r w:rsidRPr="00220F38">
              <w:rPr>
                <w:rFonts w:ascii="Sylfaen" w:hAnsi="Sylfaen" w:cs="Arial"/>
                <w:sz w:val="20"/>
                <w:szCs w:val="20"/>
              </w:rPr>
              <w:t xml:space="preserve"> (</w:t>
            </w:r>
            <w:r w:rsidRPr="00220F38">
              <w:rPr>
                <w:rFonts w:ascii="Sylfaen" w:hAnsi="Sylfaen" w:cs="Sylfaen"/>
                <w:sz w:val="20"/>
                <w:szCs w:val="20"/>
              </w:rPr>
              <w:t>վճարման</w:t>
            </w:r>
            <w:r w:rsidRPr="00220F38">
              <w:rPr>
                <w:rFonts w:ascii="Sylfaen" w:hAnsi="Sylfaen" w:cs="Arial"/>
                <w:sz w:val="20"/>
                <w:szCs w:val="20"/>
              </w:rPr>
              <w:t xml:space="preserve">) </w:t>
            </w:r>
            <w:r w:rsidRPr="00220F38">
              <w:rPr>
                <w:rFonts w:ascii="Sylfaen" w:hAnsi="Sylfaen" w:cs="Sylfaen"/>
                <w:sz w:val="20"/>
                <w:szCs w:val="20"/>
              </w:rPr>
              <w:t>նպատակը</w:t>
            </w:r>
            <w:r w:rsidRPr="00220F38">
              <w:rPr>
                <w:rFonts w:ascii="Sylfaen" w:hAnsi="Sylfaen" w:cs="Arial"/>
                <w:sz w:val="20"/>
                <w:szCs w:val="20"/>
              </w:rPr>
              <w:t>`</w:t>
            </w:r>
            <w:r w:rsidRPr="00220F38">
              <w:rPr>
                <w:rFonts w:ascii="Sylfaen" w:hAnsi="Sylfaen" w:cs="Sylfaen"/>
                <w:b/>
                <w:bCs/>
                <w:sz w:val="20"/>
                <w:szCs w:val="20"/>
              </w:rPr>
              <w:t>որակավորման ապահովմ</w:t>
            </w:r>
            <w:r w:rsidRPr="00220F38">
              <w:rPr>
                <w:rFonts w:ascii="Sylfaen" w:hAnsi="Sylfaen" w:cs="Sylfaen"/>
                <w:b/>
                <w:bCs/>
                <w:sz w:val="20"/>
                <w:szCs w:val="20"/>
                <w:lang w:val="hy-AM"/>
              </w:rPr>
              <w:t>ան համար</w:t>
            </w:r>
          </w:p>
        </w:tc>
      </w:tr>
      <w:tr w:rsidR="00700B80" w:rsidRPr="00220F38"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700B80" w:rsidRPr="00220F38" w:rsidRDefault="00700B80" w:rsidP="00700B80">
            <w:pPr>
              <w:rPr>
                <w:rFonts w:ascii="Sylfaen" w:hAnsi="Sylfaen" w:cs="Arial"/>
                <w:sz w:val="20"/>
                <w:szCs w:val="20"/>
              </w:rPr>
            </w:pPr>
            <w:r w:rsidRPr="00220F38">
              <w:rPr>
                <w:rFonts w:ascii="Sylfaen" w:hAnsi="Sylfaen" w:cs="Sylfaen"/>
                <w:sz w:val="20"/>
                <w:szCs w:val="20"/>
              </w:rPr>
              <w:t>1</w:t>
            </w:r>
            <w:r w:rsidRPr="00220F38">
              <w:rPr>
                <w:rFonts w:ascii="Sylfaen" w:hAnsi="Sylfaen" w:cs="Sylfaen"/>
                <w:sz w:val="20"/>
                <w:szCs w:val="20"/>
                <w:lang w:val="hy-AM"/>
              </w:rPr>
              <w:t>8</w:t>
            </w:r>
            <w:r w:rsidRPr="00220F38">
              <w:rPr>
                <w:rFonts w:ascii="Sylfaen" w:hAnsi="Sylfaen" w:cs="Sylfaen"/>
                <w:sz w:val="20"/>
                <w:szCs w:val="20"/>
              </w:rPr>
              <w:t xml:space="preserve">. </w:t>
            </w:r>
            <w:r w:rsidRPr="00220F38">
              <w:rPr>
                <w:rFonts w:ascii="Sylfaen" w:hAnsi="Sylfaen" w:cs="Sylfaen"/>
                <w:sz w:val="20"/>
                <w:szCs w:val="20"/>
                <w:lang w:val="hy-AM"/>
              </w:rPr>
              <w:t xml:space="preserve">Վճարման կատարման հիմքերը՝ </w:t>
            </w:r>
            <w:r w:rsidRPr="00220F38">
              <w:rPr>
                <w:rFonts w:ascii="Sylfaen" w:hAnsi="Sylfaen" w:cs="Sylfaen"/>
                <w:sz w:val="20"/>
                <w:szCs w:val="20"/>
              </w:rPr>
              <w:t>(</w:t>
            </w:r>
            <w:r w:rsidRPr="00220F38">
              <w:rPr>
                <w:rFonts w:ascii="Sylfaen" w:hAnsi="Sylfaen" w:cs="Sylfaen"/>
                <w:sz w:val="20"/>
                <w:szCs w:val="20"/>
                <w:lang w:val="hy-AM"/>
              </w:rPr>
              <w:t>Փաստաթղթերի</w:t>
            </w:r>
            <w:r w:rsidRPr="00220F38">
              <w:rPr>
                <w:rFonts w:ascii="Sylfaen" w:hAnsi="Sylfaen" w:cs="Arial"/>
                <w:sz w:val="20"/>
                <w:szCs w:val="20"/>
                <w:lang w:val="hy-AM"/>
              </w:rPr>
              <w:t xml:space="preserve"> անվանումը</w:t>
            </w:r>
            <w:r w:rsidRPr="00220F38">
              <w:rPr>
                <w:rFonts w:ascii="Sylfaen" w:hAnsi="Sylfaen" w:cs="Arial"/>
                <w:sz w:val="20"/>
                <w:szCs w:val="20"/>
              </w:rPr>
              <w:t>,</w:t>
            </w:r>
            <w:r w:rsidRPr="00220F38">
              <w:rPr>
                <w:rFonts w:ascii="Sylfaen" w:hAnsi="Sylfaen" w:cs="Arial"/>
                <w:sz w:val="20"/>
                <w:szCs w:val="20"/>
                <w:lang w:val="hy-AM"/>
              </w:rPr>
              <w:t xml:space="preserve"> այդ թվում՝ տուժանքի մասին համաձայնագիրը, </w:t>
            </w:r>
            <w:r w:rsidRPr="00220F38">
              <w:rPr>
                <w:rFonts w:ascii="Sylfaen" w:hAnsi="Sylfaen" w:cs="Sylfaen"/>
                <w:sz w:val="20"/>
                <w:szCs w:val="20"/>
                <w:lang w:val="hy-AM"/>
              </w:rPr>
              <w:t>դրանցհամարները</w:t>
            </w:r>
            <w:r w:rsidRPr="00220F38">
              <w:rPr>
                <w:rFonts w:ascii="Sylfaen" w:hAnsi="Sylfaen" w:cs="Arial"/>
                <w:sz w:val="20"/>
                <w:szCs w:val="20"/>
                <w:lang w:val="hy-AM"/>
              </w:rPr>
              <w:t>,</w:t>
            </w:r>
            <w:r w:rsidRPr="00220F38">
              <w:rPr>
                <w:rFonts w:ascii="Sylfaen" w:hAnsi="Sylfaen" w:cs="Sylfaen"/>
                <w:sz w:val="20"/>
                <w:szCs w:val="20"/>
                <w:lang w:val="hy-AM"/>
              </w:rPr>
              <w:t>պ</w:t>
            </w:r>
            <w:r w:rsidRPr="00220F38">
              <w:rPr>
                <w:rFonts w:ascii="Sylfaen" w:hAnsi="Sylfaen" w:cs="Sylfaen"/>
                <w:sz w:val="20"/>
                <w:szCs w:val="20"/>
              </w:rPr>
              <w:t>այմանագրի ծածկագիրը</w:t>
            </w:r>
            <w:r w:rsidRPr="00220F38">
              <w:rPr>
                <w:rFonts w:ascii="Sylfaen" w:hAnsi="Sylfaen" w:cs="Arial"/>
                <w:sz w:val="20"/>
                <w:szCs w:val="20"/>
                <w:lang w:val="hy-AM"/>
              </w:rPr>
              <w:t xml:space="preserve"> որի հիման վրա կատարվում է  գանձումը</w:t>
            </w:r>
            <w:r w:rsidRPr="00220F38">
              <w:rPr>
                <w:rFonts w:ascii="Sylfaen" w:hAnsi="Sylfaen" w:cs="Arial"/>
                <w:sz w:val="20"/>
                <w:szCs w:val="20"/>
              </w:rPr>
              <w:t>)</w:t>
            </w:r>
            <w:r w:rsidRPr="00220F38">
              <w:rPr>
                <w:rFonts w:ascii="Sylfaen" w:hAnsi="Sylfaen" w:cs="Sylfaen"/>
                <w:sz w:val="20"/>
                <w:szCs w:val="20"/>
              </w:rPr>
              <w:t>`</w:t>
            </w:r>
          </w:p>
          <w:p w:rsidR="00700B80" w:rsidRPr="00220F38" w:rsidRDefault="00700B80" w:rsidP="00700B80">
            <w:pPr>
              <w:rPr>
                <w:rFonts w:ascii="Sylfaen" w:hAnsi="Sylfaen" w:cs="Arial"/>
                <w:sz w:val="20"/>
                <w:szCs w:val="20"/>
              </w:rPr>
            </w:pPr>
          </w:p>
        </w:tc>
      </w:tr>
      <w:tr w:rsidR="00700B80" w:rsidRPr="00220F38" w:rsidTr="00C00D4B">
        <w:trPr>
          <w:trHeight w:val="507"/>
        </w:trPr>
        <w:tc>
          <w:tcPr>
            <w:tcW w:w="10980" w:type="dxa"/>
            <w:gridSpan w:val="2"/>
            <w:tcBorders>
              <w:left w:val="single" w:sz="4" w:space="0" w:color="auto"/>
              <w:bottom w:val="single" w:sz="4" w:space="0" w:color="auto"/>
              <w:right w:val="single" w:sz="4" w:space="0" w:color="000000"/>
            </w:tcBorders>
            <w:noWrap/>
            <w:vAlign w:val="bottom"/>
          </w:tcPr>
          <w:p w:rsidR="00700B80" w:rsidRPr="00220F38" w:rsidRDefault="00700B80" w:rsidP="00700B80">
            <w:pPr>
              <w:rPr>
                <w:rFonts w:ascii="Sylfaen" w:hAnsi="Sylfaen" w:cs="Arial"/>
                <w:sz w:val="20"/>
                <w:szCs w:val="20"/>
                <w:lang w:val="hy-AM"/>
              </w:rPr>
            </w:pPr>
          </w:p>
        </w:tc>
      </w:tr>
      <w:tr w:rsidR="00700B80" w:rsidRPr="00220F38" w:rsidTr="00C00D4B">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00B80" w:rsidRPr="00220F38" w:rsidRDefault="00700B80" w:rsidP="00700B80">
            <w:pPr>
              <w:rPr>
                <w:rFonts w:ascii="Sylfaen" w:hAnsi="Sylfaen" w:cs="Sylfaen"/>
                <w:sz w:val="20"/>
                <w:szCs w:val="20"/>
                <w:lang w:val="ru-RU"/>
              </w:rPr>
            </w:pPr>
            <w:r w:rsidRPr="00220F38">
              <w:rPr>
                <w:rFonts w:ascii="Sylfaen" w:hAnsi="Sylfaen" w:cs="Sylfaen"/>
                <w:sz w:val="20"/>
                <w:szCs w:val="20"/>
                <w:lang w:val="hy-AM"/>
              </w:rPr>
              <w:t>19. Վճարման պայմանները՝  ակցեպտավորված վճարում</w:t>
            </w:r>
          </w:p>
        </w:tc>
      </w:tr>
      <w:tr w:rsidR="00700B80" w:rsidRPr="00220F38" w:rsidTr="00C00D4B">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00B80" w:rsidRPr="00220F38" w:rsidRDefault="00700B80" w:rsidP="00700B80">
            <w:pPr>
              <w:rPr>
                <w:rFonts w:ascii="Sylfaen" w:hAnsi="Sylfaen" w:cs="Sylfaen"/>
                <w:sz w:val="20"/>
                <w:szCs w:val="20"/>
                <w:lang w:val="hy-AM"/>
              </w:rPr>
            </w:pPr>
            <w:r w:rsidRPr="00220F38">
              <w:rPr>
                <w:rFonts w:ascii="Sylfaen" w:hAnsi="Sylfaen" w:cs="Sylfaen"/>
                <w:sz w:val="20"/>
                <w:szCs w:val="20"/>
                <w:lang w:val="hy-AM"/>
              </w:rPr>
              <w:t xml:space="preserve">20. Առդիր էջերի քանակը՝    </w:t>
            </w:r>
            <w:r w:rsidRPr="00220F38">
              <w:rPr>
                <w:rFonts w:ascii="Sylfaen" w:hAnsi="Sylfaen" w:cs="Arial"/>
                <w:sz w:val="20"/>
                <w:szCs w:val="20"/>
              </w:rPr>
              <w:t xml:space="preserve">--- </w:t>
            </w:r>
            <w:r w:rsidRPr="00220F38">
              <w:rPr>
                <w:rFonts w:ascii="Sylfaen" w:hAnsi="Sylfaen" w:cs="Sylfaen"/>
                <w:sz w:val="20"/>
                <w:szCs w:val="20"/>
              </w:rPr>
              <w:t>էջ</w:t>
            </w:r>
          </w:p>
        </w:tc>
      </w:tr>
      <w:tr w:rsidR="00700B80" w:rsidRPr="00220F38"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700B80" w:rsidRPr="00220F38" w:rsidRDefault="00700B80" w:rsidP="00700B80">
            <w:pPr>
              <w:rPr>
                <w:rFonts w:ascii="Sylfaen" w:hAnsi="Sylfaen" w:cs="Sylfaen"/>
                <w:sz w:val="20"/>
                <w:szCs w:val="20"/>
              </w:rPr>
            </w:pPr>
            <w:r w:rsidRPr="00220F38">
              <w:rPr>
                <w:rFonts w:ascii="Sylfaen" w:hAnsi="Sylfaen" w:cs="Courier New"/>
                <w:sz w:val="20"/>
                <w:szCs w:val="20"/>
              </w:rPr>
              <w:t> </w:t>
            </w:r>
            <w:r w:rsidRPr="00220F38">
              <w:rPr>
                <w:rFonts w:ascii="Sylfaen" w:hAnsi="Sylfaen" w:cs="Arial"/>
                <w:sz w:val="20"/>
                <w:szCs w:val="20"/>
                <w:lang w:val="hy-AM"/>
              </w:rPr>
              <w:t>22</w:t>
            </w:r>
            <w:r w:rsidRPr="00220F38">
              <w:rPr>
                <w:rFonts w:ascii="Sylfaen" w:hAnsi="Sylfaen" w:cs="Arial"/>
                <w:sz w:val="20"/>
                <w:szCs w:val="20"/>
              </w:rPr>
              <w:t>.</w:t>
            </w:r>
            <w:r w:rsidRPr="00220F38">
              <w:rPr>
                <w:rFonts w:ascii="Sylfaen" w:hAnsi="Sylfaen" w:cs="Sylfaen"/>
                <w:sz w:val="20"/>
                <w:szCs w:val="20"/>
              </w:rPr>
              <w:t>ա. Շահառուի ստորագրությունները</w:t>
            </w:r>
          </w:p>
          <w:p w:rsidR="00700B80" w:rsidRPr="00220F38" w:rsidRDefault="00700B80" w:rsidP="00700B80">
            <w:pPr>
              <w:rPr>
                <w:rFonts w:ascii="Sylfaen" w:hAnsi="Sylfaen" w:cs="Sylfaen"/>
                <w:sz w:val="20"/>
                <w:szCs w:val="20"/>
              </w:rPr>
            </w:pPr>
          </w:p>
          <w:p w:rsidR="00700B80" w:rsidRPr="00220F38" w:rsidRDefault="00700B80" w:rsidP="00700B80">
            <w:pPr>
              <w:jc w:val="right"/>
              <w:rPr>
                <w:rFonts w:ascii="Sylfaen" w:hAnsi="Sylfaen" w:cs="Tahoma"/>
                <w:color w:val="000000"/>
                <w:sz w:val="20"/>
                <w:szCs w:val="20"/>
              </w:rPr>
            </w:pPr>
            <w:r w:rsidRPr="00220F38">
              <w:rPr>
                <w:rFonts w:ascii="Sylfaen" w:hAnsi="Sylfaen" w:cs="Tahoma"/>
                <w:color w:val="000000"/>
                <w:sz w:val="20"/>
                <w:szCs w:val="20"/>
              </w:rPr>
              <w:t>/____________________/</w:t>
            </w:r>
          </w:p>
          <w:p w:rsidR="00700B80" w:rsidRPr="00220F38" w:rsidRDefault="00700B80" w:rsidP="00700B80">
            <w:pPr>
              <w:rPr>
                <w:rFonts w:ascii="Sylfaen" w:hAnsi="Sylfaen" w:cs="Tahoma"/>
                <w:color w:val="000000"/>
                <w:sz w:val="20"/>
                <w:szCs w:val="20"/>
              </w:rPr>
            </w:pPr>
          </w:p>
          <w:p w:rsidR="00700B80" w:rsidRPr="00220F38" w:rsidRDefault="00700B80" w:rsidP="00700B80">
            <w:pPr>
              <w:jc w:val="right"/>
              <w:rPr>
                <w:rFonts w:ascii="Sylfaen" w:hAnsi="Sylfaen" w:cs="Sylfaen"/>
                <w:sz w:val="20"/>
                <w:szCs w:val="20"/>
              </w:rPr>
            </w:pPr>
            <w:r w:rsidRPr="00220F38">
              <w:rPr>
                <w:rFonts w:ascii="Sylfaen" w:hAnsi="Sylfaen" w:cs="Tahoma"/>
                <w:color w:val="000000"/>
                <w:sz w:val="20"/>
                <w:szCs w:val="20"/>
              </w:rPr>
              <w:t>/____________________/</w:t>
            </w:r>
          </w:p>
          <w:p w:rsidR="00700B80" w:rsidRPr="00220F38" w:rsidRDefault="00700B80" w:rsidP="00700B80">
            <w:pPr>
              <w:rPr>
                <w:rFonts w:ascii="Sylfaen" w:hAnsi="Sylfaen" w:cs="Sylfaen"/>
                <w:sz w:val="20"/>
                <w:szCs w:val="20"/>
              </w:rPr>
            </w:pPr>
          </w:p>
          <w:p w:rsidR="00700B80" w:rsidRPr="00220F38" w:rsidRDefault="00700B80" w:rsidP="00700B80">
            <w:pPr>
              <w:rPr>
                <w:rFonts w:ascii="Sylfaen" w:hAnsi="Sylfaen" w:cs="Sylfaen"/>
                <w:sz w:val="20"/>
                <w:szCs w:val="20"/>
              </w:rPr>
            </w:pPr>
            <w:r w:rsidRPr="00220F38">
              <w:rPr>
                <w:rFonts w:ascii="Sylfaen" w:hAnsi="Sylfaen" w:cs="Sylfaen"/>
                <w:sz w:val="20"/>
                <w:szCs w:val="20"/>
                <w:lang w:val="hy-AM"/>
              </w:rPr>
              <w:t>22</w:t>
            </w:r>
            <w:r w:rsidRPr="00220F38">
              <w:rPr>
                <w:rFonts w:ascii="Sylfaen" w:hAnsi="Sylfaen" w:cs="Sylfaen"/>
                <w:sz w:val="20"/>
                <w:szCs w:val="20"/>
              </w:rPr>
              <w:t>.բ.                                                                        Կ.Տ.</w:t>
            </w:r>
          </w:p>
          <w:p w:rsidR="00700B80" w:rsidRPr="00220F38" w:rsidRDefault="00700B80" w:rsidP="00700B80">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700B80" w:rsidRPr="00220F38" w:rsidRDefault="00700B80" w:rsidP="00700B80">
            <w:pPr>
              <w:rPr>
                <w:rFonts w:ascii="Sylfaen" w:hAnsi="Sylfaen" w:cs="Sylfaen"/>
                <w:sz w:val="20"/>
                <w:szCs w:val="20"/>
              </w:rPr>
            </w:pPr>
            <w:r w:rsidRPr="00220F38">
              <w:rPr>
                <w:rFonts w:ascii="Sylfaen" w:hAnsi="Sylfaen" w:cs="Arial"/>
                <w:sz w:val="20"/>
                <w:szCs w:val="20"/>
                <w:lang w:val="hy-AM"/>
              </w:rPr>
              <w:t>2</w:t>
            </w:r>
            <w:r w:rsidRPr="00220F38">
              <w:rPr>
                <w:rFonts w:ascii="Sylfaen" w:hAnsi="Sylfaen" w:cs="Arial"/>
                <w:sz w:val="20"/>
                <w:szCs w:val="20"/>
              </w:rPr>
              <w:t>1.</w:t>
            </w:r>
            <w:r w:rsidRPr="00220F38">
              <w:rPr>
                <w:rFonts w:ascii="Sylfaen" w:hAnsi="Sylfaen" w:cs="Sylfaen"/>
                <w:sz w:val="20"/>
                <w:szCs w:val="20"/>
              </w:rPr>
              <w:t xml:space="preserve">ա. </w:t>
            </w:r>
            <w:r w:rsidRPr="00220F38">
              <w:rPr>
                <w:rFonts w:ascii="Sylfaen" w:hAnsi="Sylfaen" w:cs="Courier New"/>
                <w:sz w:val="20"/>
                <w:szCs w:val="20"/>
              </w:rPr>
              <w:t> </w:t>
            </w:r>
            <w:r w:rsidRPr="00220F38">
              <w:rPr>
                <w:rFonts w:ascii="Sylfaen" w:hAnsi="Sylfaen" w:cs="Sylfaen"/>
                <w:sz w:val="20"/>
                <w:szCs w:val="20"/>
              </w:rPr>
              <w:t>Վճարողի ստորագրությունները`</w:t>
            </w:r>
          </w:p>
          <w:p w:rsidR="00700B80" w:rsidRPr="00220F38" w:rsidRDefault="00700B80" w:rsidP="00700B80">
            <w:pPr>
              <w:jc w:val="right"/>
              <w:rPr>
                <w:rFonts w:ascii="Sylfaen" w:hAnsi="Sylfaen" w:cs="Sylfaen"/>
                <w:sz w:val="20"/>
                <w:szCs w:val="20"/>
              </w:rPr>
            </w:pPr>
          </w:p>
          <w:p w:rsidR="00700B80" w:rsidRPr="00220F38" w:rsidRDefault="00700B80" w:rsidP="00700B80">
            <w:pPr>
              <w:rPr>
                <w:rFonts w:ascii="Sylfaen" w:hAnsi="Sylfaen" w:cs="Sylfaen"/>
                <w:sz w:val="20"/>
                <w:szCs w:val="20"/>
              </w:rPr>
            </w:pPr>
            <w:r w:rsidRPr="00220F38">
              <w:rPr>
                <w:rFonts w:ascii="Sylfaen" w:hAnsi="Sylfaen" w:cs="Tahoma"/>
                <w:color w:val="000000"/>
                <w:sz w:val="20"/>
                <w:szCs w:val="20"/>
              </w:rPr>
              <w:t xml:space="preserve">                                               /____________________/</w:t>
            </w:r>
          </w:p>
          <w:p w:rsidR="00700B80" w:rsidRPr="00220F38" w:rsidRDefault="00700B80" w:rsidP="00700B80">
            <w:pPr>
              <w:jc w:val="right"/>
              <w:rPr>
                <w:rFonts w:ascii="Sylfaen" w:hAnsi="Sylfaen" w:cs="Tahoma"/>
                <w:color w:val="000000"/>
                <w:sz w:val="20"/>
                <w:szCs w:val="20"/>
              </w:rPr>
            </w:pPr>
          </w:p>
          <w:p w:rsidR="00700B80" w:rsidRPr="00220F38" w:rsidRDefault="00700B80" w:rsidP="00700B80">
            <w:pPr>
              <w:jc w:val="right"/>
              <w:rPr>
                <w:rFonts w:ascii="Sylfaen" w:hAnsi="Sylfaen" w:cs="Sylfaen"/>
                <w:sz w:val="20"/>
                <w:szCs w:val="20"/>
              </w:rPr>
            </w:pPr>
            <w:r w:rsidRPr="00220F38">
              <w:rPr>
                <w:rFonts w:ascii="Sylfaen" w:hAnsi="Sylfaen" w:cs="Tahoma"/>
                <w:color w:val="000000"/>
                <w:sz w:val="20"/>
                <w:szCs w:val="20"/>
              </w:rPr>
              <w:t>/____________________/</w:t>
            </w:r>
          </w:p>
          <w:p w:rsidR="00700B80" w:rsidRPr="00220F38" w:rsidRDefault="00700B80" w:rsidP="00700B80">
            <w:pPr>
              <w:jc w:val="right"/>
              <w:rPr>
                <w:rFonts w:ascii="Sylfaen" w:hAnsi="Sylfaen" w:cs="Sylfaen"/>
                <w:sz w:val="20"/>
                <w:szCs w:val="20"/>
              </w:rPr>
            </w:pPr>
          </w:p>
          <w:p w:rsidR="00700B80" w:rsidRPr="00220F38" w:rsidRDefault="00700B80" w:rsidP="00700B80">
            <w:pPr>
              <w:jc w:val="right"/>
              <w:rPr>
                <w:rFonts w:ascii="Sylfaen" w:hAnsi="Sylfaen" w:cs="Sylfaen"/>
                <w:sz w:val="20"/>
                <w:szCs w:val="20"/>
              </w:rPr>
            </w:pPr>
            <w:r w:rsidRPr="00220F38">
              <w:rPr>
                <w:rFonts w:ascii="Sylfaen" w:hAnsi="Sylfaen" w:cs="Sylfaen"/>
                <w:sz w:val="20"/>
                <w:szCs w:val="20"/>
                <w:lang w:val="hy-AM"/>
              </w:rPr>
              <w:t>2</w:t>
            </w:r>
            <w:r w:rsidRPr="00220F38">
              <w:rPr>
                <w:rFonts w:ascii="Sylfaen" w:hAnsi="Sylfaen" w:cs="Sylfaen"/>
                <w:sz w:val="20"/>
                <w:szCs w:val="20"/>
              </w:rPr>
              <w:t>1.բ.                                                                    Կ.Տ.</w:t>
            </w:r>
          </w:p>
          <w:p w:rsidR="00700B80" w:rsidRPr="00220F38" w:rsidRDefault="00700B80" w:rsidP="00700B80">
            <w:pPr>
              <w:jc w:val="right"/>
              <w:rPr>
                <w:rFonts w:ascii="Sylfaen" w:hAnsi="Sylfaen" w:cs="Sylfaen"/>
                <w:sz w:val="20"/>
                <w:szCs w:val="20"/>
              </w:rPr>
            </w:pPr>
          </w:p>
        </w:tc>
      </w:tr>
      <w:tr w:rsidR="00700B80" w:rsidRPr="00220F38" w:rsidTr="00CB0ADE">
        <w:trPr>
          <w:trHeight w:val="2058"/>
        </w:trPr>
        <w:tc>
          <w:tcPr>
            <w:tcW w:w="5616" w:type="dxa"/>
            <w:tcBorders>
              <w:top w:val="single" w:sz="4" w:space="0" w:color="auto"/>
              <w:left w:val="single" w:sz="4" w:space="0" w:color="auto"/>
              <w:right w:val="single" w:sz="4" w:space="0" w:color="auto"/>
            </w:tcBorders>
            <w:noWrap/>
            <w:vAlign w:val="bottom"/>
          </w:tcPr>
          <w:p w:rsidR="00700B80" w:rsidRPr="00220F38" w:rsidRDefault="00700B80" w:rsidP="00700B80">
            <w:pPr>
              <w:rPr>
                <w:rFonts w:ascii="Sylfaen" w:hAnsi="Sylfaen" w:cs="Tahoma"/>
                <w:color w:val="000000"/>
                <w:sz w:val="20"/>
                <w:szCs w:val="20"/>
              </w:rPr>
            </w:pPr>
            <w:r w:rsidRPr="00220F38">
              <w:rPr>
                <w:rFonts w:ascii="Sylfaen" w:hAnsi="Sylfaen" w:cs="Tahoma"/>
                <w:color w:val="000000"/>
                <w:sz w:val="20"/>
                <w:szCs w:val="20"/>
              </w:rPr>
              <w:t>2</w:t>
            </w:r>
            <w:r w:rsidRPr="00220F38">
              <w:rPr>
                <w:rFonts w:ascii="Sylfaen" w:hAnsi="Sylfaen" w:cs="Tahoma"/>
                <w:color w:val="000000"/>
                <w:sz w:val="20"/>
                <w:szCs w:val="20"/>
                <w:lang w:val="hy-AM"/>
              </w:rPr>
              <w:t>4</w:t>
            </w:r>
            <w:r w:rsidRPr="00220F38">
              <w:rPr>
                <w:rFonts w:ascii="Sylfaen" w:hAnsi="Sylfaen" w:cs="Tahoma"/>
                <w:color w:val="000000"/>
                <w:sz w:val="20"/>
                <w:szCs w:val="20"/>
              </w:rPr>
              <w:t xml:space="preserve">.ա.   </w:t>
            </w:r>
            <w:r w:rsidRPr="00220F38">
              <w:rPr>
                <w:rFonts w:ascii="Sylfaen" w:hAnsi="Sylfaen" w:cs="Tahoma"/>
                <w:color w:val="000000"/>
                <w:sz w:val="20"/>
                <w:szCs w:val="20"/>
                <w:lang w:val="hy-AM"/>
              </w:rPr>
              <w:t>Շահառուին  սպասարկող ֆինանսական կազմակերպություն</w:t>
            </w:r>
          </w:p>
          <w:p w:rsidR="00700B80" w:rsidRPr="00220F38" w:rsidRDefault="00700B80" w:rsidP="00700B80">
            <w:pPr>
              <w:rPr>
                <w:rFonts w:ascii="Sylfaen" w:hAnsi="Sylfaen" w:cs="Tahoma"/>
                <w:color w:val="000000"/>
                <w:sz w:val="20"/>
                <w:szCs w:val="20"/>
                <w:lang w:val="hy-AM"/>
              </w:rPr>
            </w:pPr>
          </w:p>
          <w:p w:rsidR="00700B80" w:rsidRPr="00220F38" w:rsidRDefault="00700B80" w:rsidP="00700B80">
            <w:pPr>
              <w:rPr>
                <w:rFonts w:ascii="Sylfaen" w:hAnsi="Sylfaen" w:cs="Tahoma"/>
                <w:color w:val="000000"/>
                <w:sz w:val="20"/>
                <w:szCs w:val="20"/>
              </w:rPr>
            </w:pPr>
            <w:r w:rsidRPr="00220F38">
              <w:rPr>
                <w:rFonts w:ascii="Sylfaen" w:hAnsi="Sylfaen" w:cs="Tahoma"/>
                <w:color w:val="000000"/>
                <w:sz w:val="20"/>
                <w:szCs w:val="20"/>
              </w:rPr>
              <w:t xml:space="preserve">   /____________________/</w:t>
            </w:r>
          </w:p>
          <w:p w:rsidR="00700B80" w:rsidRPr="00220F38" w:rsidRDefault="00700B80" w:rsidP="00700B80">
            <w:pPr>
              <w:rPr>
                <w:rFonts w:ascii="Sylfaen" w:hAnsi="Sylfaen" w:cs="Sylfaen"/>
                <w:sz w:val="20"/>
                <w:szCs w:val="20"/>
              </w:rPr>
            </w:pPr>
            <w:r w:rsidRPr="00220F38">
              <w:rPr>
                <w:rFonts w:ascii="Sylfaen" w:hAnsi="Sylfaen" w:cs="Sylfaen"/>
                <w:sz w:val="20"/>
                <w:szCs w:val="20"/>
              </w:rPr>
              <w:t xml:space="preserve">                                                         /ստորագրություն/</w:t>
            </w:r>
          </w:p>
          <w:p w:rsidR="00700B80" w:rsidRPr="00220F38" w:rsidRDefault="00700B80" w:rsidP="00700B80">
            <w:pPr>
              <w:rPr>
                <w:rFonts w:ascii="Sylfaen" w:hAnsi="Sylfaen" w:cs="Tahoma"/>
                <w:color w:val="000000"/>
                <w:sz w:val="20"/>
                <w:szCs w:val="20"/>
              </w:rPr>
            </w:pPr>
          </w:p>
          <w:p w:rsidR="00700B80" w:rsidRPr="00220F38" w:rsidRDefault="00700B80" w:rsidP="00700B80">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700B80" w:rsidRPr="00220F38" w:rsidRDefault="00700B80" w:rsidP="00700B80">
            <w:pPr>
              <w:rPr>
                <w:rFonts w:ascii="Sylfaen" w:hAnsi="Sylfaen" w:cs="Tahoma"/>
                <w:color w:val="000000"/>
                <w:sz w:val="20"/>
                <w:szCs w:val="20"/>
              </w:rPr>
            </w:pPr>
            <w:r w:rsidRPr="00220F38">
              <w:rPr>
                <w:rFonts w:ascii="Sylfaen" w:hAnsi="Sylfaen" w:cs="Tahoma"/>
                <w:color w:val="000000"/>
                <w:sz w:val="20"/>
                <w:szCs w:val="20"/>
              </w:rPr>
              <w:t>2</w:t>
            </w:r>
            <w:r w:rsidRPr="00220F38">
              <w:rPr>
                <w:rFonts w:ascii="Sylfaen" w:hAnsi="Sylfaen" w:cs="Tahoma"/>
                <w:color w:val="000000"/>
                <w:sz w:val="20"/>
                <w:szCs w:val="20"/>
                <w:lang w:val="hy-AM"/>
              </w:rPr>
              <w:t>3</w:t>
            </w:r>
            <w:r w:rsidRPr="00220F38">
              <w:rPr>
                <w:rFonts w:ascii="Sylfaen" w:hAnsi="Sylfaen" w:cs="Tahoma"/>
                <w:color w:val="000000"/>
                <w:sz w:val="20"/>
                <w:szCs w:val="20"/>
              </w:rPr>
              <w:t xml:space="preserve">.ա.   </w:t>
            </w:r>
            <w:r w:rsidRPr="00220F38">
              <w:rPr>
                <w:rFonts w:ascii="Sylfaen" w:hAnsi="Sylfaen" w:cs="Tahoma"/>
                <w:color w:val="000000"/>
                <w:sz w:val="20"/>
                <w:szCs w:val="20"/>
                <w:lang w:val="hy-AM"/>
              </w:rPr>
              <w:t>Վճարողին  սպասարկող ֆինանսական կազմակերպություն</w:t>
            </w:r>
          </w:p>
          <w:p w:rsidR="00700B80" w:rsidRPr="00220F38" w:rsidRDefault="00700B80" w:rsidP="00700B80">
            <w:pPr>
              <w:jc w:val="right"/>
              <w:rPr>
                <w:rFonts w:ascii="Sylfaen" w:hAnsi="Sylfaen" w:cs="Tahoma"/>
                <w:color w:val="000000"/>
                <w:sz w:val="20"/>
                <w:szCs w:val="20"/>
              </w:rPr>
            </w:pPr>
          </w:p>
          <w:p w:rsidR="00700B80" w:rsidRPr="00220F38" w:rsidRDefault="00700B80" w:rsidP="00700B80">
            <w:pPr>
              <w:jc w:val="right"/>
              <w:rPr>
                <w:rFonts w:ascii="Sylfaen" w:hAnsi="Sylfaen" w:cs="Tahoma"/>
                <w:color w:val="000000"/>
                <w:sz w:val="20"/>
                <w:szCs w:val="20"/>
              </w:rPr>
            </w:pPr>
            <w:r w:rsidRPr="00220F38">
              <w:rPr>
                <w:rFonts w:ascii="Sylfaen" w:hAnsi="Sylfaen" w:cs="Tahoma"/>
                <w:color w:val="000000"/>
                <w:sz w:val="20"/>
                <w:szCs w:val="20"/>
              </w:rPr>
              <w:t>/____________________/</w:t>
            </w:r>
          </w:p>
          <w:p w:rsidR="00700B80" w:rsidRPr="00220F38" w:rsidRDefault="00700B80" w:rsidP="00700B80">
            <w:pPr>
              <w:jc w:val="center"/>
              <w:rPr>
                <w:rFonts w:ascii="Sylfaen" w:hAnsi="Sylfaen" w:cs="Sylfaen"/>
                <w:sz w:val="20"/>
                <w:szCs w:val="20"/>
              </w:rPr>
            </w:pPr>
            <w:r w:rsidRPr="00220F38">
              <w:rPr>
                <w:rFonts w:ascii="Sylfaen" w:hAnsi="Sylfaen" w:cs="Sylfaen"/>
                <w:sz w:val="20"/>
                <w:szCs w:val="20"/>
              </w:rPr>
              <w:t>/ստորագրություն/</w:t>
            </w:r>
          </w:p>
          <w:p w:rsidR="00700B80" w:rsidRPr="00220F38" w:rsidRDefault="00700B80" w:rsidP="00700B80">
            <w:pPr>
              <w:jc w:val="right"/>
              <w:rPr>
                <w:rFonts w:ascii="Sylfaen" w:hAnsi="Sylfaen" w:cs="Arial"/>
                <w:sz w:val="20"/>
                <w:szCs w:val="20"/>
                <w:lang w:val="hy-AM"/>
              </w:rPr>
            </w:pPr>
          </w:p>
        </w:tc>
      </w:tr>
      <w:tr w:rsidR="00700B80" w:rsidRPr="00220F38" w:rsidTr="00B72E50">
        <w:trPr>
          <w:trHeight w:val="180"/>
        </w:trPr>
        <w:tc>
          <w:tcPr>
            <w:tcW w:w="5616" w:type="dxa"/>
            <w:tcBorders>
              <w:top w:val="nil"/>
              <w:left w:val="single" w:sz="4" w:space="0" w:color="auto"/>
              <w:bottom w:val="single" w:sz="4" w:space="0" w:color="auto"/>
              <w:right w:val="single" w:sz="4" w:space="0" w:color="auto"/>
            </w:tcBorders>
            <w:noWrap/>
            <w:vAlign w:val="bottom"/>
          </w:tcPr>
          <w:p w:rsidR="00700B80" w:rsidRPr="00220F38" w:rsidRDefault="00700B80" w:rsidP="00700B80">
            <w:pPr>
              <w:rPr>
                <w:rFonts w:ascii="Sylfaen" w:hAnsi="Sylfaen" w:cs="Sylfaen"/>
                <w:sz w:val="20"/>
                <w:szCs w:val="20"/>
              </w:rPr>
            </w:pPr>
            <w:r w:rsidRPr="00220F38">
              <w:rPr>
                <w:rFonts w:ascii="Sylfaen" w:hAnsi="Sylfaen" w:cs="Sylfaen"/>
                <w:sz w:val="20"/>
                <w:szCs w:val="20"/>
              </w:rPr>
              <w:t>24.բ.                                                       Կ.Տ.</w:t>
            </w:r>
          </w:p>
          <w:p w:rsidR="00700B80" w:rsidRPr="00220F38" w:rsidRDefault="00700B80" w:rsidP="00700B80">
            <w:pPr>
              <w:rPr>
                <w:rFonts w:ascii="Sylfaen" w:hAnsi="Sylfaen" w:cs="Sylfaen"/>
                <w:sz w:val="20"/>
                <w:szCs w:val="20"/>
              </w:rPr>
            </w:pPr>
          </w:p>
          <w:p w:rsidR="00700B80" w:rsidRPr="00220F38" w:rsidRDefault="00700B80" w:rsidP="00700B80">
            <w:pPr>
              <w:rPr>
                <w:rFonts w:ascii="Sylfaen" w:hAnsi="Sylfaen" w:cs="Sylfaen"/>
                <w:sz w:val="20"/>
                <w:szCs w:val="20"/>
              </w:rPr>
            </w:pPr>
          </w:p>
          <w:p w:rsidR="00700B80" w:rsidRPr="00220F38" w:rsidRDefault="00700B80" w:rsidP="00700B80">
            <w:pPr>
              <w:rPr>
                <w:rFonts w:ascii="Sylfaen" w:hAnsi="Sylfaen" w:cs="Sylfaen"/>
                <w:sz w:val="20"/>
                <w:szCs w:val="20"/>
              </w:rPr>
            </w:pPr>
            <w:r w:rsidRPr="00220F38">
              <w:rPr>
                <w:rFonts w:ascii="Sylfaen" w:hAnsi="Sylfaen" w:cs="Sylfaen"/>
                <w:sz w:val="20"/>
                <w:szCs w:val="20"/>
              </w:rPr>
              <w:t>2</w:t>
            </w:r>
            <w:r w:rsidRPr="00220F38">
              <w:rPr>
                <w:rFonts w:ascii="Sylfaen" w:hAnsi="Sylfaen" w:cs="Sylfaen"/>
                <w:sz w:val="20"/>
                <w:szCs w:val="20"/>
                <w:lang w:val="hy-AM"/>
              </w:rPr>
              <w:t>4</w:t>
            </w:r>
            <w:r w:rsidRPr="00220F38">
              <w:rPr>
                <w:rFonts w:ascii="Sylfaen" w:hAnsi="Sylfaen" w:cs="Sylfaen"/>
                <w:sz w:val="20"/>
                <w:szCs w:val="20"/>
              </w:rPr>
              <w:t>.</w:t>
            </w:r>
            <w:r w:rsidRPr="00220F38">
              <w:rPr>
                <w:rFonts w:ascii="Sylfaen" w:hAnsi="Sylfaen" w:cs="Sylfaen"/>
                <w:sz w:val="20"/>
                <w:szCs w:val="20"/>
                <w:lang w:val="hy-AM"/>
              </w:rPr>
              <w:t>գ</w:t>
            </w:r>
            <w:r w:rsidRPr="00220F38">
              <w:rPr>
                <w:rFonts w:ascii="Sylfaen" w:hAnsi="Sylfaen" w:cs="Tahoma"/>
                <w:color w:val="000000"/>
                <w:sz w:val="20"/>
                <w:szCs w:val="20"/>
              </w:rPr>
              <w:t xml:space="preserve">                                                 "___" </w:t>
            </w:r>
            <w:r w:rsidRPr="00220F38">
              <w:rPr>
                <w:rFonts w:ascii="Sylfaen" w:hAnsi="Sylfaen" w:cs="Sylfaen"/>
                <w:color w:val="000000"/>
                <w:sz w:val="20"/>
                <w:szCs w:val="20"/>
              </w:rPr>
              <w:t xml:space="preserve">___ </w:t>
            </w:r>
            <w:r w:rsidRPr="00220F38">
              <w:rPr>
                <w:rFonts w:ascii="Sylfaen" w:hAnsi="Sylfaen" w:cs="Tahoma"/>
                <w:color w:val="000000"/>
                <w:sz w:val="20"/>
                <w:szCs w:val="20"/>
              </w:rPr>
              <w:t xml:space="preserve">20___ </w:t>
            </w:r>
            <w:r w:rsidRPr="00220F38">
              <w:rPr>
                <w:rFonts w:ascii="Sylfaen" w:hAnsi="Sylfaen" w:cs="Sylfaen"/>
                <w:color w:val="000000"/>
                <w:sz w:val="20"/>
                <w:szCs w:val="20"/>
              </w:rPr>
              <w:t>թ.</w:t>
            </w:r>
          </w:p>
          <w:p w:rsidR="00700B80" w:rsidRPr="00220F38" w:rsidRDefault="00700B80" w:rsidP="00700B80">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700B80" w:rsidRPr="00220F38" w:rsidRDefault="00700B80" w:rsidP="00700B80">
            <w:pPr>
              <w:rPr>
                <w:rFonts w:ascii="Sylfaen" w:hAnsi="Sylfaen" w:cs="Sylfaen"/>
                <w:sz w:val="20"/>
                <w:szCs w:val="20"/>
              </w:rPr>
            </w:pPr>
            <w:r w:rsidRPr="00220F38">
              <w:rPr>
                <w:rFonts w:ascii="Sylfaen" w:hAnsi="Sylfaen" w:cs="Sylfaen"/>
                <w:sz w:val="20"/>
                <w:szCs w:val="20"/>
              </w:rPr>
              <w:t xml:space="preserve">23.բ.                                                                 Կ.Տ.    </w:t>
            </w:r>
          </w:p>
          <w:p w:rsidR="00700B80" w:rsidRPr="00220F38" w:rsidRDefault="00700B80" w:rsidP="00700B80">
            <w:pPr>
              <w:rPr>
                <w:rFonts w:ascii="Sylfaen" w:hAnsi="Sylfaen" w:cs="Sylfaen"/>
                <w:sz w:val="20"/>
                <w:szCs w:val="20"/>
              </w:rPr>
            </w:pPr>
          </w:p>
          <w:p w:rsidR="00700B80" w:rsidRPr="00220F38" w:rsidRDefault="00700B80" w:rsidP="00700B80">
            <w:pPr>
              <w:rPr>
                <w:rFonts w:ascii="Sylfaen" w:hAnsi="Sylfaen" w:cs="Sylfaen"/>
                <w:sz w:val="20"/>
                <w:szCs w:val="20"/>
              </w:rPr>
            </w:pPr>
          </w:p>
          <w:p w:rsidR="00700B80" w:rsidRPr="00220F38" w:rsidRDefault="00700B80" w:rsidP="00700B80">
            <w:pPr>
              <w:rPr>
                <w:rFonts w:ascii="Sylfaen" w:hAnsi="Sylfaen" w:cs="Sylfaen"/>
                <w:sz w:val="20"/>
                <w:szCs w:val="20"/>
              </w:rPr>
            </w:pPr>
            <w:r w:rsidRPr="00220F38">
              <w:rPr>
                <w:rFonts w:ascii="Sylfaen" w:hAnsi="Sylfaen" w:cs="Sylfaen"/>
                <w:sz w:val="20"/>
                <w:szCs w:val="20"/>
              </w:rPr>
              <w:t>23.</w:t>
            </w:r>
            <w:r w:rsidRPr="00220F38">
              <w:rPr>
                <w:rFonts w:ascii="Sylfaen" w:hAnsi="Sylfaen" w:cs="Sylfaen"/>
                <w:sz w:val="20"/>
                <w:szCs w:val="20"/>
                <w:lang w:val="hy-AM"/>
              </w:rPr>
              <w:t>գ</w:t>
            </w:r>
            <w:r w:rsidRPr="00220F38">
              <w:rPr>
                <w:rFonts w:ascii="Sylfaen" w:hAnsi="Sylfaen" w:cs="Sylfaen"/>
                <w:sz w:val="20"/>
                <w:szCs w:val="20"/>
              </w:rPr>
              <w:t xml:space="preserve">.Կատարման ամսաթիվը`           </w:t>
            </w:r>
            <w:r w:rsidRPr="00220F38">
              <w:rPr>
                <w:rFonts w:ascii="Sylfaen" w:hAnsi="Sylfaen" w:cs="Tahoma"/>
                <w:color w:val="000000"/>
                <w:sz w:val="20"/>
                <w:szCs w:val="20"/>
              </w:rPr>
              <w:t xml:space="preserve">"___" </w:t>
            </w:r>
            <w:r w:rsidRPr="00220F38">
              <w:rPr>
                <w:rFonts w:ascii="Sylfaen" w:hAnsi="Sylfaen" w:cs="Sylfaen"/>
                <w:color w:val="000000"/>
                <w:sz w:val="20"/>
                <w:szCs w:val="20"/>
              </w:rPr>
              <w:t xml:space="preserve">___ </w:t>
            </w:r>
            <w:r w:rsidRPr="00220F38">
              <w:rPr>
                <w:rFonts w:ascii="Sylfaen" w:hAnsi="Sylfaen" w:cs="Tahoma"/>
                <w:color w:val="000000"/>
                <w:sz w:val="20"/>
                <w:szCs w:val="20"/>
              </w:rPr>
              <w:t>20___</w:t>
            </w:r>
            <w:r w:rsidRPr="00220F38">
              <w:rPr>
                <w:rFonts w:ascii="Sylfaen" w:hAnsi="Sylfaen" w:cs="Sylfaen"/>
                <w:color w:val="000000"/>
                <w:sz w:val="20"/>
                <w:szCs w:val="20"/>
              </w:rPr>
              <w:t>թ.</w:t>
            </w:r>
          </w:p>
          <w:p w:rsidR="00700B80" w:rsidRPr="00220F38" w:rsidRDefault="00700B80" w:rsidP="00700B80">
            <w:pPr>
              <w:jc w:val="right"/>
              <w:rPr>
                <w:rFonts w:ascii="Sylfaen" w:hAnsi="Sylfaen" w:cs="Arial"/>
                <w:sz w:val="20"/>
                <w:szCs w:val="20"/>
              </w:rPr>
            </w:pPr>
          </w:p>
        </w:tc>
      </w:tr>
    </w:tbl>
    <w:p w:rsidR="00595213" w:rsidRPr="00220F38"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220F38"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220F38"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220F38">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20F38" w:rsidRDefault="00595213" w:rsidP="00631658">
      <w:pPr>
        <w:jc w:val="center"/>
        <w:rPr>
          <w:rFonts w:ascii="Sylfaen" w:hAnsi="Sylfaen"/>
          <w:b/>
          <w:sz w:val="22"/>
          <w:szCs w:val="22"/>
          <w:lang w:val="nl-NL"/>
        </w:rPr>
      </w:pPr>
      <w:r w:rsidRPr="00220F38">
        <w:rPr>
          <w:rFonts w:ascii="Sylfaen" w:hAnsi="Sylfaen"/>
          <w:b/>
          <w:lang w:val="hy-AM"/>
        </w:rPr>
        <w:br w:type="page"/>
      </w:r>
      <w:r w:rsidR="00631658" w:rsidRPr="00220F38">
        <w:rPr>
          <w:rFonts w:ascii="Sylfaen" w:hAnsi="Sylfaen"/>
          <w:b/>
          <w:sz w:val="22"/>
          <w:szCs w:val="22"/>
          <w:lang w:val="hy-AM"/>
        </w:rPr>
        <w:lastRenderedPageBreak/>
        <w:t>Վճարմանպահանջագրիպարտադիրվավերապայմաններըևլրացմանուղեցույցը</w:t>
      </w:r>
    </w:p>
    <w:p w:rsidR="00631658" w:rsidRPr="00220F38" w:rsidRDefault="00631658" w:rsidP="00631658">
      <w:pPr>
        <w:jc w:val="center"/>
        <w:rPr>
          <w:rFonts w:ascii="Sylfaen" w:hAnsi="Sylfaen"/>
          <w:b/>
          <w:sz w:val="22"/>
          <w:szCs w:val="22"/>
          <w:lang w:val="nl-NL"/>
        </w:rPr>
      </w:pPr>
    </w:p>
    <w:tbl>
      <w:tblPr>
        <w:tblW w:w="106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both"/>
              <w:rPr>
                <w:rFonts w:ascii="Sylfaen" w:hAnsi="Sylfaen"/>
                <w:sz w:val="16"/>
                <w:szCs w:val="20"/>
              </w:rPr>
            </w:pPr>
            <w:r w:rsidRPr="00220F38">
              <w:rPr>
                <w:rFonts w:ascii="Sylfaen" w:hAnsi="Sylfaen"/>
                <w:sz w:val="16"/>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b/>
                <w:sz w:val="16"/>
                <w:szCs w:val="20"/>
              </w:rPr>
            </w:pPr>
            <w:r w:rsidRPr="00220F38">
              <w:rPr>
                <w:rFonts w:ascii="Sylfaen" w:hAnsi="Sylfaen"/>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b/>
                <w:sz w:val="16"/>
                <w:szCs w:val="20"/>
              </w:rPr>
            </w:pPr>
            <w:r w:rsidRPr="00220F38">
              <w:rPr>
                <w:rFonts w:ascii="Sylfaen" w:hAnsi="Sylfaen"/>
                <w:b/>
                <w:sz w:val="16"/>
                <w:szCs w:val="20"/>
              </w:rPr>
              <w:t>Նշված դաշտի/</w:t>
            </w:r>
          </w:p>
          <w:p w:rsidR="00631658" w:rsidRPr="00220F38" w:rsidRDefault="00631658" w:rsidP="00CB0ADE">
            <w:pPr>
              <w:jc w:val="center"/>
              <w:rPr>
                <w:rFonts w:ascii="Sylfaen" w:hAnsi="Sylfaen"/>
                <w:b/>
                <w:sz w:val="16"/>
                <w:szCs w:val="20"/>
              </w:rPr>
            </w:pPr>
            <w:r w:rsidRPr="00220F38">
              <w:rPr>
                <w:rFonts w:ascii="Sylfaen" w:hAnsi="Sylfaen"/>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b/>
                <w:sz w:val="16"/>
                <w:szCs w:val="20"/>
                <w:lang w:val="hy-AM"/>
              </w:rPr>
            </w:pPr>
            <w:r w:rsidRPr="00220F38">
              <w:rPr>
                <w:rFonts w:ascii="Sylfaen" w:hAnsi="Sylfaen"/>
                <w:b/>
                <w:sz w:val="16"/>
                <w:szCs w:val="20"/>
              </w:rPr>
              <w:t>Վավերապայմանի լրացման պահանջը</w:t>
            </w:r>
          </w:p>
          <w:p w:rsidR="00631658" w:rsidRPr="00220F38" w:rsidRDefault="00631658" w:rsidP="00CB0ADE">
            <w:pPr>
              <w:jc w:val="center"/>
              <w:rPr>
                <w:rFonts w:ascii="Sylfaen" w:hAnsi="Sylfaen"/>
                <w:b/>
                <w:sz w:val="16"/>
                <w:szCs w:val="20"/>
              </w:rPr>
            </w:pPr>
            <w:r w:rsidRPr="00220F38">
              <w:rPr>
                <w:rFonts w:ascii="Sylfaen" w:hAnsi="Sylfaen"/>
                <w:b/>
                <w:sz w:val="16"/>
                <w:szCs w:val="20"/>
              </w:rPr>
              <w:t>(</w:t>
            </w:r>
            <w:r w:rsidRPr="00220F38">
              <w:rPr>
                <w:rFonts w:ascii="Sylfaen" w:hAnsi="Sylfaen"/>
                <w:b/>
                <w:sz w:val="16"/>
                <w:szCs w:val="20"/>
                <w:lang w:val="hy-AM"/>
              </w:rPr>
              <w:t>գնումների գործընթացի հետ կապված</w:t>
            </w:r>
            <w:r w:rsidRPr="00220F38">
              <w:rPr>
                <w:rFonts w:ascii="Sylfaen" w:hAnsi="Sylfaen"/>
                <w:b/>
                <w:sz w:val="16"/>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ind w:left="-588" w:firstLine="588"/>
              <w:jc w:val="center"/>
              <w:rPr>
                <w:rFonts w:ascii="Sylfaen" w:hAnsi="Sylfaen"/>
                <w:b/>
                <w:sz w:val="16"/>
                <w:szCs w:val="20"/>
              </w:rPr>
            </w:pPr>
            <w:r w:rsidRPr="00220F38">
              <w:rPr>
                <w:rFonts w:ascii="Sylfaen" w:hAnsi="Sylfaen"/>
                <w:b/>
                <w:sz w:val="16"/>
                <w:szCs w:val="20"/>
              </w:rPr>
              <w:t>Վավերապայմանը</w:t>
            </w:r>
          </w:p>
          <w:p w:rsidR="00631658" w:rsidRPr="00220F38" w:rsidRDefault="00631658" w:rsidP="00CB0ADE">
            <w:pPr>
              <w:ind w:left="-588" w:firstLine="588"/>
              <w:jc w:val="center"/>
              <w:rPr>
                <w:rFonts w:ascii="Sylfaen" w:hAnsi="Sylfaen"/>
                <w:b/>
                <w:sz w:val="16"/>
                <w:szCs w:val="20"/>
              </w:rPr>
            </w:pPr>
            <w:r w:rsidRPr="00220F38">
              <w:rPr>
                <w:rFonts w:ascii="Sylfaen" w:hAnsi="Sylfaen"/>
                <w:b/>
                <w:sz w:val="16"/>
                <w:szCs w:val="20"/>
              </w:rPr>
              <w:t xml:space="preserve">լրացնող կողմը` </w:t>
            </w:r>
          </w:p>
          <w:p w:rsidR="00631658" w:rsidRPr="00220F38" w:rsidRDefault="00631658" w:rsidP="00CB0ADE">
            <w:pPr>
              <w:ind w:left="-588" w:firstLine="588"/>
              <w:jc w:val="center"/>
              <w:rPr>
                <w:rFonts w:ascii="Sylfaen" w:hAnsi="Sylfaen"/>
                <w:b/>
                <w:sz w:val="16"/>
                <w:szCs w:val="20"/>
              </w:rPr>
            </w:pPr>
            <w:r w:rsidRPr="00220F38">
              <w:rPr>
                <w:rFonts w:ascii="Sylfaen" w:hAnsi="Sylfaen"/>
                <w:b/>
                <w:sz w:val="16"/>
                <w:szCs w:val="20"/>
              </w:rPr>
              <w:t>շահառուն կամ վճարողը</w:t>
            </w:r>
          </w:p>
          <w:p w:rsidR="00631658" w:rsidRPr="00220F38" w:rsidRDefault="00631658" w:rsidP="00CB0ADE">
            <w:pPr>
              <w:ind w:left="-588" w:firstLine="588"/>
              <w:jc w:val="center"/>
              <w:rPr>
                <w:rFonts w:ascii="Sylfaen" w:hAnsi="Sylfaen"/>
                <w:b/>
                <w:sz w:val="16"/>
                <w:szCs w:val="20"/>
              </w:rPr>
            </w:pPr>
            <w:r w:rsidRPr="00220F38">
              <w:rPr>
                <w:rFonts w:ascii="Sylfaen" w:hAnsi="Sylfaen"/>
                <w:b/>
                <w:sz w:val="16"/>
                <w:szCs w:val="20"/>
              </w:rPr>
              <w:t>(</w:t>
            </w:r>
            <w:r w:rsidRPr="00220F38">
              <w:rPr>
                <w:rFonts w:ascii="Sylfaen" w:hAnsi="Sylfaen"/>
                <w:b/>
                <w:sz w:val="16"/>
                <w:szCs w:val="20"/>
                <w:lang w:val="hy-AM"/>
              </w:rPr>
              <w:t>գնումների գործընթացի հետ կապված</w:t>
            </w:r>
            <w:r w:rsidRPr="00220F38">
              <w:rPr>
                <w:rFonts w:ascii="Sylfaen" w:hAnsi="Sylfaen"/>
                <w:b/>
                <w:sz w:val="16"/>
                <w:szCs w:val="20"/>
              </w:rPr>
              <w:t>)</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b/>
                <w:sz w:val="16"/>
                <w:szCs w:val="20"/>
              </w:rPr>
            </w:pPr>
            <w:r w:rsidRPr="00220F38">
              <w:rPr>
                <w:rFonts w:ascii="Sylfaen" w:hAnsi="Sylfaen"/>
                <w:b/>
                <w:sz w:val="16"/>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b/>
                <w:sz w:val="16"/>
                <w:szCs w:val="20"/>
              </w:rPr>
            </w:pPr>
            <w:r w:rsidRPr="00220F38">
              <w:rPr>
                <w:rFonts w:ascii="Sylfaen" w:hAnsi="Sylfaen"/>
                <w:b/>
                <w:sz w:val="16"/>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b/>
                <w:sz w:val="16"/>
                <w:szCs w:val="20"/>
              </w:rPr>
            </w:pPr>
            <w:r w:rsidRPr="00220F38">
              <w:rPr>
                <w:rFonts w:ascii="Sylfaen" w:hAnsi="Sylfaen"/>
                <w:b/>
                <w:sz w:val="16"/>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b/>
                <w:sz w:val="16"/>
                <w:szCs w:val="20"/>
              </w:rPr>
            </w:pPr>
            <w:r w:rsidRPr="00220F38">
              <w:rPr>
                <w:rFonts w:ascii="Sylfaen" w:hAnsi="Sylfaen"/>
                <w:b/>
                <w:sz w:val="16"/>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b/>
                <w:sz w:val="16"/>
                <w:szCs w:val="20"/>
              </w:rPr>
            </w:pPr>
            <w:r w:rsidRPr="00220F38">
              <w:rPr>
                <w:rFonts w:ascii="Sylfaen" w:hAnsi="Sylfaen"/>
                <w:b/>
                <w:sz w:val="16"/>
                <w:szCs w:val="20"/>
              </w:rPr>
              <w:t>5</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sz w:val="16"/>
                <w:szCs w:val="20"/>
                <w:lang w:val="hy-AM"/>
              </w:rPr>
              <w:t>Փաստաթղթի վրա նախապես լրացված է &lt;Վճարման պահանջագիր&gt;</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pStyle w:val="aff3"/>
              <w:numPr>
                <w:ilvl w:val="0"/>
                <w:numId w:val="17"/>
              </w:numPr>
              <w:contextualSpacing/>
              <w:rPr>
                <w:rFonts w:ascii="Sylfaen" w:hAnsi="Sylfaen"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both"/>
              <w:rPr>
                <w:rFonts w:ascii="Sylfaen" w:hAnsi="Sylfaen"/>
                <w:sz w:val="16"/>
                <w:szCs w:val="20"/>
              </w:rPr>
            </w:pPr>
            <w:r w:rsidRPr="00220F38">
              <w:rPr>
                <w:rFonts w:ascii="Sylfaen" w:hAnsi="Sylfaen"/>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լրացվում է շահառուի կողմից` վճարողի բանկին վճարման պահանջագիրը ներկայացնելիս</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pStyle w:val="aff3"/>
              <w:numPr>
                <w:ilvl w:val="0"/>
                <w:numId w:val="17"/>
              </w:numPr>
              <w:ind w:hanging="436"/>
              <w:contextualSpacing/>
              <w:jc w:val="both"/>
              <w:rPr>
                <w:rFonts w:ascii="Sylfaen" w:hAnsi="Sylfaen"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both"/>
              <w:rPr>
                <w:rFonts w:ascii="Sylfaen" w:hAnsi="Sylfaen"/>
                <w:sz w:val="16"/>
                <w:szCs w:val="20"/>
              </w:rPr>
            </w:pPr>
            <w:r w:rsidRPr="00220F38">
              <w:rPr>
                <w:rFonts w:ascii="Sylfaen" w:hAnsi="Sylfaen"/>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պարտադիր</w:t>
            </w:r>
          </w:p>
          <w:p w:rsidR="00631658" w:rsidRPr="00220F38" w:rsidRDefault="00631658" w:rsidP="00CB0ADE">
            <w:pPr>
              <w:jc w:val="center"/>
              <w:rPr>
                <w:rFonts w:ascii="Sylfaen" w:hAnsi="Sylfaen"/>
                <w:sz w:val="16"/>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ind w:left="132" w:hanging="132"/>
              <w:jc w:val="center"/>
              <w:rPr>
                <w:rFonts w:ascii="Sylfaen" w:hAnsi="Sylfaen"/>
                <w:sz w:val="16"/>
                <w:szCs w:val="20"/>
                <w:lang w:val="hy-AM"/>
              </w:rPr>
            </w:pPr>
            <w:r w:rsidRPr="00220F38">
              <w:rPr>
                <w:rFonts w:ascii="Sylfaen" w:hAnsi="Sylfaen"/>
                <w:sz w:val="16"/>
                <w:szCs w:val="20"/>
              </w:rPr>
              <w:t>լրացվում է շահառուի կողմից` վճարողի բանկին վճարման պահանջագրի ներկայացման օրը</w:t>
            </w:r>
            <w:r w:rsidRPr="00220F38">
              <w:rPr>
                <w:rFonts w:ascii="Sylfaen" w:hAnsi="Sylfaen"/>
                <w:sz w:val="16"/>
                <w:szCs w:val="20"/>
                <w:lang w:val="hy-AM"/>
              </w:rPr>
              <w:t xml:space="preserve">: </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pStyle w:val="aff3"/>
              <w:numPr>
                <w:ilvl w:val="0"/>
                <w:numId w:val="17"/>
              </w:numPr>
              <w:ind w:hanging="436"/>
              <w:contextualSpacing/>
              <w:jc w:val="both"/>
              <w:rPr>
                <w:rFonts w:ascii="Sylfaen" w:hAnsi="Sylfaen"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both"/>
              <w:rPr>
                <w:rFonts w:ascii="Sylfaen" w:hAnsi="Sylfaen"/>
                <w:sz w:val="16"/>
                <w:szCs w:val="20"/>
              </w:rPr>
            </w:pPr>
            <w:r w:rsidRPr="00220F38">
              <w:rPr>
                <w:rFonts w:ascii="Sylfaen" w:hAnsi="Sylfaen" w:cs="Sylfaen"/>
                <w:sz w:val="16"/>
                <w:szCs w:val="20"/>
                <w:lang w:val="hy-AM"/>
              </w:rPr>
              <w:t>Վճարողի անվանումը</w:t>
            </w:r>
            <w:r w:rsidRPr="00220F38">
              <w:rPr>
                <w:rFonts w:ascii="Sylfaen" w:hAnsi="Sylfaen" w:cs="Sylfaen"/>
                <w:sz w:val="16"/>
                <w:szCs w:val="20"/>
              </w:rPr>
              <w:t>,</w:t>
            </w:r>
            <w:r w:rsidRPr="00220F38">
              <w:rPr>
                <w:rFonts w:ascii="Sylfaen" w:hAnsi="Sylfaen"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պարտադիր</w:t>
            </w:r>
          </w:p>
          <w:p w:rsidR="00631658" w:rsidRPr="00220F38" w:rsidRDefault="00631658" w:rsidP="00CB0ADE">
            <w:pPr>
              <w:jc w:val="center"/>
              <w:rPr>
                <w:rFonts w:ascii="Sylfaen" w:hAnsi="Sylfaen"/>
                <w:sz w:val="16"/>
                <w:szCs w:val="20"/>
              </w:rPr>
            </w:pPr>
            <w:r w:rsidRPr="00220F38">
              <w:rPr>
                <w:rFonts w:ascii="Sylfaen" w:hAnsi="Sylfaen"/>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ind w:left="252" w:hanging="252"/>
              <w:jc w:val="center"/>
              <w:rPr>
                <w:rFonts w:ascii="Sylfaen" w:hAnsi="Sylfaen"/>
                <w:sz w:val="16"/>
                <w:szCs w:val="20"/>
              </w:rPr>
            </w:pPr>
            <w:r w:rsidRPr="00220F38">
              <w:rPr>
                <w:rFonts w:ascii="Sylfaen" w:hAnsi="Sylfaen"/>
                <w:sz w:val="16"/>
                <w:szCs w:val="20"/>
              </w:rPr>
              <w:t>լրացվում է վճարողի կողմից</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լրացվում է վճարողի կողմից</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պարտադիր</w:t>
            </w:r>
          </w:p>
          <w:p w:rsidR="00631658" w:rsidRPr="00220F38" w:rsidRDefault="00631658" w:rsidP="00CB0ADE">
            <w:pPr>
              <w:jc w:val="center"/>
              <w:rPr>
                <w:rFonts w:ascii="Sylfaen" w:hAnsi="Sylfaen"/>
                <w:sz w:val="16"/>
                <w:szCs w:val="20"/>
              </w:rPr>
            </w:pPr>
            <w:r w:rsidRPr="00220F38">
              <w:rPr>
                <w:rFonts w:ascii="Sylfaen" w:hAnsi="Sylfaen"/>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լրացվում է վճարողի կողմից</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ոչ պարտադիր</w:t>
            </w:r>
          </w:p>
          <w:p w:rsidR="00631658" w:rsidRPr="00220F38" w:rsidRDefault="00631658" w:rsidP="00CB0ADE">
            <w:pPr>
              <w:jc w:val="center"/>
              <w:rPr>
                <w:rFonts w:ascii="Sylfaen" w:hAnsi="Sylfaen"/>
                <w:sz w:val="16"/>
                <w:szCs w:val="20"/>
              </w:rPr>
            </w:pPr>
            <w:r w:rsidRPr="00220F38">
              <w:rPr>
                <w:rFonts w:ascii="Sylfaen" w:hAnsi="Sylfaen"/>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լրացվում է վճարողի կողմից</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ոչ պարտադիր</w:t>
            </w:r>
          </w:p>
          <w:p w:rsidR="00631658" w:rsidRPr="00220F38" w:rsidRDefault="00631658" w:rsidP="00CB0ADE">
            <w:pPr>
              <w:jc w:val="center"/>
              <w:rPr>
                <w:rFonts w:ascii="Sylfaen" w:hAnsi="Sylfaen"/>
                <w:sz w:val="16"/>
                <w:szCs w:val="20"/>
              </w:rPr>
            </w:pPr>
            <w:r w:rsidRPr="00220F38">
              <w:rPr>
                <w:rFonts w:ascii="Sylfaen" w:hAnsi="Sylfaen"/>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լրացվում է վճարողի կողմից</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շահառու</w:t>
            </w:r>
            <w:r w:rsidRPr="00220F38">
              <w:rPr>
                <w:rFonts w:ascii="Sylfaen" w:hAnsi="Sylfaen" w:cs="Sylfaen"/>
                <w:sz w:val="16"/>
                <w:szCs w:val="20"/>
                <w:lang w:val="hy-AM"/>
              </w:rPr>
              <w:t>ի  անվանումը</w:t>
            </w:r>
            <w:r w:rsidRPr="00220F38">
              <w:rPr>
                <w:rFonts w:ascii="Sylfaen" w:hAnsi="Sylfaen" w:cs="Sylfaen"/>
                <w:sz w:val="16"/>
                <w:szCs w:val="20"/>
              </w:rPr>
              <w:t>,</w:t>
            </w:r>
            <w:r w:rsidRPr="00220F38">
              <w:rPr>
                <w:rFonts w:ascii="Sylfaen" w:hAnsi="Sylfaen"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պարտադիր</w:t>
            </w:r>
          </w:p>
          <w:p w:rsidR="00631658" w:rsidRPr="00220F38" w:rsidRDefault="00631658" w:rsidP="00CB0ADE">
            <w:pPr>
              <w:jc w:val="center"/>
              <w:rPr>
                <w:rFonts w:ascii="Sylfaen" w:hAnsi="Sylfaen"/>
                <w:sz w:val="16"/>
                <w:szCs w:val="20"/>
              </w:rPr>
            </w:pPr>
            <w:r w:rsidRPr="00220F38">
              <w:rPr>
                <w:rFonts w:ascii="Sylfaen" w:hAnsi="Sylfaen"/>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նախապես լրացվում է շահառուի կողմից` հրավերով</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շահառուի Հ</w:t>
            </w:r>
            <w:r w:rsidRPr="00220F38">
              <w:rPr>
                <w:rFonts w:ascii="Sylfaen" w:hAnsi="Sylfaen"/>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ոչ պարտադիր</w:t>
            </w:r>
          </w:p>
          <w:p w:rsidR="00631658" w:rsidRPr="00220F38" w:rsidRDefault="00631658" w:rsidP="00CB0ADE">
            <w:pPr>
              <w:jc w:val="center"/>
              <w:rPr>
                <w:rFonts w:ascii="Sylfaen" w:hAnsi="Sylfaen"/>
                <w:sz w:val="16"/>
                <w:szCs w:val="20"/>
              </w:rPr>
            </w:pPr>
            <w:r w:rsidRPr="00220F38">
              <w:rPr>
                <w:rFonts w:ascii="Sylfaen" w:hAnsi="Sylfaen" w:cs="Sylfaen"/>
                <w:sz w:val="16"/>
                <w:szCs w:val="20"/>
              </w:rPr>
              <w:t xml:space="preserve"> (</w:t>
            </w:r>
            <w:r w:rsidRPr="00220F38">
              <w:rPr>
                <w:rFonts w:ascii="Sylfaen" w:hAnsi="Sylfaen" w:cs="Sylfaen"/>
                <w:sz w:val="16"/>
                <w:szCs w:val="20"/>
                <w:lang w:val="hy-AM"/>
              </w:rPr>
              <w:t>գնումների հետ կապված գործընթացում չի լրացվում</w:t>
            </w:r>
            <w:r w:rsidRPr="00220F38">
              <w:rPr>
                <w:rFonts w:ascii="Sylfaen" w:hAnsi="Sylfaen"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cs="Sylfaen"/>
                <w:sz w:val="16"/>
                <w:szCs w:val="20"/>
                <w:lang w:val="ru-RU"/>
              </w:rPr>
              <w:t>(</w:t>
            </w:r>
            <w:r w:rsidRPr="00220F38">
              <w:rPr>
                <w:rFonts w:ascii="Sylfaen" w:hAnsi="Sylfaen" w:cs="Sylfaen"/>
                <w:sz w:val="16"/>
                <w:szCs w:val="20"/>
                <w:lang w:val="hy-AM"/>
              </w:rPr>
              <w:t>չի լրացվում</w:t>
            </w:r>
            <w:r w:rsidRPr="00220F38">
              <w:rPr>
                <w:rFonts w:ascii="Sylfaen" w:hAnsi="Sylfaen" w:cs="Sylfaen"/>
                <w:sz w:val="16"/>
                <w:szCs w:val="20"/>
                <w:lang w:val="ru-RU"/>
              </w:rPr>
              <w:t>)</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ոչ պարտադիր</w:t>
            </w:r>
          </w:p>
          <w:p w:rsidR="00631658" w:rsidRPr="00220F38" w:rsidRDefault="00631658" w:rsidP="00CB0ADE">
            <w:pPr>
              <w:jc w:val="center"/>
              <w:rPr>
                <w:rFonts w:ascii="Sylfaen" w:hAnsi="Sylfaen"/>
                <w:sz w:val="16"/>
                <w:szCs w:val="20"/>
              </w:rPr>
            </w:pPr>
            <w:r w:rsidRPr="00220F38">
              <w:rPr>
                <w:rFonts w:ascii="Sylfaen" w:hAnsi="Sylfaen"/>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նախապես լրացվում է շահառուի կողմից` հրավերով</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նախապես լրացվում է շահառուի կողմից` հրավերով</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պարտադիր</w:t>
            </w:r>
          </w:p>
          <w:p w:rsidR="00631658" w:rsidRPr="00220F38" w:rsidRDefault="00631658" w:rsidP="00CB0ADE">
            <w:pPr>
              <w:jc w:val="center"/>
              <w:rPr>
                <w:rFonts w:ascii="Sylfaen" w:hAnsi="Sylfaen"/>
                <w:sz w:val="16"/>
                <w:szCs w:val="20"/>
              </w:rPr>
            </w:pPr>
            <w:r w:rsidRPr="00220F38">
              <w:rPr>
                <w:rFonts w:ascii="Sylfaen" w:hAnsi="Sylfaen"/>
                <w:sz w:val="16"/>
                <w:szCs w:val="20"/>
              </w:rPr>
              <w:t>լրացվում է շահառուի այն բանկային (</w:t>
            </w:r>
            <w:r w:rsidRPr="00220F38">
              <w:rPr>
                <w:rFonts w:ascii="Sylfaen" w:hAnsi="Sylfaen"/>
                <w:sz w:val="16"/>
                <w:szCs w:val="20"/>
                <w:lang w:val="hy-AM"/>
              </w:rPr>
              <w:t>գանձապետական</w:t>
            </w:r>
            <w:r w:rsidRPr="00220F38">
              <w:rPr>
                <w:rFonts w:ascii="Sylfaen" w:hAnsi="Sylfaen"/>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նախապես լրացվում է շահառուի կողմից` հրավերով</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պարտադիր</w:t>
            </w:r>
          </w:p>
          <w:p w:rsidR="00631658" w:rsidRPr="00220F38" w:rsidRDefault="00631658" w:rsidP="00CB0ADE">
            <w:pPr>
              <w:jc w:val="center"/>
              <w:rPr>
                <w:rFonts w:ascii="Sylfaen" w:hAnsi="Sylfaen"/>
                <w:sz w:val="16"/>
                <w:szCs w:val="20"/>
              </w:rPr>
            </w:pPr>
            <w:r w:rsidRPr="00220F38">
              <w:rPr>
                <w:rFonts w:ascii="Sylfaen" w:hAnsi="Sylfaen"/>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sz w:val="16"/>
                <w:szCs w:val="20"/>
              </w:rPr>
              <w:t>լրացվում է վճարողի կողմից</w:t>
            </w:r>
          </w:p>
        </w:tc>
      </w:tr>
      <w:tr w:rsidR="00631658" w:rsidRPr="00F752BD"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cs="Sylfaen"/>
                <w:sz w:val="16"/>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lang w:val="hy-AM"/>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sz w:val="16"/>
                <w:szCs w:val="20"/>
                <w:lang w:val="hy-AM"/>
              </w:rPr>
              <w:t>ոչ պարտադիր</w:t>
            </w:r>
          </w:p>
          <w:p w:rsidR="00631658" w:rsidRPr="00220F38" w:rsidRDefault="00631658" w:rsidP="00CB0ADE">
            <w:pPr>
              <w:jc w:val="center"/>
              <w:rPr>
                <w:rFonts w:ascii="Sylfaen" w:hAnsi="Sylfaen"/>
                <w:sz w:val="16"/>
                <w:szCs w:val="20"/>
                <w:lang w:val="hy-AM"/>
              </w:rPr>
            </w:pPr>
            <w:r w:rsidRPr="00220F38">
              <w:rPr>
                <w:rFonts w:ascii="Sylfaen" w:hAnsi="Sylfaen"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cs="Sylfaen"/>
                <w:sz w:val="16"/>
                <w:szCs w:val="20"/>
                <w:lang w:val="hy-AM"/>
              </w:rPr>
              <w:t>(չի լրացվում եւ չի կիրառվում)</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լրացվում է վճարողի կողմից</w:t>
            </w:r>
          </w:p>
        </w:tc>
      </w:tr>
      <w:tr w:rsidR="00631658" w:rsidRPr="00F752BD"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sz w:val="16"/>
                <w:szCs w:val="20"/>
              </w:rPr>
              <w:t xml:space="preserve">Պարտադիր </w:t>
            </w:r>
            <w:r w:rsidRPr="00220F38">
              <w:rPr>
                <w:rFonts w:ascii="Sylfaen" w:hAnsi="Sylfaen"/>
                <w:sz w:val="16"/>
                <w:szCs w:val="20"/>
                <w:lang w:val="hy-AM"/>
              </w:rPr>
              <w:t xml:space="preserve">լրացվում է </w:t>
            </w:r>
            <w:r w:rsidRPr="00220F38">
              <w:rPr>
                <w:rFonts w:ascii="Sylfaen" w:hAnsi="Sylfaen"/>
                <w:sz w:val="16"/>
                <w:szCs w:val="20"/>
              </w:rPr>
              <w:t>«</w:t>
            </w:r>
            <w:r w:rsidR="00577BD2" w:rsidRPr="00220F38">
              <w:rPr>
                <w:rFonts w:ascii="Sylfaen" w:hAnsi="Sylfaen"/>
                <w:sz w:val="16"/>
                <w:szCs w:val="20"/>
                <w:lang w:val="hy-AM"/>
              </w:rPr>
              <w:t>որակավորման</w:t>
            </w:r>
            <w:r w:rsidRPr="00220F38">
              <w:rPr>
                <w:rFonts w:ascii="Sylfaen" w:hAnsi="Sylfaen"/>
                <w:sz w:val="16"/>
                <w:szCs w:val="20"/>
                <w:lang w:val="hy-AM"/>
              </w:rPr>
              <w:t xml:space="preserve"> ապահովման համար</w:t>
            </w:r>
            <w:r w:rsidRPr="00220F38">
              <w:rPr>
                <w:rFonts w:ascii="Sylfaen" w:hAnsi="Sylfaen"/>
                <w:sz w:val="16"/>
                <w:szCs w:val="20"/>
              </w:rPr>
              <w:t>»</w:t>
            </w:r>
            <w:r w:rsidRPr="00220F38">
              <w:rPr>
                <w:rFonts w:ascii="Sylfaen" w:hAnsi="Sylfaen"/>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sz w:val="16"/>
                <w:szCs w:val="20"/>
                <w:lang w:val="hy-AM"/>
              </w:rPr>
              <w:t>նախապես լրացվում է շահառուի կողմից` հրավերով</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պարտադիր</w:t>
            </w:r>
          </w:p>
          <w:p w:rsidR="00631658" w:rsidRPr="00220F38" w:rsidRDefault="00631658" w:rsidP="00CB0ADE">
            <w:pPr>
              <w:jc w:val="center"/>
              <w:rPr>
                <w:rFonts w:ascii="Sylfaen" w:hAnsi="Sylfaen"/>
                <w:sz w:val="16"/>
                <w:szCs w:val="20"/>
              </w:rPr>
            </w:pPr>
            <w:r w:rsidRPr="00220F38">
              <w:rPr>
                <w:rFonts w:ascii="Sylfaen" w:hAnsi="Sylfaen"/>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20F38">
              <w:rPr>
                <w:rFonts w:ascii="Sylfaen" w:hAnsi="Sylfaen"/>
                <w:sz w:val="16"/>
                <w:szCs w:val="20"/>
                <w:lang w:val="hy-AM"/>
              </w:rPr>
              <w:t>,</w:t>
            </w:r>
            <w:r w:rsidRPr="00220F38">
              <w:rPr>
                <w:rFonts w:ascii="Sylfaen" w:hAnsi="Sylfaen"/>
                <w:sz w:val="16"/>
                <w:szCs w:val="20"/>
              </w:rPr>
              <w:t xml:space="preserve"> գնման ընթացակարգի ծածկագիրը</w:t>
            </w:r>
            <w:r w:rsidRPr="00220F38">
              <w:rPr>
                <w:rFonts w:ascii="Sylfaen" w:hAnsi="Sylfaen"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sz w:val="16"/>
                <w:szCs w:val="20"/>
              </w:rPr>
              <w:t xml:space="preserve">լրացվում է </w:t>
            </w:r>
            <w:r w:rsidRPr="00220F38">
              <w:rPr>
                <w:rFonts w:ascii="Sylfaen" w:hAnsi="Sylfaen"/>
                <w:sz w:val="16"/>
                <w:szCs w:val="20"/>
                <w:lang w:val="hy-AM"/>
              </w:rPr>
              <w:t>շահառու</w:t>
            </w:r>
            <w:r w:rsidRPr="00220F38">
              <w:rPr>
                <w:rFonts w:ascii="Sylfaen" w:hAnsi="Sylfaen"/>
                <w:sz w:val="16"/>
                <w:szCs w:val="20"/>
              </w:rPr>
              <w:t>ի կողմից</w:t>
            </w:r>
          </w:p>
        </w:tc>
      </w:tr>
      <w:tr w:rsidR="00631658" w:rsidRPr="00F752BD"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Del="0010680B" w:rsidRDefault="00631658" w:rsidP="00CB0ADE">
            <w:pPr>
              <w:jc w:val="center"/>
              <w:rPr>
                <w:rFonts w:ascii="Sylfaen" w:hAnsi="Sylfaen"/>
                <w:sz w:val="16"/>
                <w:szCs w:val="20"/>
                <w:lang w:val="hy-AM"/>
              </w:rPr>
            </w:pPr>
            <w:r w:rsidRPr="00220F38">
              <w:rPr>
                <w:rFonts w:ascii="Sylfaen" w:hAnsi="Sylfaen"/>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cs="Sylfaen"/>
                <w:sz w:val="16"/>
                <w:szCs w:val="20"/>
                <w:lang w:val="hy-AM"/>
              </w:rPr>
            </w:pPr>
            <w:r w:rsidRPr="00220F38">
              <w:rPr>
                <w:rFonts w:ascii="Sylfaen" w:hAnsi="Sylfaen"/>
                <w:sz w:val="16"/>
                <w:szCs w:val="20"/>
              </w:rPr>
              <w:t>պարտադիր</w:t>
            </w:r>
          </w:p>
          <w:p w:rsidR="00631658" w:rsidRPr="00220F38" w:rsidRDefault="00631658" w:rsidP="00CB0ADE">
            <w:pPr>
              <w:jc w:val="center"/>
              <w:rPr>
                <w:rFonts w:ascii="Sylfaen" w:hAnsi="Sylfaen" w:cs="Sylfaen"/>
                <w:sz w:val="16"/>
                <w:szCs w:val="20"/>
                <w:lang w:val="hy-AM"/>
              </w:rPr>
            </w:pPr>
            <w:r w:rsidRPr="00220F38">
              <w:rPr>
                <w:rFonts w:ascii="Sylfaen" w:hAnsi="Sylfaen" w:cs="Sylfaen"/>
                <w:sz w:val="16"/>
                <w:szCs w:val="20"/>
                <w:lang w:val="hy-AM"/>
              </w:rPr>
              <w:t xml:space="preserve">լրացվում է &lt;ակցեպտավորված վճարում&gt; բառերը, </w:t>
            </w:r>
          </w:p>
          <w:p w:rsidR="00631658" w:rsidRPr="00220F38" w:rsidRDefault="00631658" w:rsidP="00CB0ADE">
            <w:pPr>
              <w:jc w:val="center"/>
              <w:rPr>
                <w:rFonts w:ascii="Sylfaen" w:hAnsi="Sylfaen"/>
                <w:sz w:val="16"/>
                <w:szCs w:val="20"/>
                <w:lang w:val="hy-AM"/>
              </w:rPr>
            </w:pPr>
            <w:r w:rsidRPr="00220F38">
              <w:rPr>
                <w:rFonts w:ascii="Sylfaen" w:hAnsi="Sylfaen"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sz w:val="16"/>
                <w:szCs w:val="20"/>
                <w:lang w:val="hy-AM"/>
              </w:rPr>
              <w:t xml:space="preserve">նախապես լրացվում է շահառուի կողմից </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ոչ պարտադիր</w:t>
            </w:r>
          </w:p>
          <w:p w:rsidR="00631658" w:rsidRPr="00220F38" w:rsidRDefault="00631658" w:rsidP="00CB0ADE">
            <w:pPr>
              <w:jc w:val="center"/>
              <w:rPr>
                <w:rFonts w:ascii="Sylfaen" w:hAnsi="Sylfaen"/>
                <w:sz w:val="16"/>
                <w:szCs w:val="20"/>
              </w:rPr>
            </w:pPr>
            <w:r w:rsidRPr="00220F38">
              <w:rPr>
                <w:rFonts w:ascii="Sylfaen" w:hAnsi="Sylfaen"/>
                <w:sz w:val="16"/>
                <w:szCs w:val="20"/>
              </w:rPr>
              <w:t>լրացվում է պահանջագրին կից ներկայացված փաստաթղթերի էջերի քանակը, որոնք պետք է տրամադրվեն վճարողին(</w:t>
            </w:r>
            <w:r w:rsidRPr="00220F38">
              <w:rPr>
                <w:rFonts w:ascii="Sylfaen" w:hAnsi="Sylfaen"/>
                <w:sz w:val="16"/>
                <w:szCs w:val="20"/>
                <w:lang w:val="hy-AM"/>
              </w:rPr>
              <w:t>վճարողի բանկին</w:t>
            </w:r>
            <w:r w:rsidRPr="00220F38">
              <w:rPr>
                <w:rFonts w:ascii="Sylfaen" w:hAnsi="Sylfaen"/>
                <w:sz w:val="16"/>
                <w:szCs w:val="20"/>
              </w:rPr>
              <w:t>)</w:t>
            </w:r>
          </w:p>
          <w:p w:rsidR="00631658" w:rsidRPr="00220F38" w:rsidRDefault="00631658" w:rsidP="00CB0ADE">
            <w:pPr>
              <w:jc w:val="center"/>
              <w:rPr>
                <w:rFonts w:ascii="Sylfaen" w:hAnsi="Sylfaen"/>
                <w:sz w:val="16"/>
                <w:szCs w:val="20"/>
              </w:rPr>
            </w:pPr>
            <w:r w:rsidRPr="00220F38">
              <w:rPr>
                <w:rFonts w:ascii="Sylfaen" w:hAnsi="Sylfaen"/>
                <w:sz w:val="16"/>
                <w:szCs w:val="20"/>
                <w:lang w:val="hy-AM"/>
              </w:rPr>
              <w:t>Եթ ե լրացվել է &lt;</w:t>
            </w:r>
            <w:r w:rsidRPr="00220F38">
              <w:rPr>
                <w:rFonts w:ascii="Sylfaen" w:hAnsi="Sylfaen" w:cs="Sylfaen"/>
                <w:sz w:val="16"/>
                <w:szCs w:val="20"/>
                <w:lang w:val="hy-AM"/>
              </w:rPr>
              <w:t>Վճարման կատարման հիմքեր&gt; դաշտը ապա այս տվյալը պարտադիր լրացվում է</w:t>
            </w:r>
            <w:r w:rsidRPr="00220F38">
              <w:rPr>
                <w:rFonts w:ascii="Sylfaen" w:hAnsi="Sylfaen"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լրացվում է շահառուիկողմից</w:t>
            </w:r>
          </w:p>
        </w:tc>
      </w:tr>
      <w:tr w:rsidR="00631658" w:rsidRPr="00F752BD"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lang w:val="hy-AM"/>
              </w:rPr>
              <w:t>2</w:t>
            </w:r>
            <w:r w:rsidRPr="00220F38">
              <w:rPr>
                <w:rFonts w:ascii="Sylfaen" w:hAnsi="Sylfaen"/>
                <w:sz w:val="16"/>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պարտադիր</w:t>
            </w:r>
          </w:p>
          <w:p w:rsidR="00631658" w:rsidRPr="00220F38" w:rsidRDefault="00631658" w:rsidP="00CB0ADE">
            <w:pPr>
              <w:jc w:val="center"/>
              <w:rPr>
                <w:rFonts w:ascii="Sylfaen" w:hAnsi="Sylfaen"/>
                <w:sz w:val="16"/>
                <w:szCs w:val="20"/>
                <w:lang w:val="hy-AM"/>
              </w:rPr>
            </w:pPr>
            <w:r w:rsidRPr="00220F38">
              <w:rPr>
                <w:rFonts w:ascii="Sylfaen" w:hAnsi="Sylfaen"/>
                <w:sz w:val="16"/>
                <w:szCs w:val="20"/>
              </w:rPr>
              <w:t>այս դաշտը լրացվում</w:t>
            </w:r>
            <w:r w:rsidRPr="00220F38">
              <w:rPr>
                <w:rFonts w:ascii="Sylfaen" w:hAnsi="Sylfaen"/>
                <w:sz w:val="16"/>
                <w:szCs w:val="20"/>
                <w:lang w:val="hy-AM"/>
              </w:rPr>
              <w:t xml:space="preserve"> է վճարողի կողմից պահանջագրի ներկայացման դեպքում: Ընդ որում</w:t>
            </w:r>
            <w:r w:rsidRPr="00220F38">
              <w:rPr>
                <w:rFonts w:ascii="Sylfaen" w:hAnsi="Sylfaen"/>
                <w:sz w:val="16"/>
                <w:szCs w:val="20"/>
              </w:rPr>
              <w:t xml:space="preserve"> եթե </w:t>
            </w:r>
            <w:r w:rsidRPr="00220F38">
              <w:rPr>
                <w:rFonts w:ascii="Sylfaen" w:hAnsi="Sylfaen" w:cs="Sylfaen"/>
                <w:sz w:val="16"/>
                <w:szCs w:val="20"/>
                <w:lang w:val="hy-AM"/>
              </w:rPr>
              <w:t xml:space="preserve">Վճարման պայմաններ դաշտում </w:t>
            </w:r>
            <w:r w:rsidRPr="00220F38">
              <w:rPr>
                <w:rFonts w:ascii="Sylfaen" w:hAnsi="Sylfaen"/>
                <w:sz w:val="16"/>
                <w:szCs w:val="20"/>
                <w:lang w:val="hy-AM"/>
              </w:rPr>
              <w:t>նշված է &lt;ակցեպտավորված վճարում&gt; ապա</w:t>
            </w:r>
            <w:r w:rsidRPr="00220F38">
              <w:rPr>
                <w:rFonts w:ascii="Sylfaen" w:hAnsi="Sylfaen"/>
                <w:sz w:val="16"/>
                <w:szCs w:val="20"/>
              </w:rPr>
              <w:t>վճարող</w:t>
            </w:r>
            <w:r w:rsidRPr="00220F38">
              <w:rPr>
                <w:rFonts w:ascii="Sylfaen" w:hAnsi="Sylfaen"/>
                <w:sz w:val="16"/>
                <w:szCs w:val="20"/>
                <w:lang w:val="hy-AM"/>
              </w:rPr>
              <w:t xml:space="preserve">ը ստորագրելով՝ </w:t>
            </w:r>
            <w:r w:rsidRPr="00220F38">
              <w:rPr>
                <w:rFonts w:ascii="Sylfaen" w:hAnsi="Sylfaen" w:cs="Sylfaen"/>
                <w:sz w:val="16"/>
                <w:szCs w:val="20"/>
                <w:lang w:val="hy-AM"/>
              </w:rPr>
              <w:t xml:space="preserve">նախապես </w:t>
            </w:r>
            <w:r w:rsidRPr="00220F38">
              <w:rPr>
                <w:rFonts w:ascii="Sylfaen" w:hAnsi="Sylfaen"/>
                <w:sz w:val="16"/>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220F38" w:rsidRDefault="00631658" w:rsidP="00CB0ADE">
            <w:pPr>
              <w:jc w:val="center"/>
              <w:rPr>
                <w:rFonts w:ascii="Sylfaen" w:hAnsi="Sylfaen"/>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sz w:val="16"/>
                <w:szCs w:val="20"/>
                <w:lang w:val="hy-AM"/>
              </w:rPr>
              <w:t xml:space="preserve">ստորագրվում է վճարողի կողմից կամ </w:t>
            </w:r>
          </w:p>
          <w:p w:rsidR="00631658" w:rsidRPr="00220F38" w:rsidRDefault="00631658" w:rsidP="00CB0ADE">
            <w:pPr>
              <w:jc w:val="center"/>
              <w:rPr>
                <w:rFonts w:ascii="Sylfaen" w:hAnsi="Sylfaen"/>
                <w:sz w:val="16"/>
                <w:szCs w:val="20"/>
                <w:lang w:val="hy-AM"/>
              </w:rPr>
            </w:pPr>
            <w:r w:rsidRPr="00220F38">
              <w:rPr>
                <w:rFonts w:ascii="Sylfaen" w:hAnsi="Sylfaen"/>
                <w:sz w:val="16"/>
                <w:szCs w:val="20"/>
                <w:lang w:val="hy-AM"/>
              </w:rPr>
              <w:t>դրվում է վճարողի էլեկտրոնային ստորագրությունը</w:t>
            </w:r>
          </w:p>
          <w:p w:rsidR="00631658" w:rsidRPr="00220F38" w:rsidRDefault="00631658" w:rsidP="00CB0ADE">
            <w:pPr>
              <w:jc w:val="center"/>
              <w:rPr>
                <w:rFonts w:ascii="Sylfaen" w:hAnsi="Sylfaen"/>
                <w:sz w:val="16"/>
                <w:szCs w:val="20"/>
                <w:lang w:val="hy-AM"/>
              </w:rPr>
            </w:pPr>
          </w:p>
        </w:tc>
      </w:tr>
      <w:tr w:rsidR="00631658" w:rsidRPr="00F752BD" w:rsidTr="00A0264A">
        <w:tc>
          <w:tcPr>
            <w:tcW w:w="720" w:type="dxa"/>
            <w:tcBorders>
              <w:top w:val="single" w:sz="4" w:space="0" w:color="auto"/>
              <w:left w:val="single" w:sz="4" w:space="0" w:color="auto"/>
              <w:bottom w:val="single" w:sz="4" w:space="0" w:color="auto"/>
              <w:right w:val="single" w:sz="4" w:space="0" w:color="auto"/>
            </w:tcBorders>
            <w:vAlign w:val="center"/>
          </w:tcPr>
          <w:p w:rsidR="00631658" w:rsidRPr="00220F38" w:rsidRDefault="00631658" w:rsidP="00CB0ADE">
            <w:pPr>
              <w:rPr>
                <w:rFonts w:ascii="Sylfaen" w:hAnsi="Sylfaen"/>
                <w:sz w:val="16"/>
                <w:szCs w:val="20"/>
              </w:rPr>
            </w:pPr>
            <w:r w:rsidRPr="00220F38">
              <w:rPr>
                <w:rFonts w:ascii="Sylfaen" w:hAnsi="Sylfaen"/>
                <w:sz w:val="16"/>
                <w:szCs w:val="20"/>
                <w:lang w:val="hy-AM"/>
              </w:rPr>
              <w:t>2</w:t>
            </w:r>
            <w:r w:rsidRPr="00220F38">
              <w:rPr>
                <w:rFonts w:ascii="Sylfaen" w:hAnsi="Sylfaen"/>
                <w:sz w:val="16"/>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 xml:space="preserve">պարտադիր` </w:t>
            </w:r>
          </w:p>
          <w:p w:rsidR="00631658" w:rsidRPr="00220F38" w:rsidRDefault="00631658" w:rsidP="00CB0ADE">
            <w:pPr>
              <w:jc w:val="center"/>
              <w:rPr>
                <w:rFonts w:ascii="Sylfaen" w:hAnsi="Sylfaen"/>
                <w:sz w:val="16"/>
                <w:szCs w:val="20"/>
                <w:lang w:val="hy-AM"/>
              </w:rPr>
            </w:pPr>
            <w:r w:rsidRPr="00220F38">
              <w:rPr>
                <w:rFonts w:ascii="Sylfaen" w:hAnsi="Sylfaen"/>
                <w:sz w:val="16"/>
                <w:szCs w:val="20"/>
              </w:rPr>
              <w:t>կնիքի առկայության դեպքում</w:t>
            </w:r>
            <w:r w:rsidRPr="00220F38">
              <w:rPr>
                <w:rFonts w:ascii="Sylfaen" w:hAnsi="Sylfaen"/>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sz w:val="16"/>
                <w:szCs w:val="20"/>
                <w:lang w:val="hy-AM"/>
              </w:rPr>
              <w:t xml:space="preserve">կնքվում է վճարողի կողմից </w:t>
            </w:r>
          </w:p>
          <w:p w:rsidR="00631658" w:rsidRPr="00220F38" w:rsidRDefault="00631658" w:rsidP="00CB0ADE">
            <w:pPr>
              <w:jc w:val="center"/>
              <w:rPr>
                <w:rFonts w:ascii="Sylfaen" w:hAnsi="Sylfaen"/>
                <w:sz w:val="16"/>
                <w:szCs w:val="20"/>
                <w:lang w:val="hy-AM"/>
              </w:rPr>
            </w:pPr>
            <w:r w:rsidRPr="00220F38">
              <w:rPr>
                <w:rFonts w:ascii="Sylfaen" w:hAnsi="Sylfaen"/>
                <w:sz w:val="16"/>
                <w:szCs w:val="20"/>
                <w:lang w:val="hy-AM"/>
              </w:rPr>
              <w:t>թղթային եղանակով ներկայացնելիս</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lang w:val="hy-AM"/>
              </w:rPr>
              <w:t>22</w:t>
            </w:r>
            <w:r w:rsidRPr="00220F38">
              <w:rPr>
                <w:rFonts w:ascii="Sylfaen" w:hAnsi="Sylfaen"/>
                <w:sz w:val="16"/>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Պարտադիր</w:t>
            </w:r>
            <w:r w:rsidRPr="00220F38">
              <w:rPr>
                <w:rFonts w:ascii="Sylfaen" w:hAnsi="Sylfaen"/>
                <w:sz w:val="16"/>
                <w:szCs w:val="20"/>
                <w:lang w:val="hy-AM"/>
              </w:rPr>
              <w:t>՝</w:t>
            </w:r>
          </w:p>
          <w:p w:rsidR="00631658" w:rsidRPr="00220F38" w:rsidRDefault="00631658" w:rsidP="00CB0ADE">
            <w:pPr>
              <w:jc w:val="center"/>
              <w:rPr>
                <w:rFonts w:ascii="Sylfaen" w:hAnsi="Sylfaen"/>
                <w:sz w:val="16"/>
                <w:szCs w:val="20"/>
              </w:rPr>
            </w:pPr>
            <w:r w:rsidRPr="00220F38">
              <w:rPr>
                <w:rFonts w:ascii="Sylfaen" w:hAnsi="Sylfaen"/>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ստորագրվում է շահառուի կողմից</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vAlign w:val="center"/>
          </w:tcPr>
          <w:p w:rsidR="00631658" w:rsidRPr="00220F38" w:rsidRDefault="00631658" w:rsidP="00CB0ADE">
            <w:pPr>
              <w:rPr>
                <w:rFonts w:ascii="Sylfaen" w:hAnsi="Sylfaen"/>
                <w:sz w:val="16"/>
                <w:szCs w:val="20"/>
              </w:rPr>
            </w:pPr>
            <w:r w:rsidRPr="00220F38">
              <w:rPr>
                <w:rFonts w:ascii="Sylfaen" w:hAnsi="Sylfaen"/>
                <w:sz w:val="16"/>
                <w:szCs w:val="20"/>
                <w:lang w:val="hy-AM"/>
              </w:rPr>
              <w:t>22</w:t>
            </w:r>
            <w:r w:rsidRPr="00220F38">
              <w:rPr>
                <w:rFonts w:ascii="Sylfaen" w:hAnsi="Sylfaen"/>
                <w:sz w:val="16"/>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 xml:space="preserve">պարտադիր` </w:t>
            </w:r>
          </w:p>
          <w:p w:rsidR="00631658" w:rsidRPr="00220F38" w:rsidRDefault="00631658" w:rsidP="00CB0ADE">
            <w:pPr>
              <w:jc w:val="center"/>
              <w:rPr>
                <w:rFonts w:ascii="Sylfaen" w:hAnsi="Sylfaen"/>
                <w:sz w:val="16"/>
                <w:szCs w:val="20"/>
              </w:rPr>
            </w:pPr>
            <w:r w:rsidRPr="00220F38">
              <w:rPr>
                <w:rFonts w:ascii="Sylfaen" w:hAnsi="Sylfaen"/>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sz w:val="16"/>
                <w:szCs w:val="20"/>
              </w:rPr>
              <w:t>կնքվում է շահառուի կողմից</w:t>
            </w:r>
          </w:p>
          <w:p w:rsidR="00631658" w:rsidRPr="00220F38" w:rsidRDefault="00631658" w:rsidP="00CB0ADE">
            <w:pPr>
              <w:jc w:val="center"/>
              <w:rPr>
                <w:rFonts w:ascii="Sylfaen" w:hAnsi="Sylfaen"/>
                <w:sz w:val="16"/>
                <w:szCs w:val="20"/>
                <w:lang w:val="hy-AM"/>
              </w:rPr>
            </w:pPr>
            <w:r w:rsidRPr="00220F38">
              <w:rPr>
                <w:rFonts w:ascii="Sylfaen" w:hAnsi="Sylfaen"/>
                <w:sz w:val="16"/>
                <w:szCs w:val="20"/>
                <w:lang w:val="hy-AM"/>
              </w:rPr>
              <w:t>թղթային եղանակով բանկ ներկայացնելիս</w:t>
            </w: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2</w:t>
            </w:r>
            <w:r w:rsidRPr="00220F38">
              <w:rPr>
                <w:rFonts w:ascii="Sylfaen" w:hAnsi="Sylfaen"/>
                <w:sz w:val="16"/>
                <w:szCs w:val="20"/>
                <w:lang w:val="hy-AM"/>
              </w:rPr>
              <w:t>3</w:t>
            </w:r>
            <w:r w:rsidRPr="00220F38">
              <w:rPr>
                <w:rFonts w:ascii="Sylfaen" w:hAnsi="Sylfaen"/>
                <w:sz w:val="16"/>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պարտադիր</w:t>
            </w:r>
          </w:p>
          <w:p w:rsidR="00631658" w:rsidRPr="00220F38" w:rsidRDefault="00631658" w:rsidP="00CB0ADE">
            <w:pPr>
              <w:jc w:val="center"/>
              <w:rPr>
                <w:rFonts w:ascii="Sylfaen" w:hAnsi="Sylfaen"/>
                <w:sz w:val="16"/>
                <w:szCs w:val="20"/>
              </w:rPr>
            </w:pPr>
            <w:r w:rsidRPr="00220F38">
              <w:rPr>
                <w:rFonts w:ascii="Sylfaen" w:hAnsi="Sylfaen"/>
                <w:sz w:val="16"/>
                <w:szCs w:val="20"/>
              </w:rPr>
              <w:t>վճարման պահանջագիրը վճարողին սպասարկող ֆինանսական կազմակերպության</w:t>
            </w:r>
            <w:r w:rsidRPr="00220F38">
              <w:rPr>
                <w:rFonts w:ascii="Sylfaen" w:hAnsi="Sylfaen"/>
                <w:sz w:val="16"/>
                <w:szCs w:val="20"/>
                <w:lang w:val="hy-AM"/>
              </w:rPr>
              <w:t>ը</w:t>
            </w:r>
            <w:r w:rsidRPr="00220F38">
              <w:rPr>
                <w:rFonts w:ascii="Sylfaen" w:hAnsi="Sylfaen"/>
                <w:sz w:val="16"/>
                <w:szCs w:val="20"/>
              </w:rPr>
              <w:t xml:space="preserve"> թղթային եղանակով ներկայաց</w:t>
            </w:r>
            <w:r w:rsidRPr="00220F38">
              <w:rPr>
                <w:rFonts w:ascii="Sylfaen" w:hAnsi="Sylfaen"/>
                <w:sz w:val="16"/>
                <w:szCs w:val="20"/>
                <w:lang w:val="hy-AM"/>
              </w:rPr>
              <w:t>ված լի</w:t>
            </w:r>
            <w:r w:rsidRPr="00220F38">
              <w:rPr>
                <w:rFonts w:ascii="Sylfaen" w:hAnsi="Sylfaen"/>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vAlign w:val="center"/>
          </w:tcPr>
          <w:p w:rsidR="00631658" w:rsidRPr="00220F38" w:rsidRDefault="00631658" w:rsidP="00CB0ADE">
            <w:pPr>
              <w:rPr>
                <w:rFonts w:ascii="Sylfaen" w:hAnsi="Sylfaen"/>
                <w:sz w:val="16"/>
                <w:szCs w:val="20"/>
              </w:rPr>
            </w:pPr>
            <w:r w:rsidRPr="00220F38">
              <w:rPr>
                <w:rFonts w:ascii="Sylfaen" w:hAnsi="Sylfaen"/>
                <w:sz w:val="16"/>
                <w:szCs w:val="20"/>
              </w:rPr>
              <w:t>2</w:t>
            </w:r>
            <w:r w:rsidRPr="00220F38">
              <w:rPr>
                <w:rFonts w:ascii="Sylfaen" w:hAnsi="Sylfaen"/>
                <w:sz w:val="16"/>
                <w:szCs w:val="20"/>
                <w:lang w:val="hy-AM"/>
              </w:rPr>
              <w:t>3</w:t>
            </w:r>
            <w:r w:rsidRPr="00220F38">
              <w:rPr>
                <w:rFonts w:ascii="Sylfaen" w:hAnsi="Sylfaen"/>
                <w:sz w:val="16"/>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 xml:space="preserve">վճարողին սպասարկող </w:t>
            </w:r>
            <w:r w:rsidRPr="00220F38">
              <w:rPr>
                <w:rFonts w:ascii="Sylfaen" w:hAnsi="Sylfaen"/>
                <w:sz w:val="16"/>
                <w:szCs w:val="20"/>
              </w:rPr>
              <w:lastRenderedPageBreak/>
              <w:t xml:space="preserve">ֆինանսական կազմակերպության (մասնաճյուղի) </w:t>
            </w:r>
            <w:r w:rsidRPr="00220F38">
              <w:rPr>
                <w:rFonts w:ascii="Sylfaen" w:hAnsi="Sylfaen"/>
                <w:sz w:val="16"/>
                <w:szCs w:val="20"/>
                <w:lang w:val="hy-AM"/>
              </w:rPr>
              <w:t>դրոշմա</w:t>
            </w:r>
            <w:r w:rsidRPr="00220F38">
              <w:rPr>
                <w:rFonts w:ascii="Sylfaen" w:hAnsi="Sylfaen"/>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պարտադիր</w:t>
            </w:r>
          </w:p>
          <w:p w:rsidR="00631658" w:rsidRPr="00220F38" w:rsidRDefault="00631658" w:rsidP="00CB0ADE">
            <w:pPr>
              <w:jc w:val="center"/>
              <w:rPr>
                <w:rFonts w:ascii="Sylfaen" w:hAnsi="Sylfaen"/>
                <w:sz w:val="16"/>
                <w:szCs w:val="20"/>
              </w:rPr>
            </w:pPr>
            <w:r w:rsidRPr="00220F38">
              <w:rPr>
                <w:rFonts w:ascii="Sylfaen" w:hAnsi="Sylfaen"/>
                <w:sz w:val="16"/>
                <w:szCs w:val="20"/>
              </w:rPr>
              <w:t xml:space="preserve">վճարման պահանջագիրը վճարողին </w:t>
            </w:r>
            <w:r w:rsidRPr="00220F38">
              <w:rPr>
                <w:rFonts w:ascii="Sylfaen" w:hAnsi="Sylfaen"/>
                <w:sz w:val="16"/>
                <w:szCs w:val="20"/>
              </w:rPr>
              <w:lastRenderedPageBreak/>
              <w:t>սպասարկող ֆինանսական կազմակերպության</w:t>
            </w:r>
            <w:r w:rsidRPr="00220F38">
              <w:rPr>
                <w:rFonts w:ascii="Sylfaen" w:hAnsi="Sylfaen"/>
                <w:sz w:val="16"/>
                <w:szCs w:val="20"/>
                <w:lang w:val="hy-AM"/>
              </w:rPr>
              <w:t>ը</w:t>
            </w:r>
            <w:r w:rsidRPr="00220F38">
              <w:rPr>
                <w:rFonts w:ascii="Sylfaen" w:hAnsi="Sylfaen"/>
                <w:sz w:val="16"/>
                <w:szCs w:val="20"/>
              </w:rPr>
              <w:t xml:space="preserve"> թղթային եղանակով ներկայաց</w:t>
            </w:r>
            <w:r w:rsidRPr="00220F38">
              <w:rPr>
                <w:rFonts w:ascii="Sylfaen" w:hAnsi="Sylfaen"/>
                <w:sz w:val="16"/>
                <w:szCs w:val="20"/>
                <w:lang w:val="hy-AM"/>
              </w:rPr>
              <w:t>ված լի</w:t>
            </w:r>
            <w:r w:rsidRPr="00220F38">
              <w:rPr>
                <w:rFonts w:ascii="Sylfaen" w:hAnsi="Sylfaen"/>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sz w:val="16"/>
                <w:szCs w:val="20"/>
              </w:rPr>
              <w:lastRenderedPageBreak/>
              <w:t>2</w:t>
            </w:r>
            <w:r w:rsidRPr="00220F38">
              <w:rPr>
                <w:rFonts w:ascii="Sylfaen" w:hAnsi="Sylfaen"/>
                <w:sz w:val="16"/>
                <w:szCs w:val="20"/>
                <w:lang w:val="hy-AM"/>
              </w:rPr>
              <w:t>3</w:t>
            </w:r>
            <w:r w:rsidRPr="00220F38">
              <w:rPr>
                <w:rFonts w:ascii="Sylfaen" w:hAnsi="Sylfaen"/>
                <w:sz w:val="16"/>
                <w:szCs w:val="20"/>
              </w:rPr>
              <w:t>.</w:t>
            </w:r>
            <w:r w:rsidRPr="00220F38">
              <w:rPr>
                <w:rFonts w:ascii="Sylfaen" w:hAnsi="Sylfaen"/>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lang w:val="hy-AM"/>
              </w:rPr>
            </w:pPr>
            <w:r w:rsidRPr="00220F38">
              <w:rPr>
                <w:rFonts w:ascii="Sylfaen" w:hAnsi="Sylfaen"/>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պարտադիր</w:t>
            </w:r>
          </w:p>
          <w:p w:rsidR="00631658" w:rsidRPr="00220F38" w:rsidRDefault="00631658" w:rsidP="00CB0ADE">
            <w:pPr>
              <w:jc w:val="center"/>
              <w:rPr>
                <w:rFonts w:ascii="Sylfaen" w:hAnsi="Sylfaen"/>
                <w:sz w:val="16"/>
                <w:szCs w:val="20"/>
              </w:rPr>
            </w:pPr>
            <w:r w:rsidRPr="00220F38">
              <w:rPr>
                <w:rFonts w:ascii="Sylfaen" w:hAnsi="Sylfaen"/>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2</w:t>
            </w:r>
            <w:r w:rsidRPr="00220F38">
              <w:rPr>
                <w:rFonts w:ascii="Sylfaen" w:hAnsi="Sylfaen"/>
                <w:sz w:val="16"/>
                <w:szCs w:val="20"/>
                <w:lang w:val="hy-AM"/>
              </w:rPr>
              <w:t>4</w:t>
            </w:r>
            <w:r w:rsidRPr="00220F38">
              <w:rPr>
                <w:rFonts w:ascii="Sylfaen" w:hAnsi="Sylfaen"/>
                <w:sz w:val="16"/>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ոչ պարտադիր</w:t>
            </w:r>
          </w:p>
          <w:p w:rsidR="00631658" w:rsidRPr="00220F38" w:rsidRDefault="00631658" w:rsidP="00CB0ADE">
            <w:pPr>
              <w:jc w:val="center"/>
              <w:rPr>
                <w:rFonts w:ascii="Sylfaen" w:hAnsi="Sylfaen"/>
                <w:sz w:val="16"/>
                <w:szCs w:val="20"/>
              </w:rPr>
            </w:pPr>
            <w:r w:rsidRPr="00220F38">
              <w:rPr>
                <w:rFonts w:ascii="Sylfaen" w:hAnsi="Sylfaen"/>
                <w:sz w:val="16"/>
                <w:szCs w:val="20"/>
                <w:lang w:val="hy-AM"/>
              </w:rPr>
              <w:t xml:space="preserve">լրացվում է </w:t>
            </w:r>
            <w:r w:rsidRPr="00220F38">
              <w:rPr>
                <w:rFonts w:ascii="Sylfaen" w:hAnsi="Sylfaen"/>
                <w:sz w:val="16"/>
                <w:szCs w:val="20"/>
              </w:rPr>
              <w:t>վճարման պահանջագիրը շահառուին սպասարկող ֆինանսական կազմակերպության</w:t>
            </w:r>
            <w:r w:rsidRPr="00220F38">
              <w:rPr>
                <w:rFonts w:ascii="Sylfaen" w:hAnsi="Sylfaen"/>
                <w:sz w:val="16"/>
                <w:szCs w:val="20"/>
                <w:lang w:val="hy-AM"/>
              </w:rPr>
              <w:t xml:space="preserve">ը </w:t>
            </w:r>
            <w:r w:rsidRPr="00220F38">
              <w:rPr>
                <w:rFonts w:ascii="Sylfaen" w:hAnsi="Sylfaen"/>
                <w:sz w:val="16"/>
                <w:szCs w:val="20"/>
              </w:rPr>
              <w:t xml:space="preserve"> ներկայաց</w:t>
            </w:r>
            <w:r w:rsidRPr="00220F38">
              <w:rPr>
                <w:rFonts w:ascii="Sylfaen" w:hAnsi="Sylfaen"/>
                <w:sz w:val="16"/>
                <w:szCs w:val="20"/>
                <w:lang w:val="hy-AM"/>
              </w:rPr>
              <w:t>վ</w:t>
            </w:r>
            <w:r w:rsidRPr="00220F38">
              <w:rPr>
                <w:rFonts w:ascii="Sylfaen" w:hAnsi="Sylfaen"/>
                <w:sz w:val="16"/>
                <w:szCs w:val="20"/>
              </w:rPr>
              <w:t>ելու դեպքում</w:t>
            </w:r>
            <w:r w:rsidRPr="00220F38">
              <w:rPr>
                <w:rFonts w:ascii="Sylfaen" w:hAnsi="Sylfaen"/>
                <w:sz w:val="16"/>
                <w:szCs w:val="20"/>
                <w:lang w:val="hy-AM"/>
              </w:rPr>
              <w:t xml:space="preserve">, որտեղ </w:t>
            </w:r>
            <w:r w:rsidRPr="00220F38">
              <w:rPr>
                <w:rFonts w:ascii="Sylfaen" w:hAnsi="Sylfaen"/>
                <w:sz w:val="16"/>
                <w:szCs w:val="20"/>
              </w:rPr>
              <w:t xml:space="preserve">աշխատակցի ստորագրությունը </w:t>
            </w:r>
            <w:r w:rsidRPr="00220F38">
              <w:rPr>
                <w:rFonts w:ascii="Sylfaen" w:hAnsi="Sylfaen"/>
                <w:sz w:val="16"/>
                <w:szCs w:val="20"/>
                <w:lang w:val="hy-AM"/>
              </w:rPr>
              <w:t xml:space="preserve">դրվում է </w:t>
            </w:r>
            <w:r w:rsidRPr="00220F38">
              <w:rPr>
                <w:rFonts w:ascii="Sylfaen" w:hAnsi="Sylfaen"/>
                <w:sz w:val="16"/>
                <w:szCs w:val="20"/>
              </w:rPr>
              <w:t>թղթային եղանակով ներկայաց</w:t>
            </w:r>
            <w:r w:rsidRPr="00220F38">
              <w:rPr>
                <w:rFonts w:ascii="Sylfaen" w:hAnsi="Sylfaen"/>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2</w:t>
            </w:r>
            <w:r w:rsidRPr="00220F38">
              <w:rPr>
                <w:rFonts w:ascii="Sylfaen" w:hAnsi="Sylfaen"/>
                <w:sz w:val="16"/>
                <w:szCs w:val="20"/>
                <w:lang w:val="hy-AM"/>
              </w:rPr>
              <w:t>4</w:t>
            </w:r>
            <w:r w:rsidRPr="00220F38">
              <w:rPr>
                <w:rFonts w:ascii="Sylfaen" w:hAnsi="Sylfaen"/>
                <w:sz w:val="16"/>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 xml:space="preserve">շահառռւին սպասարկող ֆինանսական կազմակերպության (մասնաճյուղի) </w:t>
            </w:r>
            <w:r w:rsidRPr="00220F38">
              <w:rPr>
                <w:rFonts w:ascii="Sylfaen" w:hAnsi="Sylfaen"/>
                <w:sz w:val="16"/>
                <w:szCs w:val="20"/>
                <w:lang w:val="hy-AM"/>
              </w:rPr>
              <w:t>դրոշմա</w:t>
            </w:r>
            <w:r w:rsidRPr="00220F38">
              <w:rPr>
                <w:rFonts w:ascii="Sylfaen" w:hAnsi="Sylfaen"/>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lang w:val="hy-AM"/>
              </w:rPr>
              <w:t xml:space="preserve">ոչ </w:t>
            </w:r>
            <w:r w:rsidRPr="00220F38">
              <w:rPr>
                <w:rFonts w:ascii="Sylfaen" w:hAnsi="Sylfaen"/>
                <w:sz w:val="16"/>
                <w:szCs w:val="20"/>
              </w:rPr>
              <w:t>պարտադիր</w:t>
            </w:r>
          </w:p>
          <w:p w:rsidR="00631658" w:rsidRPr="00220F38" w:rsidRDefault="00631658" w:rsidP="00CB0ADE">
            <w:pPr>
              <w:jc w:val="center"/>
              <w:rPr>
                <w:rFonts w:ascii="Sylfaen" w:hAnsi="Sylfaen"/>
                <w:sz w:val="16"/>
                <w:szCs w:val="20"/>
              </w:rPr>
            </w:pPr>
            <w:r w:rsidRPr="00220F38">
              <w:rPr>
                <w:rFonts w:ascii="Sylfaen" w:hAnsi="Sylfaen"/>
                <w:sz w:val="16"/>
                <w:szCs w:val="20"/>
                <w:lang w:val="hy-AM"/>
              </w:rPr>
              <w:t xml:space="preserve">լրացվում է </w:t>
            </w:r>
            <w:r w:rsidRPr="00220F38">
              <w:rPr>
                <w:rFonts w:ascii="Sylfaen" w:hAnsi="Sylfaen"/>
                <w:sz w:val="16"/>
                <w:szCs w:val="20"/>
              </w:rPr>
              <w:t xml:space="preserve">վճարման պահանջագիրը </w:t>
            </w:r>
            <w:r w:rsidRPr="00220F38">
              <w:rPr>
                <w:rFonts w:ascii="Sylfaen" w:hAnsi="Sylfaen"/>
                <w:sz w:val="16"/>
                <w:szCs w:val="20"/>
                <w:lang w:val="hy-AM"/>
              </w:rPr>
              <w:t xml:space="preserve">վերջինիս </w:t>
            </w:r>
            <w:r w:rsidRPr="00220F38">
              <w:rPr>
                <w:rFonts w:ascii="Sylfaen" w:hAnsi="Sylfaen"/>
                <w:sz w:val="16"/>
                <w:szCs w:val="20"/>
              </w:rPr>
              <w:t>ներկայաց</w:t>
            </w:r>
            <w:r w:rsidRPr="00220F38">
              <w:rPr>
                <w:rFonts w:ascii="Sylfaen" w:hAnsi="Sylfaen"/>
                <w:sz w:val="16"/>
                <w:szCs w:val="20"/>
                <w:lang w:val="hy-AM"/>
              </w:rPr>
              <w:t>վ</w:t>
            </w:r>
            <w:r w:rsidRPr="00220F38">
              <w:rPr>
                <w:rFonts w:ascii="Sylfaen" w:hAnsi="Sylfaen"/>
                <w:sz w:val="16"/>
                <w:szCs w:val="20"/>
              </w:rPr>
              <w:t>ելու դեպքում</w:t>
            </w:r>
            <w:r w:rsidRPr="00220F38">
              <w:rPr>
                <w:rFonts w:ascii="Sylfaen" w:hAnsi="Sylfaen"/>
                <w:sz w:val="16"/>
                <w:szCs w:val="20"/>
                <w:lang w:val="hy-AM"/>
              </w:rPr>
              <w:t xml:space="preserve">, որտեղ  դրոշմակնիքըդրվում է </w:t>
            </w:r>
            <w:r w:rsidRPr="00220F38">
              <w:rPr>
                <w:rFonts w:ascii="Sylfaen" w:hAnsi="Sylfaen"/>
                <w:sz w:val="16"/>
                <w:szCs w:val="20"/>
              </w:rPr>
              <w:t>թղթային եղանակով ներկայաց</w:t>
            </w:r>
            <w:r w:rsidRPr="00220F38">
              <w:rPr>
                <w:rFonts w:ascii="Sylfaen" w:hAnsi="Sylfaen"/>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p>
        </w:tc>
      </w:tr>
      <w:tr w:rsidR="00631658" w:rsidRPr="00220F38" w:rsidTr="00A0264A">
        <w:tc>
          <w:tcPr>
            <w:tcW w:w="72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2</w:t>
            </w:r>
            <w:r w:rsidRPr="00220F38">
              <w:rPr>
                <w:rFonts w:ascii="Sylfaen" w:hAnsi="Sylfaen"/>
                <w:sz w:val="16"/>
                <w:szCs w:val="20"/>
                <w:lang w:val="hy-AM"/>
              </w:rPr>
              <w:t>4</w:t>
            </w:r>
            <w:r w:rsidRPr="00220F38">
              <w:rPr>
                <w:rFonts w:ascii="Sylfaen" w:hAnsi="Sylfaen"/>
                <w:sz w:val="16"/>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220F38" w:rsidRDefault="00661F39" w:rsidP="00CB0ADE">
            <w:pPr>
              <w:jc w:val="center"/>
              <w:rPr>
                <w:rFonts w:ascii="Sylfaen" w:hAnsi="Sylfaen"/>
                <w:sz w:val="16"/>
                <w:szCs w:val="20"/>
              </w:rPr>
            </w:pPr>
            <w:r w:rsidRPr="00220F38">
              <w:rPr>
                <w:rFonts w:ascii="Sylfaen" w:hAnsi="Sylfaen"/>
                <w:sz w:val="16"/>
                <w:szCs w:val="20"/>
              </w:rPr>
              <w:t>Պ</w:t>
            </w:r>
            <w:r w:rsidR="00631658"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r w:rsidRPr="00220F38">
              <w:rPr>
                <w:rFonts w:ascii="Sylfaen" w:hAnsi="Sylfaen"/>
                <w:sz w:val="16"/>
                <w:szCs w:val="20"/>
                <w:lang w:val="hy-AM"/>
              </w:rPr>
              <w:t xml:space="preserve">ոչ </w:t>
            </w:r>
            <w:r w:rsidRPr="00220F38">
              <w:rPr>
                <w:rFonts w:ascii="Sylfaen" w:hAnsi="Sylfaen"/>
                <w:sz w:val="16"/>
                <w:szCs w:val="20"/>
              </w:rPr>
              <w:t>պարտադիր</w:t>
            </w:r>
          </w:p>
          <w:p w:rsidR="00631658" w:rsidRPr="00220F38" w:rsidRDefault="00631658" w:rsidP="00CB0ADE">
            <w:pPr>
              <w:jc w:val="center"/>
              <w:rPr>
                <w:rFonts w:ascii="Sylfaen" w:hAnsi="Sylfaen"/>
                <w:sz w:val="16"/>
                <w:szCs w:val="20"/>
              </w:rPr>
            </w:pPr>
            <w:r w:rsidRPr="00220F38">
              <w:rPr>
                <w:rFonts w:ascii="Sylfaen" w:hAnsi="Sylfaen"/>
                <w:sz w:val="16"/>
                <w:szCs w:val="20"/>
                <w:lang w:val="hy-AM"/>
              </w:rPr>
              <w:t xml:space="preserve">լրացվում է </w:t>
            </w:r>
            <w:r w:rsidRPr="00220F38">
              <w:rPr>
                <w:rFonts w:ascii="Sylfaen" w:hAnsi="Sylfaen"/>
                <w:sz w:val="16"/>
                <w:szCs w:val="20"/>
              </w:rPr>
              <w:t xml:space="preserve">վճարման պահանջագիրը </w:t>
            </w:r>
            <w:r w:rsidRPr="00220F38">
              <w:rPr>
                <w:rFonts w:ascii="Sylfaen" w:hAnsi="Sylfaen"/>
                <w:sz w:val="16"/>
                <w:szCs w:val="20"/>
                <w:lang w:val="hy-AM"/>
              </w:rPr>
              <w:t xml:space="preserve">վերջինիս </w:t>
            </w:r>
            <w:r w:rsidRPr="00220F38">
              <w:rPr>
                <w:rFonts w:ascii="Sylfaen" w:hAnsi="Sylfaen"/>
                <w:sz w:val="16"/>
                <w:szCs w:val="20"/>
              </w:rPr>
              <w:t>ներկայաց</w:t>
            </w:r>
            <w:r w:rsidRPr="00220F38">
              <w:rPr>
                <w:rFonts w:ascii="Sylfaen" w:hAnsi="Sylfaen"/>
                <w:sz w:val="16"/>
                <w:szCs w:val="20"/>
                <w:lang w:val="hy-AM"/>
              </w:rPr>
              <w:t>վ</w:t>
            </w:r>
            <w:r w:rsidRPr="00220F38">
              <w:rPr>
                <w:rFonts w:ascii="Sylfaen" w:hAnsi="Sylfaen"/>
                <w:sz w:val="16"/>
                <w:szCs w:val="20"/>
              </w:rPr>
              <w:t>ելու դեպքում</w:t>
            </w:r>
            <w:r w:rsidRPr="00220F38">
              <w:rPr>
                <w:rFonts w:ascii="Sylfaen" w:hAnsi="Sylfaen"/>
                <w:sz w:val="16"/>
                <w:szCs w:val="20"/>
                <w:lang w:val="hy-AM"/>
              </w:rPr>
              <w:t xml:space="preserve">,   որտեղ  սույն տվյալներըդրվում են </w:t>
            </w:r>
            <w:r w:rsidRPr="00220F38">
              <w:rPr>
                <w:rFonts w:ascii="Sylfaen" w:hAnsi="Sylfaen"/>
                <w:sz w:val="16"/>
                <w:szCs w:val="20"/>
              </w:rPr>
              <w:t>թղթային եղանակով ներկայաց</w:t>
            </w:r>
            <w:r w:rsidRPr="00220F38">
              <w:rPr>
                <w:rFonts w:ascii="Sylfaen" w:hAnsi="Sylfaen"/>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220F38" w:rsidRDefault="00631658" w:rsidP="00CB0ADE">
            <w:pPr>
              <w:jc w:val="center"/>
              <w:rPr>
                <w:rFonts w:ascii="Sylfaen" w:hAnsi="Sylfaen"/>
                <w:sz w:val="16"/>
                <w:szCs w:val="20"/>
              </w:rPr>
            </w:pPr>
          </w:p>
        </w:tc>
      </w:tr>
    </w:tbl>
    <w:p w:rsidR="00631658" w:rsidRPr="00220F38" w:rsidRDefault="00631658" w:rsidP="00631658">
      <w:pPr>
        <w:pStyle w:val="a3"/>
        <w:jc w:val="right"/>
        <w:rPr>
          <w:rFonts w:ascii="Sylfaen" w:hAnsi="Sylfaen" w:cs="Sylfaen"/>
          <w:i w:val="0"/>
          <w:lang w:val="en-US"/>
        </w:rPr>
      </w:pPr>
    </w:p>
    <w:p w:rsidR="00631658" w:rsidRPr="00220F38" w:rsidRDefault="00631658" w:rsidP="00631658">
      <w:pPr>
        <w:pStyle w:val="a3"/>
        <w:jc w:val="right"/>
        <w:rPr>
          <w:rFonts w:ascii="Sylfaen" w:hAnsi="Sylfaen" w:cs="Sylfaen"/>
          <w:i w:val="0"/>
          <w:lang w:val="en-US"/>
        </w:rPr>
      </w:pPr>
    </w:p>
    <w:p w:rsidR="00631658" w:rsidRPr="00220F38" w:rsidRDefault="00631658" w:rsidP="00631658">
      <w:pPr>
        <w:pStyle w:val="a3"/>
        <w:jc w:val="right"/>
        <w:rPr>
          <w:rFonts w:ascii="Sylfaen" w:hAnsi="Sylfaen" w:cs="Sylfaen"/>
          <w:i w:val="0"/>
          <w:lang w:val="en-US"/>
        </w:rPr>
      </w:pPr>
    </w:p>
    <w:p w:rsidR="00631658" w:rsidRPr="00220F38" w:rsidRDefault="00631658" w:rsidP="00631658">
      <w:pPr>
        <w:pStyle w:val="a3"/>
        <w:jc w:val="right"/>
        <w:rPr>
          <w:rFonts w:ascii="Sylfaen" w:hAnsi="Sylfaen" w:cs="Sylfaen"/>
          <w:i w:val="0"/>
          <w:lang w:val="en-US"/>
        </w:rPr>
      </w:pPr>
    </w:p>
    <w:p w:rsidR="00631658" w:rsidRPr="00220F38" w:rsidRDefault="00631658" w:rsidP="00631658">
      <w:pPr>
        <w:pStyle w:val="a3"/>
        <w:jc w:val="right"/>
        <w:rPr>
          <w:rFonts w:ascii="Sylfaen" w:hAnsi="Sylfaen" w:cs="Sylfaen"/>
          <w:i w:val="0"/>
          <w:lang w:val="en-US"/>
        </w:rPr>
      </w:pPr>
    </w:p>
    <w:p w:rsidR="00631658" w:rsidRPr="00220F38" w:rsidRDefault="00631658" w:rsidP="00631658">
      <w:pPr>
        <w:rPr>
          <w:rFonts w:ascii="Sylfaen" w:hAnsi="Sylfaen"/>
        </w:rPr>
      </w:pPr>
    </w:p>
    <w:p w:rsidR="00631658" w:rsidRPr="00220F38" w:rsidRDefault="00631658" w:rsidP="00631658">
      <w:pPr>
        <w:jc w:val="center"/>
        <w:rPr>
          <w:rFonts w:ascii="Sylfaen" w:hAnsi="Sylfaen" w:cs="GHEA Grapalat"/>
          <w:sz w:val="22"/>
          <w:szCs w:val="22"/>
          <w:lang w:val="hy-AM"/>
        </w:rPr>
      </w:pPr>
    </w:p>
    <w:p w:rsidR="00091EBC" w:rsidRPr="00220F38" w:rsidRDefault="00631658" w:rsidP="00A0264A">
      <w:pPr>
        <w:pStyle w:val="31"/>
        <w:spacing w:line="240" w:lineRule="auto"/>
        <w:jc w:val="right"/>
        <w:rPr>
          <w:rFonts w:ascii="Sylfaen" w:hAnsi="Sylfaen"/>
          <w:szCs w:val="24"/>
          <w:lang w:val="hy-AM"/>
        </w:rPr>
      </w:pPr>
      <w:r w:rsidRPr="00220F38">
        <w:rPr>
          <w:rFonts w:ascii="Sylfaen" w:hAnsi="Sylfaen"/>
          <w:b/>
          <w:lang w:val="hy-AM"/>
        </w:rPr>
        <w:br w:type="page"/>
      </w:r>
    </w:p>
    <w:p w:rsidR="00631658" w:rsidRPr="00220F38" w:rsidRDefault="00631658" w:rsidP="00631658">
      <w:pPr>
        <w:jc w:val="right"/>
        <w:rPr>
          <w:rFonts w:ascii="Sylfaen" w:hAnsi="Sylfaen" w:cs="GHEA Grapalat"/>
          <w:i/>
          <w:sz w:val="18"/>
          <w:szCs w:val="18"/>
          <w:lang w:val="hy-AM"/>
        </w:rPr>
      </w:pPr>
    </w:p>
    <w:p w:rsidR="00631658" w:rsidRPr="00220F38" w:rsidRDefault="00631658" w:rsidP="00631658">
      <w:pPr>
        <w:pStyle w:val="31"/>
        <w:spacing w:line="240" w:lineRule="auto"/>
        <w:jc w:val="right"/>
        <w:rPr>
          <w:rFonts w:ascii="Sylfaen" w:hAnsi="Sylfaen" w:cs="Sylfaen"/>
          <w:b/>
          <w:lang w:val="hy-AM"/>
        </w:rPr>
      </w:pPr>
      <w:r w:rsidRPr="00220F38">
        <w:rPr>
          <w:rFonts w:ascii="Sylfaen" w:hAnsi="Sylfaen" w:cs="Sylfaen"/>
          <w:b/>
          <w:lang w:val="hy-AM"/>
        </w:rPr>
        <w:t>Հավելված 5.1</w:t>
      </w:r>
    </w:p>
    <w:p w:rsidR="00631658" w:rsidRPr="00220F38" w:rsidRDefault="00220F38" w:rsidP="00631658">
      <w:pPr>
        <w:pStyle w:val="31"/>
        <w:spacing w:line="240" w:lineRule="auto"/>
        <w:jc w:val="right"/>
        <w:rPr>
          <w:rFonts w:ascii="Sylfaen" w:hAnsi="Sylfaen" w:cs="Sylfaen"/>
          <w:b/>
          <w:lang w:val="hy-AM"/>
        </w:rPr>
      </w:pPr>
      <w:r>
        <w:rPr>
          <w:rFonts w:ascii="Sylfaen" w:hAnsi="Sylfaen" w:cs="Sylfaen"/>
          <w:b/>
          <w:lang w:val="hy-AM"/>
        </w:rPr>
        <w:t>ԿՄԳԿՏ-ԳՀԾՁԲ-25/9</w:t>
      </w:r>
      <w:r w:rsidR="00631658" w:rsidRPr="00220F38">
        <w:rPr>
          <w:rFonts w:ascii="Sylfaen" w:hAnsi="Sylfaen" w:cs="Sylfaen"/>
          <w:b/>
          <w:lang w:val="hy-AM"/>
        </w:rPr>
        <w:t xml:space="preserve">  ծածկագրով</w:t>
      </w:r>
    </w:p>
    <w:p w:rsidR="00631658" w:rsidRPr="00220F38" w:rsidRDefault="00123664" w:rsidP="00631658">
      <w:pPr>
        <w:pStyle w:val="31"/>
        <w:spacing w:line="240" w:lineRule="auto"/>
        <w:jc w:val="right"/>
        <w:rPr>
          <w:rFonts w:ascii="Sylfaen" w:hAnsi="Sylfaen" w:cs="Sylfaen"/>
          <w:b/>
          <w:lang w:val="hy-AM"/>
        </w:rPr>
      </w:pPr>
      <w:r w:rsidRPr="00220F38">
        <w:rPr>
          <w:rFonts w:ascii="Sylfaen" w:hAnsi="Sylfaen" w:cs="Sylfaen"/>
          <w:b/>
          <w:lang w:val="hy-AM"/>
        </w:rPr>
        <w:t>գնանշման հարցման</w:t>
      </w:r>
      <w:r w:rsidR="00631658" w:rsidRPr="00220F38">
        <w:rPr>
          <w:rFonts w:ascii="Sylfaen" w:hAnsi="Sylfaen" w:cs="Sylfaen"/>
          <w:b/>
          <w:lang w:val="hy-AM"/>
        </w:rPr>
        <w:t xml:space="preserve"> հրավերի</w:t>
      </w:r>
    </w:p>
    <w:p w:rsidR="00631658" w:rsidRPr="00220F38" w:rsidRDefault="00631658" w:rsidP="00631658">
      <w:pPr>
        <w:jc w:val="center"/>
        <w:rPr>
          <w:rFonts w:ascii="Sylfaen" w:hAnsi="Sylfaen" w:cs="GHEA Grapalat"/>
          <w:b/>
          <w:sz w:val="20"/>
          <w:szCs w:val="20"/>
          <w:lang w:val="hy-AM"/>
        </w:rPr>
      </w:pPr>
      <w:r w:rsidRPr="00220F38">
        <w:rPr>
          <w:rFonts w:ascii="Sylfaen" w:hAnsi="Sylfaen" w:cs="GHEA Grapalat"/>
          <w:b/>
          <w:sz w:val="20"/>
          <w:szCs w:val="20"/>
          <w:lang w:val="hy-AM"/>
        </w:rPr>
        <w:t xml:space="preserve">ՏՈւԺԱՆՔԻ ՄԱՍԻՆ ՀԱՄԱՁԱՅՆԱԳԻՐ </w:t>
      </w:r>
    </w:p>
    <w:p w:rsidR="001C7C1A" w:rsidRPr="00220F38" w:rsidRDefault="001C7C1A" w:rsidP="001C7C1A">
      <w:pPr>
        <w:jc w:val="center"/>
        <w:rPr>
          <w:rFonts w:ascii="Sylfaen" w:hAnsi="Sylfaen" w:cs="GHEA Grapalat"/>
          <w:b/>
          <w:sz w:val="20"/>
          <w:szCs w:val="20"/>
          <w:lang w:val="hy-AM"/>
        </w:rPr>
      </w:pPr>
      <w:r w:rsidRPr="00220F38">
        <w:rPr>
          <w:rFonts w:ascii="Sylfaen" w:hAnsi="Sylfaen" w:cs="GHEA Grapalat"/>
          <w:b/>
          <w:sz w:val="18"/>
          <w:szCs w:val="18"/>
          <w:lang w:val="hy-AM"/>
        </w:rPr>
        <w:t xml:space="preserve">         (պայմանագրի ապահովում)</w:t>
      </w:r>
    </w:p>
    <w:p w:rsidR="00631658" w:rsidRPr="00220F38" w:rsidRDefault="00631658" w:rsidP="00631658">
      <w:pPr>
        <w:rPr>
          <w:rFonts w:ascii="Sylfaen" w:hAnsi="Sylfaen" w:cs="GHEA Grapalat"/>
          <w:b/>
          <w:sz w:val="20"/>
          <w:szCs w:val="20"/>
          <w:lang w:val="hy-AM"/>
        </w:rPr>
      </w:pPr>
    </w:p>
    <w:p w:rsidR="00631658" w:rsidRPr="00220F38" w:rsidRDefault="00EE336E" w:rsidP="00631658">
      <w:pPr>
        <w:rPr>
          <w:rFonts w:ascii="Sylfaen" w:hAnsi="Sylfaen" w:cs="GHEA Grapalat"/>
          <w:sz w:val="20"/>
          <w:szCs w:val="20"/>
          <w:lang w:val="hy-AM"/>
        </w:rPr>
      </w:pPr>
      <w:r w:rsidRPr="00220F38">
        <w:rPr>
          <w:rFonts w:ascii="Sylfaen" w:hAnsi="Sylfaen" w:cs="GHEA Grapalat"/>
          <w:sz w:val="20"/>
          <w:szCs w:val="20"/>
          <w:lang w:val="hy-AM"/>
        </w:rPr>
        <w:t>հ. Գառնի</w:t>
      </w:r>
      <w:r w:rsidR="00631658" w:rsidRPr="00220F38">
        <w:rPr>
          <w:rFonts w:ascii="Sylfaen" w:hAnsi="Sylfaen" w:cs="GHEA Grapalat"/>
          <w:sz w:val="20"/>
          <w:szCs w:val="20"/>
          <w:lang w:val="hy-AM"/>
        </w:rPr>
        <w:tab/>
      </w:r>
      <w:r w:rsidR="00631658" w:rsidRPr="00220F38">
        <w:rPr>
          <w:rFonts w:ascii="Sylfaen" w:hAnsi="Sylfaen" w:cs="GHEA Grapalat"/>
          <w:sz w:val="20"/>
          <w:szCs w:val="20"/>
          <w:lang w:val="hy-AM"/>
        </w:rPr>
        <w:tab/>
      </w:r>
      <w:r w:rsidR="00631658" w:rsidRPr="00220F38">
        <w:rPr>
          <w:rFonts w:ascii="Sylfaen" w:hAnsi="Sylfaen" w:cs="GHEA Grapalat"/>
          <w:sz w:val="20"/>
          <w:szCs w:val="20"/>
          <w:lang w:val="hy-AM"/>
        </w:rPr>
        <w:tab/>
      </w:r>
      <w:r w:rsidR="00631658" w:rsidRPr="00220F38">
        <w:rPr>
          <w:rFonts w:ascii="Sylfaen" w:hAnsi="Sylfaen" w:cs="GHEA Grapalat"/>
          <w:sz w:val="20"/>
          <w:szCs w:val="20"/>
          <w:lang w:val="hy-AM"/>
        </w:rPr>
        <w:tab/>
      </w:r>
      <w:r w:rsidR="00631658" w:rsidRPr="00220F38">
        <w:rPr>
          <w:rFonts w:ascii="Sylfaen" w:hAnsi="Sylfaen" w:cs="GHEA Grapalat"/>
          <w:sz w:val="20"/>
          <w:szCs w:val="20"/>
          <w:lang w:val="hy-AM"/>
        </w:rPr>
        <w:tab/>
      </w:r>
      <w:r w:rsidR="00631658" w:rsidRPr="00220F38">
        <w:rPr>
          <w:rFonts w:ascii="Sylfaen" w:hAnsi="Sylfaen" w:cs="GHEA Grapalat"/>
          <w:sz w:val="20"/>
          <w:szCs w:val="20"/>
          <w:lang w:val="hy-AM"/>
        </w:rPr>
        <w:tab/>
      </w:r>
      <w:r w:rsidR="00631658" w:rsidRPr="00220F38">
        <w:rPr>
          <w:rFonts w:ascii="Sylfaen" w:hAnsi="Sylfaen"/>
          <w:sz w:val="20"/>
          <w:szCs w:val="20"/>
          <w:lang w:val="hy-AM"/>
        </w:rPr>
        <w:t>«»</w:t>
      </w:r>
      <w:r w:rsidR="00631658" w:rsidRPr="00220F38">
        <w:rPr>
          <w:rFonts w:ascii="Sylfaen" w:hAnsi="Sylfaen" w:cs="GHEA Grapalat"/>
          <w:sz w:val="20"/>
          <w:szCs w:val="20"/>
          <w:u w:val="single"/>
          <w:lang w:val="hy-AM"/>
        </w:rPr>
        <w:tab/>
      </w:r>
      <w:r w:rsidR="00631658" w:rsidRPr="00220F38">
        <w:rPr>
          <w:rFonts w:ascii="Sylfaen" w:hAnsi="Sylfaen" w:cs="GHEA Grapalat"/>
          <w:sz w:val="20"/>
          <w:szCs w:val="20"/>
          <w:u w:val="single"/>
          <w:lang w:val="hy-AM"/>
        </w:rPr>
        <w:tab/>
      </w:r>
      <w:r w:rsidR="00631658" w:rsidRPr="00220F38">
        <w:rPr>
          <w:rFonts w:ascii="Sylfaen" w:hAnsi="Sylfaen" w:cs="GHEA Grapalat"/>
          <w:sz w:val="20"/>
          <w:szCs w:val="20"/>
          <w:u w:val="single"/>
          <w:lang w:val="hy-AM"/>
        </w:rPr>
        <w:tab/>
      </w:r>
      <w:r w:rsidR="00631658" w:rsidRPr="00220F38">
        <w:rPr>
          <w:rFonts w:ascii="Sylfaen" w:hAnsi="Sylfaen" w:cs="GHEA Grapalat"/>
          <w:sz w:val="20"/>
          <w:szCs w:val="20"/>
          <w:lang w:val="hy-AM"/>
        </w:rPr>
        <w:t xml:space="preserve"> 20   թ.**</w:t>
      </w:r>
    </w:p>
    <w:p w:rsidR="00631658" w:rsidRPr="00220F38" w:rsidRDefault="00631658" w:rsidP="00631658">
      <w:pPr>
        <w:rPr>
          <w:rFonts w:ascii="Sylfaen" w:hAnsi="Sylfaen" w:cs="GHEA Grapalat"/>
          <w:sz w:val="20"/>
          <w:szCs w:val="20"/>
          <w:lang w:val="hy-AM"/>
        </w:rPr>
      </w:pPr>
    </w:p>
    <w:p w:rsidR="00631658" w:rsidRPr="00220F38" w:rsidRDefault="00631658" w:rsidP="00631658">
      <w:pPr>
        <w:jc w:val="both"/>
        <w:rPr>
          <w:rFonts w:ascii="Sylfaen" w:hAnsi="Sylfaen" w:cs="GHEA Grapalat"/>
          <w:sz w:val="20"/>
          <w:szCs w:val="20"/>
          <w:u w:val="single"/>
          <w:vertAlign w:val="subscript"/>
          <w:lang w:val="hy-AM"/>
        </w:rPr>
      </w:pPr>
      <w:r w:rsidRPr="00220F38">
        <w:rPr>
          <w:rFonts w:ascii="Sylfaen" w:hAnsi="Sylfaen" w:cs="GHEA Grapalat"/>
          <w:sz w:val="20"/>
          <w:szCs w:val="20"/>
          <w:u w:val="single"/>
          <w:vertAlign w:val="subscript"/>
          <w:lang w:val="hy-AM"/>
        </w:rPr>
        <w:tab/>
      </w:r>
      <w:r w:rsidRPr="00220F38">
        <w:rPr>
          <w:rFonts w:ascii="Sylfaen" w:hAnsi="Sylfaen" w:cs="GHEA Grapalat"/>
          <w:sz w:val="20"/>
          <w:szCs w:val="20"/>
          <w:u w:val="single"/>
          <w:vertAlign w:val="subscript"/>
          <w:lang w:val="hy-AM"/>
        </w:rPr>
        <w:tab/>
      </w:r>
      <w:r w:rsidRPr="00220F38">
        <w:rPr>
          <w:rFonts w:ascii="Sylfaen" w:hAnsi="Sylfaen" w:cs="GHEA Grapalat"/>
          <w:sz w:val="20"/>
          <w:szCs w:val="20"/>
          <w:u w:val="single"/>
          <w:vertAlign w:val="subscript"/>
          <w:lang w:val="hy-AM"/>
        </w:rPr>
        <w:tab/>
      </w:r>
      <w:r w:rsidRPr="00220F38">
        <w:rPr>
          <w:rFonts w:ascii="Sylfaen" w:hAnsi="Sylfaen" w:cs="GHEA Grapalat"/>
          <w:sz w:val="20"/>
          <w:szCs w:val="20"/>
          <w:vertAlign w:val="subscript"/>
          <w:lang w:val="hy-AM"/>
        </w:rPr>
        <w:t xml:space="preserve">, </w:t>
      </w:r>
      <w:r w:rsidRPr="00220F38">
        <w:rPr>
          <w:rFonts w:ascii="Sylfaen" w:hAnsi="Sylfaen" w:cs="GHEA Grapalat"/>
          <w:sz w:val="20"/>
          <w:szCs w:val="20"/>
          <w:lang w:val="hy-AM"/>
        </w:rPr>
        <w:t xml:space="preserve">ի դեմս Ընկերության տնօրեն </w:t>
      </w: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p>
    <w:p w:rsidR="00631658" w:rsidRPr="00220F38" w:rsidRDefault="00631658" w:rsidP="00631658">
      <w:pPr>
        <w:jc w:val="both"/>
        <w:rPr>
          <w:rFonts w:ascii="Sylfaen" w:hAnsi="Sylfaen" w:cs="GHEA Grapalat"/>
          <w:sz w:val="20"/>
          <w:szCs w:val="20"/>
          <w:lang w:val="hy-AM"/>
        </w:rPr>
      </w:pPr>
      <w:r w:rsidRPr="00220F38">
        <w:rPr>
          <w:rFonts w:ascii="Sylfaen" w:hAnsi="Sylfaen"/>
          <w:sz w:val="20"/>
          <w:szCs w:val="20"/>
          <w:vertAlign w:val="superscript"/>
          <w:lang w:val="hy-AM"/>
        </w:rPr>
        <w:t xml:space="preserve">       Ընկերության անվանումը</w:t>
      </w:r>
      <w:r w:rsidRPr="00220F38">
        <w:rPr>
          <w:rFonts w:ascii="Sylfaen" w:hAnsi="Sylfaen" w:cs="GHEA Grapalat"/>
          <w:sz w:val="20"/>
          <w:szCs w:val="20"/>
          <w:vertAlign w:val="subscript"/>
          <w:lang w:val="hy-AM"/>
        </w:rPr>
        <w:tab/>
      </w:r>
      <w:r w:rsidRPr="00220F38">
        <w:rPr>
          <w:rFonts w:ascii="Sylfaen" w:hAnsi="Sylfaen" w:cs="GHEA Grapalat"/>
          <w:sz w:val="20"/>
          <w:szCs w:val="20"/>
          <w:vertAlign w:val="subscript"/>
          <w:lang w:val="hy-AM"/>
        </w:rPr>
        <w:tab/>
      </w:r>
      <w:r w:rsidRPr="00220F38">
        <w:rPr>
          <w:rFonts w:ascii="Sylfaen" w:hAnsi="Sylfaen" w:cs="GHEA Grapalat"/>
          <w:sz w:val="20"/>
          <w:szCs w:val="20"/>
          <w:vertAlign w:val="subscript"/>
          <w:lang w:val="hy-AM"/>
        </w:rPr>
        <w:tab/>
      </w:r>
      <w:r w:rsidRPr="00220F38">
        <w:rPr>
          <w:rFonts w:ascii="Sylfaen" w:hAnsi="Sylfaen" w:cs="GHEA Grapalat"/>
          <w:sz w:val="20"/>
          <w:szCs w:val="20"/>
          <w:vertAlign w:val="subscript"/>
          <w:lang w:val="hy-AM"/>
        </w:rPr>
        <w:tab/>
      </w:r>
      <w:r w:rsidRPr="00220F38">
        <w:rPr>
          <w:rFonts w:ascii="Sylfaen" w:hAnsi="Sylfaen" w:cs="GHEA Grapalat"/>
          <w:sz w:val="20"/>
          <w:szCs w:val="20"/>
          <w:vertAlign w:val="subscript"/>
          <w:lang w:val="hy-AM"/>
        </w:rPr>
        <w:tab/>
      </w:r>
      <w:r w:rsidRPr="00220F38">
        <w:rPr>
          <w:rFonts w:ascii="Sylfaen" w:hAnsi="Sylfaen"/>
          <w:sz w:val="20"/>
          <w:szCs w:val="20"/>
          <w:vertAlign w:val="superscript"/>
          <w:lang w:val="hy-AM"/>
        </w:rPr>
        <w:t>Ընկերության տնօրենի անուն ազգանունը, անձնագրային տվյալները</w:t>
      </w:r>
      <w:r w:rsidRPr="00220F38">
        <w:rPr>
          <w:rFonts w:ascii="Sylfaen" w:hAnsi="Sylfaen" w:cs="GHEA Grapalat"/>
          <w:sz w:val="20"/>
          <w:szCs w:val="20"/>
          <w:vertAlign w:val="subscript"/>
          <w:lang w:val="hy-AM"/>
        </w:rPr>
        <w:t xml:space="preserve">, </w:t>
      </w:r>
      <w:r w:rsidRPr="00220F38">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220F38" w:rsidRDefault="00631658" w:rsidP="00631658">
      <w:pPr>
        <w:ind w:firstLine="708"/>
        <w:jc w:val="both"/>
        <w:rPr>
          <w:rFonts w:ascii="Sylfaen" w:hAnsi="Sylfaen" w:cs="GHEA Grapalat"/>
          <w:sz w:val="20"/>
          <w:szCs w:val="20"/>
          <w:lang w:val="hy-AM"/>
        </w:rPr>
      </w:pPr>
    </w:p>
    <w:p w:rsidR="00631658" w:rsidRPr="00220F38" w:rsidRDefault="00B75158" w:rsidP="007C2603">
      <w:pPr>
        <w:ind w:left="360"/>
        <w:jc w:val="center"/>
        <w:rPr>
          <w:rFonts w:ascii="Sylfaen" w:hAnsi="Sylfaen" w:cs="GHEA Grapalat"/>
          <w:b/>
          <w:bCs/>
          <w:sz w:val="20"/>
          <w:szCs w:val="20"/>
          <w:lang w:val="pt-BR"/>
        </w:rPr>
      </w:pPr>
      <w:r w:rsidRPr="00220F38">
        <w:rPr>
          <w:rFonts w:ascii="Sylfaen" w:hAnsi="Sylfaen" w:cs="GHEA Grapalat"/>
          <w:b/>
          <w:sz w:val="20"/>
          <w:szCs w:val="20"/>
          <w:lang w:val="hy-AM"/>
        </w:rPr>
        <w:t>1.</w:t>
      </w:r>
      <w:r w:rsidR="00631658" w:rsidRPr="00220F38">
        <w:rPr>
          <w:rFonts w:ascii="Sylfaen" w:hAnsi="Sylfaen" w:cs="GHEA Grapalat"/>
          <w:b/>
          <w:sz w:val="20"/>
          <w:szCs w:val="20"/>
          <w:lang w:val="hy-AM"/>
        </w:rPr>
        <w:t xml:space="preserve"> Համաձայնության առարկան</w:t>
      </w:r>
    </w:p>
    <w:p w:rsidR="00631658" w:rsidRPr="00220F38" w:rsidRDefault="00631658" w:rsidP="00631658">
      <w:pPr>
        <w:jc w:val="both"/>
        <w:rPr>
          <w:rFonts w:ascii="Sylfaen" w:hAnsi="Sylfaen" w:cs="GHEA Grapalat"/>
          <w:b/>
          <w:bCs/>
          <w:sz w:val="20"/>
          <w:szCs w:val="20"/>
          <w:lang w:val="pt-BR"/>
        </w:rPr>
      </w:pPr>
      <w:r w:rsidRPr="00220F38">
        <w:rPr>
          <w:rFonts w:ascii="Sylfaen" w:hAnsi="Sylfaen" w:cs="GHEA Grapalat"/>
          <w:sz w:val="20"/>
          <w:szCs w:val="20"/>
          <w:lang w:val="pt-BR"/>
        </w:rPr>
        <w:tab/>
      </w:r>
      <w:r w:rsidRPr="00220F38">
        <w:rPr>
          <w:rFonts w:ascii="Sylfaen" w:hAnsi="Sylfaen" w:cs="GHEA Grapalat"/>
          <w:sz w:val="20"/>
          <w:szCs w:val="20"/>
          <w:lang w:val="pt-BR"/>
        </w:rPr>
        <w:tab/>
      </w:r>
    </w:p>
    <w:p w:rsidR="00E0274A" w:rsidRPr="00220F38" w:rsidRDefault="00E0274A" w:rsidP="00E0274A">
      <w:pPr>
        <w:ind w:firstLine="450"/>
        <w:jc w:val="both"/>
        <w:rPr>
          <w:rFonts w:ascii="Sylfaen" w:hAnsi="Sylfaen" w:cs="GHEA Grapalat"/>
          <w:sz w:val="20"/>
          <w:szCs w:val="20"/>
          <w:lang w:val="pt-BR"/>
        </w:rPr>
      </w:pPr>
      <w:r w:rsidRPr="00220F38">
        <w:rPr>
          <w:rFonts w:ascii="Sylfaen" w:hAnsi="Sylfaen" w:cs="GHEA Grapalat"/>
          <w:sz w:val="20"/>
          <w:szCs w:val="20"/>
          <w:lang w:val="pt-BR"/>
        </w:rPr>
        <w:t xml:space="preserve">1.1 Ընկերությունը մասնակցում է ՀՀ </w:t>
      </w:r>
      <w:r w:rsidR="0013142D" w:rsidRPr="00220F38">
        <w:rPr>
          <w:rFonts w:ascii="Sylfaen" w:hAnsi="Sylfaen" w:cs="GHEA Grapalat"/>
          <w:sz w:val="20"/>
          <w:szCs w:val="20"/>
          <w:lang w:val="pt-BR"/>
        </w:rPr>
        <w:t>Կոտայք</w:t>
      </w:r>
      <w:r w:rsidRPr="00220F38">
        <w:rPr>
          <w:rFonts w:ascii="Sylfaen" w:hAnsi="Sylfaen" w:cs="GHEA Grapalat"/>
          <w:sz w:val="20"/>
          <w:szCs w:val="20"/>
          <w:lang w:val="pt-BR"/>
        </w:rPr>
        <w:t>ի մարզի</w:t>
      </w:r>
      <w:r w:rsidR="00B324F3" w:rsidRPr="00220F38">
        <w:rPr>
          <w:rFonts w:ascii="Sylfaen" w:hAnsi="Sylfaen" w:cs="GHEA Grapalat"/>
          <w:sz w:val="20"/>
          <w:szCs w:val="20"/>
          <w:lang w:val="pt-BR"/>
        </w:rPr>
        <w:t xml:space="preserve"> «</w:t>
      </w:r>
      <w:r w:rsidR="00FC5FEE" w:rsidRPr="00220F38">
        <w:rPr>
          <w:rFonts w:ascii="Sylfaen" w:hAnsi="Sylfaen" w:cs="GHEA Grapalat"/>
          <w:sz w:val="20"/>
          <w:szCs w:val="20"/>
          <w:lang w:val="pt-BR"/>
        </w:rPr>
        <w:t>Գառնիի կոմունալ տնտեսություն» ՀՈԱԿ</w:t>
      </w:r>
      <w:r w:rsidRPr="00220F38">
        <w:rPr>
          <w:rFonts w:ascii="Sylfaen" w:hAnsi="Sylfaen" w:cs="GHEA Grapalat"/>
          <w:sz w:val="20"/>
          <w:szCs w:val="20"/>
          <w:lang w:val="pt-BR"/>
        </w:rPr>
        <w:t xml:space="preserve">-ը  (այսուհետ` Պատվիրատու) կողմից կազմակերպված` </w:t>
      </w:r>
      <w:r w:rsidR="00220F38">
        <w:rPr>
          <w:rFonts w:ascii="Sylfaen" w:hAnsi="Sylfaen" w:cs="GHEA Grapalat"/>
          <w:sz w:val="20"/>
          <w:szCs w:val="20"/>
          <w:lang w:val="pt-BR"/>
        </w:rPr>
        <w:t>ԿՄԳԿՏ-ԳՀԾՁԲ-25/9</w:t>
      </w:r>
      <w:r w:rsidRPr="00220F38">
        <w:rPr>
          <w:rFonts w:ascii="Sylfaen" w:hAnsi="Sylfaen" w:cs="GHEA Grapalat"/>
          <w:sz w:val="20"/>
          <w:szCs w:val="20"/>
          <w:lang w:val="pt-BR"/>
        </w:rPr>
        <w:t xml:space="preserve"> ծածկագրով գնման ընթացակարգին:</w:t>
      </w:r>
    </w:p>
    <w:p w:rsidR="00631658" w:rsidRPr="00220F38" w:rsidRDefault="00631658" w:rsidP="00631658">
      <w:pPr>
        <w:ind w:firstLine="426"/>
        <w:jc w:val="both"/>
        <w:rPr>
          <w:rFonts w:ascii="Sylfaen" w:hAnsi="Sylfaen" w:cs="GHEA Grapalat"/>
          <w:color w:val="5B9BD5"/>
          <w:sz w:val="20"/>
          <w:szCs w:val="20"/>
          <w:lang w:val="hy-AM"/>
        </w:rPr>
      </w:pPr>
      <w:r w:rsidRPr="00220F38">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220F38" w:rsidRDefault="007A5E2D" w:rsidP="007A5E2D">
      <w:pPr>
        <w:ind w:firstLine="426"/>
        <w:jc w:val="both"/>
        <w:rPr>
          <w:rFonts w:ascii="Sylfaen" w:hAnsi="Sylfaen" w:cs="GHEA Grapalat"/>
          <w:color w:val="000000"/>
          <w:sz w:val="20"/>
          <w:szCs w:val="20"/>
          <w:lang w:val="pt-BR"/>
        </w:rPr>
      </w:pPr>
      <w:r w:rsidRPr="00220F38">
        <w:rPr>
          <w:rFonts w:ascii="Sylfaen" w:hAnsi="Sylfaen" w:cs="GHEA Grapalat"/>
          <w:color w:val="000000"/>
          <w:sz w:val="20"/>
          <w:szCs w:val="20"/>
          <w:lang w:val="pt-BR"/>
        </w:rPr>
        <w:t xml:space="preserve">1.3 </w:t>
      </w:r>
      <w:r w:rsidR="00631658" w:rsidRPr="00220F38">
        <w:rPr>
          <w:rFonts w:ascii="Sylfaen" w:hAnsi="Sylfaen" w:cs="GHEA Grapalat"/>
          <w:color w:val="000000"/>
          <w:sz w:val="20"/>
          <w:szCs w:val="20"/>
          <w:lang w:val="pt-BR"/>
        </w:rPr>
        <w:t>Ընկերությունը</w:t>
      </w:r>
      <w:r w:rsidR="00631658" w:rsidRPr="00220F38">
        <w:rPr>
          <w:rFonts w:ascii="Sylfaen" w:hAnsi="Sylfaen" w:cs="GHEA Grapalat"/>
          <w:color w:val="000000"/>
          <w:sz w:val="20"/>
          <w:szCs w:val="20"/>
          <w:lang w:val="hy-AM"/>
        </w:rPr>
        <w:t xml:space="preserve"> սույն </w:t>
      </w:r>
      <w:r w:rsidR="00631658" w:rsidRPr="00220F38">
        <w:rPr>
          <w:rFonts w:ascii="Sylfaen" w:hAnsi="Sylfaen" w:cs="GHEA Grapalat"/>
          <w:color w:val="000000"/>
          <w:sz w:val="20"/>
          <w:szCs w:val="20"/>
          <w:lang w:val="pt-BR"/>
        </w:rPr>
        <w:t>տուժանքի համաձայնագ</w:t>
      </w:r>
      <w:r w:rsidR="00631658" w:rsidRPr="00220F38">
        <w:rPr>
          <w:rFonts w:ascii="Sylfaen" w:hAnsi="Sylfaen" w:cs="GHEA Grapalat"/>
          <w:color w:val="000000"/>
          <w:sz w:val="20"/>
          <w:szCs w:val="20"/>
          <w:lang w:val="hy-AM"/>
        </w:rPr>
        <w:t>ր</w:t>
      </w:r>
      <w:r w:rsidR="00631658" w:rsidRPr="00220F38">
        <w:rPr>
          <w:rFonts w:ascii="Sylfaen" w:hAnsi="Sylfaen" w:cs="GHEA Grapalat"/>
          <w:color w:val="000000"/>
          <w:sz w:val="20"/>
          <w:szCs w:val="20"/>
          <w:lang w:val="pt-BR"/>
        </w:rPr>
        <w:t>ի</w:t>
      </w:r>
      <w:r w:rsidR="00631658" w:rsidRPr="00220F38">
        <w:rPr>
          <w:rFonts w:ascii="Sylfaen" w:hAnsi="Sylfaen" w:cs="GHEA Grapalat"/>
          <w:color w:val="000000"/>
          <w:sz w:val="20"/>
          <w:szCs w:val="20"/>
          <w:lang w:val="hy-AM"/>
        </w:rPr>
        <w:t xml:space="preserve">ն կից ներկայացվող վճարման պահանջագրի </w:t>
      </w:r>
      <w:r w:rsidRPr="00220F38">
        <w:rPr>
          <w:rFonts w:ascii="Sylfaen" w:hAnsi="Sylfaen" w:cs="GHEA Grapalat"/>
          <w:color w:val="000000"/>
          <w:sz w:val="20"/>
          <w:szCs w:val="20"/>
          <w:lang w:val="hy-AM"/>
        </w:rPr>
        <w:t>(</w:t>
      </w:r>
      <w:r w:rsidR="00631658" w:rsidRPr="00220F38">
        <w:rPr>
          <w:rFonts w:ascii="Sylfaen" w:hAnsi="Sylfaen" w:cs="GHEA Grapalat"/>
          <w:color w:val="000000"/>
          <w:sz w:val="20"/>
          <w:szCs w:val="20"/>
          <w:lang w:val="hy-AM"/>
        </w:rPr>
        <w:t>այսուհետ` Պահանջագիր</w:t>
      </w:r>
      <w:r w:rsidRPr="00220F38">
        <w:rPr>
          <w:rFonts w:ascii="Sylfaen" w:hAnsi="Sylfaen" w:cs="GHEA Grapalat"/>
          <w:color w:val="000000"/>
          <w:sz w:val="20"/>
          <w:szCs w:val="20"/>
          <w:lang w:val="hy-AM"/>
        </w:rPr>
        <w:t>)</w:t>
      </w:r>
      <w:r w:rsidR="00631658" w:rsidRPr="00220F38">
        <w:rPr>
          <w:rFonts w:ascii="Sylfaen" w:hAnsi="Sylfaen" w:cs="GHEA Grapalat"/>
          <w:color w:val="000000"/>
          <w:sz w:val="20"/>
          <w:szCs w:val="20"/>
          <w:lang w:val="hy-AM"/>
        </w:rPr>
        <w:t xml:space="preserve"> ստորագրմամբ անհետկանչելիորեն  համաձայնվում է, որ </w:t>
      </w:r>
    </w:p>
    <w:p w:rsidR="00631658" w:rsidRPr="00220F38" w:rsidRDefault="00631658" w:rsidP="00631658">
      <w:pPr>
        <w:ind w:firstLine="426"/>
        <w:jc w:val="both"/>
        <w:rPr>
          <w:rFonts w:ascii="Sylfaen" w:hAnsi="Sylfaen" w:cs="GHEA Grapalat"/>
          <w:color w:val="000000"/>
          <w:sz w:val="20"/>
          <w:szCs w:val="20"/>
          <w:lang w:val="hy-AM"/>
        </w:rPr>
      </w:pPr>
      <w:r w:rsidRPr="00220F38">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220F38" w:rsidRDefault="00631658" w:rsidP="00631658">
      <w:pPr>
        <w:ind w:firstLine="426"/>
        <w:jc w:val="both"/>
        <w:rPr>
          <w:rFonts w:ascii="Sylfaen" w:hAnsi="Sylfaen" w:cs="GHEA Grapalat"/>
          <w:color w:val="000000"/>
          <w:sz w:val="20"/>
          <w:szCs w:val="20"/>
          <w:lang w:val="hy-AM"/>
        </w:rPr>
      </w:pPr>
      <w:r w:rsidRPr="00220F38">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220F38">
        <w:rPr>
          <w:rFonts w:ascii="Sylfaen" w:hAnsi="Sylfaen" w:cs="GHEA Grapalat"/>
          <w:color w:val="000000"/>
          <w:sz w:val="20"/>
          <w:szCs w:val="20"/>
          <w:lang w:val="pt-BR"/>
        </w:rPr>
        <w:t>Ընկերության</w:t>
      </w:r>
      <w:r w:rsidRPr="00220F38">
        <w:rPr>
          <w:rFonts w:ascii="Sylfaen" w:hAnsi="Sylfaen" w:cs="GHEA Grapalat"/>
          <w:color w:val="000000"/>
          <w:sz w:val="20"/>
          <w:szCs w:val="20"/>
          <w:lang w:val="hy-AM"/>
        </w:rPr>
        <w:t xml:space="preserve"> հաշվից  գանձելու համար՝ առանց լրացուցիչ ակցեպտավորման: </w:t>
      </w:r>
    </w:p>
    <w:p w:rsidR="00631658" w:rsidRPr="00220F38" w:rsidRDefault="00631658" w:rsidP="00631658">
      <w:pPr>
        <w:ind w:firstLine="426"/>
        <w:jc w:val="both"/>
        <w:rPr>
          <w:rFonts w:ascii="Sylfaen" w:hAnsi="Sylfaen" w:cs="GHEA Grapalat"/>
          <w:color w:val="000000"/>
          <w:sz w:val="20"/>
          <w:szCs w:val="20"/>
          <w:lang w:val="hy-AM"/>
        </w:rPr>
      </w:pPr>
      <w:r w:rsidRPr="00220F38">
        <w:rPr>
          <w:rFonts w:ascii="Sylfaen" w:hAnsi="Sylfaen" w:cs="GHEA Grapalat"/>
          <w:color w:val="000000"/>
          <w:sz w:val="20"/>
          <w:szCs w:val="20"/>
          <w:lang w:val="hy-AM"/>
        </w:rPr>
        <w:t xml:space="preserve">գ)  </w:t>
      </w:r>
      <w:r w:rsidRPr="00220F38">
        <w:rPr>
          <w:rFonts w:ascii="Sylfaen" w:hAnsi="Sylfaen" w:cs="GHEA Grapalat"/>
          <w:color w:val="000000"/>
          <w:sz w:val="20"/>
          <w:szCs w:val="20"/>
          <w:lang w:val="pt-BR"/>
        </w:rPr>
        <w:t>Ընկերությունը</w:t>
      </w:r>
      <w:r w:rsidRPr="00220F38">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220F38" w:rsidRDefault="00631658" w:rsidP="00631658">
      <w:pPr>
        <w:ind w:left="426"/>
        <w:jc w:val="both"/>
        <w:rPr>
          <w:rFonts w:ascii="Sylfaen" w:hAnsi="Sylfaen" w:cs="GHEA Grapalat"/>
          <w:color w:val="000000"/>
          <w:sz w:val="20"/>
          <w:szCs w:val="20"/>
          <w:lang w:val="hy-AM"/>
        </w:rPr>
      </w:pPr>
      <w:r w:rsidRPr="00220F38">
        <w:rPr>
          <w:rFonts w:ascii="Sylfaen" w:hAnsi="Sylfaen" w:cs="GHEA Grapalat"/>
          <w:color w:val="000000"/>
          <w:sz w:val="20"/>
          <w:szCs w:val="20"/>
          <w:lang w:val="hy-AM"/>
        </w:rPr>
        <w:t xml:space="preserve">դ) </w:t>
      </w:r>
      <w:r w:rsidRPr="00220F38">
        <w:rPr>
          <w:rFonts w:ascii="Sylfaen" w:hAnsi="Sylfaen" w:cs="GHEA Grapalat"/>
          <w:color w:val="000000"/>
          <w:sz w:val="20"/>
          <w:szCs w:val="20"/>
          <w:lang w:val="pt-BR"/>
        </w:rPr>
        <w:t>Ընկերությունը</w:t>
      </w:r>
      <w:r w:rsidRPr="00220F38">
        <w:rPr>
          <w:rFonts w:ascii="Sylfaen" w:hAnsi="Sylfaen" w:cs="GHEA Grapalat"/>
          <w:color w:val="000000"/>
          <w:sz w:val="20"/>
          <w:szCs w:val="20"/>
          <w:lang w:val="hy-AM"/>
        </w:rPr>
        <w:t xml:space="preserve"> հավաստում է, որ Պահանջագիրը ակցեպտավորել է տուժանքի ամբողջ գումարով:</w:t>
      </w:r>
    </w:p>
    <w:p w:rsidR="00631658" w:rsidRPr="00220F38" w:rsidRDefault="00631658" w:rsidP="00631658">
      <w:pPr>
        <w:ind w:firstLine="426"/>
        <w:jc w:val="both"/>
        <w:rPr>
          <w:rFonts w:ascii="Sylfaen" w:hAnsi="Sylfaen" w:cs="GHEA Grapalat"/>
          <w:sz w:val="20"/>
          <w:szCs w:val="20"/>
          <w:lang w:val="hy-AM"/>
        </w:rPr>
      </w:pPr>
      <w:r w:rsidRPr="00220F38">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220F38" w:rsidRDefault="0058356F" w:rsidP="00B864E3">
      <w:pPr>
        <w:ind w:firstLine="426"/>
        <w:jc w:val="both"/>
        <w:rPr>
          <w:rFonts w:ascii="Sylfaen" w:hAnsi="Sylfaen" w:cs="GHEA Grapalat"/>
          <w:sz w:val="20"/>
          <w:szCs w:val="20"/>
          <w:lang w:val="pt-BR"/>
        </w:rPr>
      </w:pPr>
      <w:r w:rsidRPr="00220F38">
        <w:rPr>
          <w:rFonts w:ascii="Sylfaen" w:hAnsi="Sylfaen" w:cs="GHEA Grapalat"/>
          <w:sz w:val="20"/>
          <w:szCs w:val="20"/>
          <w:lang w:val="hy-AM"/>
        </w:rPr>
        <w:t>1.4</w:t>
      </w:r>
      <w:r w:rsidR="00631658" w:rsidRPr="00220F38">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220F38">
        <w:rPr>
          <w:rFonts w:ascii="Sylfaen" w:hAnsi="Sylfaen" w:cs="GHEA Grapalat"/>
          <w:sz w:val="20"/>
          <w:szCs w:val="20"/>
          <w:lang w:val="hy-AM"/>
        </w:rPr>
        <w:t xml:space="preserve">Պահանջագիրը բնօրինակներով </w:t>
      </w:r>
      <w:r w:rsidR="00631658" w:rsidRPr="00220F38">
        <w:rPr>
          <w:rFonts w:ascii="Sylfaen" w:hAnsi="Sylfaen" w:cs="GHEA Grapalat"/>
          <w:sz w:val="20"/>
          <w:szCs w:val="20"/>
          <w:lang w:val="pt-BR"/>
        </w:rPr>
        <w:t xml:space="preserve">ներկայացնում է </w:t>
      </w:r>
      <w:r w:rsidR="00631658" w:rsidRPr="00220F38">
        <w:rPr>
          <w:rFonts w:ascii="Sylfaen" w:hAnsi="Sylfaen" w:cs="GHEA Grapalat"/>
          <w:sz w:val="20"/>
          <w:szCs w:val="20"/>
          <w:lang w:val="hy-AM"/>
        </w:rPr>
        <w:t>Վճարող Բանկին</w:t>
      </w:r>
      <w:r w:rsidR="00631658" w:rsidRPr="00220F38">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631658" w:rsidRPr="00220F38">
        <w:rPr>
          <w:rFonts w:ascii="Sylfaen" w:hAnsi="Sylfaen" w:cs="GHEA Grapalat"/>
          <w:sz w:val="20"/>
          <w:szCs w:val="20"/>
          <w:lang w:val="hy-AM"/>
        </w:rPr>
        <w:t>ՊահանջագիրըէլեկտրոնայինթվայինստորագրությամբհաստատվածլինելուդեպքումդրանքՎճարողԲանկինեններկայացվումէլեկտրոնայինկրիչներով</w:t>
      </w:r>
      <w:r w:rsidR="00631658" w:rsidRPr="00220F38">
        <w:rPr>
          <w:rFonts w:ascii="Sylfaen" w:hAnsi="Sylfaen" w:cs="GHEA Grapalat"/>
          <w:sz w:val="20"/>
          <w:szCs w:val="20"/>
          <w:lang w:val="pt-BR"/>
        </w:rPr>
        <w:t xml:space="preserve">, </w:t>
      </w:r>
      <w:r w:rsidR="00631658" w:rsidRPr="00220F38">
        <w:rPr>
          <w:rFonts w:ascii="Sylfaen" w:hAnsi="Sylfaen" w:cs="GHEA Grapalat"/>
          <w:sz w:val="20"/>
          <w:szCs w:val="20"/>
          <w:lang w:val="hy-AM"/>
        </w:rPr>
        <w:t>ինչպեսնաևդրանցիցարտատպվածթղթայինտարբերակներով</w:t>
      </w:r>
      <w:r w:rsidR="00631658" w:rsidRPr="00220F38">
        <w:rPr>
          <w:rFonts w:ascii="Sylfaen" w:hAnsi="Sylfaen" w:cs="GHEA Grapalat"/>
          <w:sz w:val="20"/>
          <w:szCs w:val="20"/>
          <w:lang w:val="pt-BR"/>
        </w:rPr>
        <w:t>:</w:t>
      </w:r>
    </w:p>
    <w:p w:rsidR="00631658" w:rsidRPr="00220F38" w:rsidRDefault="0058356F" w:rsidP="00B864E3">
      <w:pPr>
        <w:ind w:left="426"/>
        <w:jc w:val="both"/>
        <w:rPr>
          <w:rFonts w:ascii="Sylfaen" w:hAnsi="Sylfaen" w:cs="GHEA Grapalat"/>
          <w:color w:val="000000"/>
          <w:sz w:val="20"/>
          <w:szCs w:val="20"/>
          <w:lang w:val="hy-AM"/>
        </w:rPr>
      </w:pPr>
      <w:r w:rsidRPr="00220F38">
        <w:rPr>
          <w:rFonts w:ascii="Sylfaen" w:hAnsi="Sylfaen" w:cs="GHEA Grapalat"/>
          <w:color w:val="000000"/>
          <w:sz w:val="20"/>
          <w:szCs w:val="20"/>
          <w:lang w:val="hy-AM"/>
        </w:rPr>
        <w:t>1.5</w:t>
      </w:r>
      <w:r w:rsidR="00631658" w:rsidRPr="00220F38">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rsidR="00631658" w:rsidRPr="00220F38" w:rsidRDefault="00631658" w:rsidP="00631658">
      <w:pPr>
        <w:numPr>
          <w:ilvl w:val="1"/>
          <w:numId w:val="25"/>
        </w:numPr>
        <w:ind w:left="0" w:firstLine="426"/>
        <w:jc w:val="both"/>
        <w:rPr>
          <w:rFonts w:ascii="Sylfaen" w:hAnsi="Sylfaen" w:cs="GHEA Grapalat"/>
          <w:sz w:val="20"/>
          <w:szCs w:val="20"/>
          <w:lang w:val="pt-BR"/>
        </w:rPr>
      </w:pPr>
      <w:r w:rsidRPr="00220F38">
        <w:rPr>
          <w:rFonts w:ascii="Sylfaen" w:hAnsi="Sylfaen" w:cs="GHEA Grapalat"/>
          <w:sz w:val="20"/>
          <w:szCs w:val="20"/>
          <w:lang w:val="hy-AM"/>
        </w:rPr>
        <w:t>Վճարող Բանկի կողմից Պ</w:t>
      </w:r>
      <w:r w:rsidRPr="00220F38">
        <w:rPr>
          <w:rFonts w:ascii="Sylfaen" w:hAnsi="Sylfaen" w:cs="GHEA Grapalat"/>
          <w:sz w:val="20"/>
          <w:szCs w:val="20"/>
          <w:lang w:val="pt-BR"/>
        </w:rPr>
        <w:t xml:space="preserve">ահանջագրում նշված գումարի վճարման հետևանքով </w:t>
      </w:r>
      <w:r w:rsidRPr="00220F38">
        <w:rPr>
          <w:rFonts w:ascii="Sylfaen" w:hAnsi="Sylfaen" w:cs="GHEA Grapalat"/>
          <w:sz w:val="20"/>
          <w:szCs w:val="20"/>
          <w:lang w:val="hy-AM"/>
        </w:rPr>
        <w:t xml:space="preserve">Ընկերության </w:t>
      </w:r>
      <w:r w:rsidRPr="00220F38">
        <w:rPr>
          <w:rFonts w:ascii="Sylfaen" w:hAnsi="Sylfaen" w:cs="GHEA Grapalat"/>
          <w:sz w:val="20"/>
          <w:szCs w:val="20"/>
          <w:lang w:val="pt-BR"/>
        </w:rPr>
        <w:t xml:space="preserve">առաջացած ռիսկերի (Ընկերության կրած վնասների) </w:t>
      </w:r>
      <w:r w:rsidRPr="00220F38">
        <w:rPr>
          <w:rFonts w:ascii="Sylfaen" w:hAnsi="Sylfaen" w:cs="GHEA Grapalat"/>
          <w:sz w:val="20"/>
          <w:szCs w:val="20"/>
          <w:lang w:val="hy-AM"/>
        </w:rPr>
        <w:t xml:space="preserve">և բացասական հետևանքների </w:t>
      </w:r>
      <w:r w:rsidRPr="00220F38">
        <w:rPr>
          <w:rFonts w:ascii="Sylfaen" w:hAnsi="Sylfaen" w:cs="GHEA Grapalat"/>
          <w:sz w:val="20"/>
          <w:szCs w:val="20"/>
          <w:lang w:val="pt-BR"/>
        </w:rPr>
        <w:t>համար Բանկը</w:t>
      </w:r>
      <w:r w:rsidRPr="00220F38">
        <w:rPr>
          <w:rFonts w:ascii="Sylfaen" w:hAnsi="Sylfaen" w:cs="GHEA Grapalat"/>
          <w:sz w:val="20"/>
          <w:szCs w:val="20"/>
          <w:lang w:val="hy-AM"/>
        </w:rPr>
        <w:t xml:space="preserve"> որևէ</w:t>
      </w:r>
      <w:r w:rsidRPr="00220F38">
        <w:rPr>
          <w:rFonts w:ascii="Sylfaen" w:hAnsi="Sylfaen" w:cs="GHEA Grapalat"/>
          <w:sz w:val="20"/>
          <w:szCs w:val="20"/>
          <w:lang w:val="pt-BR"/>
        </w:rPr>
        <w:t xml:space="preserve"> պատասխանատվություն չի կրում</w:t>
      </w:r>
      <w:r w:rsidRPr="00220F38">
        <w:rPr>
          <w:rFonts w:ascii="Sylfaen" w:hAnsi="Sylfaen" w:cs="GHEA Grapalat"/>
          <w:sz w:val="20"/>
          <w:szCs w:val="20"/>
          <w:lang w:val="hy-AM"/>
        </w:rPr>
        <w:t>:Բանկը պարտավոր չէ ստուգելու Ընկերության կողմից պայմանագրի պայմանները խախտելու փաստերը:</w:t>
      </w:r>
    </w:p>
    <w:p w:rsidR="00631658" w:rsidRPr="00220F38" w:rsidRDefault="00631658" w:rsidP="00631658">
      <w:pPr>
        <w:numPr>
          <w:ilvl w:val="1"/>
          <w:numId w:val="25"/>
        </w:numPr>
        <w:ind w:left="0" w:firstLine="426"/>
        <w:jc w:val="both"/>
        <w:rPr>
          <w:rFonts w:ascii="Sylfaen" w:hAnsi="Sylfaen" w:cs="GHEA Grapalat"/>
          <w:sz w:val="20"/>
          <w:szCs w:val="20"/>
          <w:lang w:val="pt-BR"/>
        </w:rPr>
      </w:pPr>
      <w:r w:rsidRPr="00220F38">
        <w:rPr>
          <w:rFonts w:ascii="Sylfaen" w:hAnsi="Sylfaen" w:cs="GHEA Grapalat"/>
          <w:sz w:val="20"/>
          <w:szCs w:val="20"/>
          <w:lang w:val="hy-AM"/>
        </w:rPr>
        <w:t>Այն դեպքում</w:t>
      </w:r>
      <w:r w:rsidRPr="00220F38">
        <w:rPr>
          <w:rFonts w:ascii="Sylfaen" w:hAnsi="Sylfaen" w:cs="GHEA Grapalat"/>
          <w:sz w:val="20"/>
          <w:szCs w:val="20"/>
          <w:lang w:val="pt-BR"/>
        </w:rPr>
        <w:t>,</w:t>
      </w:r>
      <w:r w:rsidRPr="00220F38">
        <w:rPr>
          <w:rFonts w:ascii="Sylfaen" w:hAnsi="Sylfaen" w:cs="GHEA Grapalat"/>
          <w:sz w:val="20"/>
          <w:szCs w:val="20"/>
          <w:lang w:val="hy-AM"/>
        </w:rPr>
        <w:t xml:space="preserve"> երբ Ընկերության հաշվի միջոցները չեն բավարարում</w:t>
      </w:r>
      <w:r w:rsidRPr="00220F38">
        <w:rPr>
          <w:rFonts w:ascii="Sylfaen" w:hAnsi="Sylfaen" w:cs="GHEA Grapalat"/>
          <w:sz w:val="20"/>
          <w:szCs w:val="20"/>
        </w:rPr>
        <w:t>՝Վճարողբանկըվճարմանպահանջագիրըստանալուցհետո՝</w:t>
      </w:r>
      <w:r w:rsidRPr="00220F38">
        <w:rPr>
          <w:rFonts w:ascii="Sylfaen" w:hAnsi="Sylfaen" w:cs="GHEA Grapalat"/>
          <w:sz w:val="20"/>
          <w:szCs w:val="20"/>
          <w:lang w:val="pt-BR"/>
        </w:rPr>
        <w:t xml:space="preserve"> 2 (</w:t>
      </w:r>
      <w:r w:rsidRPr="00220F38">
        <w:rPr>
          <w:rFonts w:ascii="Sylfaen" w:hAnsi="Sylfaen" w:cs="GHEA Grapalat"/>
          <w:sz w:val="20"/>
          <w:szCs w:val="20"/>
        </w:rPr>
        <w:t>երկու</w:t>
      </w:r>
      <w:r w:rsidRPr="00220F38">
        <w:rPr>
          <w:rFonts w:ascii="Sylfaen" w:hAnsi="Sylfaen" w:cs="GHEA Grapalat"/>
          <w:sz w:val="20"/>
          <w:szCs w:val="20"/>
          <w:lang w:val="pt-BR"/>
        </w:rPr>
        <w:t xml:space="preserve">) </w:t>
      </w:r>
      <w:r w:rsidRPr="00220F38">
        <w:rPr>
          <w:rFonts w:ascii="Sylfaen" w:hAnsi="Sylfaen" w:cs="GHEA Grapalat"/>
          <w:sz w:val="20"/>
          <w:szCs w:val="20"/>
        </w:rPr>
        <w:t>աշխատանքայինօրվաընթացքումպետքէտեղեկացնիՊատվիրատուին՝գրավորձևով</w:t>
      </w:r>
      <w:r w:rsidRPr="00220F38">
        <w:rPr>
          <w:rFonts w:ascii="Sylfaen" w:hAnsi="Sylfaen" w:cs="GHEA Grapalat"/>
          <w:sz w:val="20"/>
          <w:szCs w:val="20"/>
          <w:lang w:val="pt-BR"/>
        </w:rPr>
        <w:t>:</w:t>
      </w:r>
    </w:p>
    <w:p w:rsidR="00631658" w:rsidRPr="00220F38" w:rsidRDefault="00631658" w:rsidP="00631658">
      <w:pPr>
        <w:numPr>
          <w:ilvl w:val="1"/>
          <w:numId w:val="25"/>
        </w:numPr>
        <w:ind w:left="0" w:firstLine="426"/>
        <w:jc w:val="both"/>
        <w:rPr>
          <w:rFonts w:ascii="Sylfaen" w:hAnsi="Sylfaen" w:cs="GHEA Grapalat"/>
          <w:sz w:val="20"/>
          <w:szCs w:val="20"/>
          <w:lang w:val="pt-BR"/>
        </w:rPr>
      </w:pPr>
      <w:r w:rsidRPr="00220F38">
        <w:rPr>
          <w:rFonts w:ascii="Sylfaen" w:hAnsi="Sylfaen" w:cs="GHEA Grapalat"/>
          <w:sz w:val="20"/>
          <w:szCs w:val="20"/>
          <w:lang w:val="pt-BR"/>
        </w:rPr>
        <w:t xml:space="preserve"> Սույն համաձայնագիրը և կից </w:t>
      </w:r>
      <w:r w:rsidRPr="00220F38">
        <w:rPr>
          <w:rFonts w:ascii="Sylfaen" w:hAnsi="Sylfaen" w:cs="GHEA Grapalat"/>
          <w:sz w:val="20"/>
          <w:szCs w:val="20"/>
          <w:lang w:val="hy-AM"/>
        </w:rPr>
        <w:t>Պ</w:t>
      </w:r>
      <w:r w:rsidRPr="00220F38">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220F38" w:rsidRDefault="00631658" w:rsidP="00631658">
      <w:pPr>
        <w:jc w:val="both"/>
        <w:rPr>
          <w:rFonts w:ascii="Sylfaen" w:hAnsi="Sylfaen" w:cs="GHEA Grapalat"/>
          <w:sz w:val="20"/>
          <w:szCs w:val="20"/>
          <w:lang w:val="hy-AM"/>
        </w:rPr>
      </w:pPr>
    </w:p>
    <w:p w:rsidR="00631658" w:rsidRPr="00220F38" w:rsidRDefault="00B75158" w:rsidP="00B864E3">
      <w:pPr>
        <w:ind w:left="720"/>
        <w:jc w:val="center"/>
        <w:rPr>
          <w:rFonts w:ascii="Sylfaen" w:hAnsi="Sylfaen" w:cs="GHEA Grapalat"/>
          <w:b/>
          <w:bCs/>
          <w:sz w:val="20"/>
          <w:szCs w:val="20"/>
          <w:lang w:val="hy-AM"/>
        </w:rPr>
      </w:pPr>
      <w:r w:rsidRPr="00220F38">
        <w:rPr>
          <w:rFonts w:ascii="Sylfaen" w:hAnsi="Sylfaen" w:cs="GHEA Grapalat"/>
          <w:b/>
          <w:bCs/>
          <w:sz w:val="20"/>
          <w:szCs w:val="20"/>
          <w:lang w:val="hy-AM"/>
        </w:rPr>
        <w:t>2.</w:t>
      </w:r>
      <w:r w:rsidR="00631658" w:rsidRPr="00220F38">
        <w:rPr>
          <w:rFonts w:ascii="Sylfaen" w:hAnsi="Sylfaen" w:cs="GHEA Grapalat"/>
          <w:b/>
          <w:bCs/>
          <w:sz w:val="20"/>
          <w:szCs w:val="20"/>
          <w:lang w:val="hy-AM"/>
        </w:rPr>
        <w:t>Այլ պայմաններ</w:t>
      </w:r>
    </w:p>
    <w:p w:rsidR="00334B2F" w:rsidRPr="00220F38" w:rsidRDefault="007A5E2D" w:rsidP="007A5E2D">
      <w:pPr>
        <w:ind w:firstLine="567"/>
        <w:jc w:val="both"/>
        <w:rPr>
          <w:rFonts w:ascii="Sylfaen" w:hAnsi="Sylfaen" w:cs="GHEA Grapalat"/>
          <w:sz w:val="20"/>
          <w:szCs w:val="20"/>
          <w:lang w:val="hy-AM"/>
        </w:rPr>
      </w:pPr>
      <w:r w:rsidRPr="00220F38">
        <w:rPr>
          <w:rFonts w:ascii="Sylfaen" w:hAnsi="Sylfaen"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220F38">
        <w:rPr>
          <w:rFonts w:ascii="Sylfaen" w:hAnsi="Sylfaen" w:cs="GHEA Grapalat"/>
          <w:sz w:val="20"/>
          <w:szCs w:val="20"/>
          <w:lang w:val="hy-AM"/>
        </w:rPr>
        <w:lastRenderedPageBreak/>
        <w:t>պարտավորությունների ամբողջական կատարման վերջին օրվան</w:t>
      </w:r>
      <w:r w:rsidR="00334B2F" w:rsidRPr="00220F38">
        <w:rPr>
          <w:rFonts w:ascii="Sylfaen" w:hAnsi="Sylfaen" w:cs="GHEA Grapalat"/>
          <w:sz w:val="20"/>
          <w:szCs w:val="20"/>
          <w:lang w:val="hy-AM"/>
        </w:rPr>
        <w:t xml:space="preserve"> հաջորդող քսաներորդ աշխատանքային օրը ներառյալ:</w:t>
      </w:r>
    </w:p>
    <w:p w:rsidR="00631658" w:rsidRPr="00220F38" w:rsidRDefault="00631658" w:rsidP="00631658">
      <w:pPr>
        <w:ind w:firstLine="567"/>
        <w:jc w:val="both"/>
        <w:rPr>
          <w:rFonts w:ascii="Sylfaen" w:hAnsi="Sylfaen" w:cs="GHEA Grapalat"/>
          <w:sz w:val="20"/>
          <w:szCs w:val="20"/>
          <w:lang w:val="hy-AM"/>
        </w:rPr>
      </w:pPr>
      <w:r w:rsidRPr="00220F38">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220F38" w:rsidRDefault="00631658" w:rsidP="00631658">
      <w:pPr>
        <w:ind w:firstLine="567"/>
        <w:jc w:val="both"/>
        <w:rPr>
          <w:rFonts w:ascii="Sylfaen" w:hAnsi="Sylfaen" w:cs="GHEA Grapalat"/>
          <w:sz w:val="20"/>
          <w:szCs w:val="20"/>
          <w:lang w:val="hy-AM"/>
        </w:rPr>
      </w:pPr>
      <w:r w:rsidRPr="00220F38">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220F38" w:rsidDel="00A13215" w:rsidRDefault="00631658" w:rsidP="00631658">
      <w:pPr>
        <w:ind w:firstLine="567"/>
        <w:jc w:val="both"/>
        <w:rPr>
          <w:rFonts w:ascii="Sylfaen" w:hAnsi="Sylfaen" w:cs="GHEA Grapalat"/>
          <w:sz w:val="20"/>
          <w:szCs w:val="20"/>
          <w:lang w:val="hy-AM"/>
        </w:rPr>
      </w:pPr>
      <w:r w:rsidRPr="00220F38">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220F38" w:rsidRDefault="00631658" w:rsidP="00631658">
      <w:pPr>
        <w:ind w:firstLine="567"/>
        <w:jc w:val="both"/>
        <w:rPr>
          <w:rFonts w:ascii="Sylfaen" w:hAnsi="Sylfaen" w:cs="GHEA Grapalat"/>
          <w:sz w:val="20"/>
          <w:szCs w:val="20"/>
          <w:lang w:val="hy-AM"/>
        </w:rPr>
      </w:pPr>
      <w:r w:rsidRPr="00220F38">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220F38" w:rsidRDefault="00631658" w:rsidP="00631658">
      <w:pPr>
        <w:ind w:firstLine="567"/>
        <w:jc w:val="both"/>
        <w:rPr>
          <w:rFonts w:ascii="Sylfaen" w:hAnsi="Sylfaen" w:cs="GHEA Grapalat"/>
          <w:sz w:val="20"/>
          <w:szCs w:val="20"/>
          <w:lang w:val="hy-AM"/>
        </w:rPr>
      </w:pPr>
    </w:p>
    <w:p w:rsidR="00631658" w:rsidRPr="00220F38" w:rsidRDefault="00631658" w:rsidP="00631658">
      <w:pPr>
        <w:ind w:firstLine="567"/>
        <w:jc w:val="center"/>
        <w:rPr>
          <w:rFonts w:ascii="Sylfaen" w:hAnsi="Sylfaen" w:cs="GHEA Grapalat"/>
          <w:sz w:val="20"/>
          <w:szCs w:val="20"/>
          <w:lang w:val="hy-AM"/>
        </w:rPr>
      </w:pPr>
      <w:r w:rsidRPr="00220F38">
        <w:rPr>
          <w:rFonts w:ascii="Sylfaen" w:hAnsi="Sylfaen" w:cs="GHEA Grapalat"/>
          <w:b/>
          <w:sz w:val="20"/>
          <w:szCs w:val="20"/>
          <w:lang w:val="hy-AM"/>
        </w:rPr>
        <w:t>3. Ընկերության հասցեն, բանկային վավերապայմանները`</w:t>
      </w:r>
    </w:p>
    <w:p w:rsidR="00631658" w:rsidRPr="00220F38" w:rsidRDefault="00631658" w:rsidP="00631658">
      <w:pPr>
        <w:jc w:val="both"/>
        <w:rPr>
          <w:rFonts w:ascii="Sylfaen" w:hAnsi="Sylfaen" w:cs="GHEA Grapalat"/>
          <w:sz w:val="20"/>
          <w:szCs w:val="20"/>
          <w:u w:val="single"/>
          <w:lang w:val="hy-AM"/>
        </w:rPr>
      </w:pP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r w:rsidRPr="00220F38">
        <w:rPr>
          <w:rFonts w:ascii="Sylfaen" w:hAnsi="Sylfaen" w:cs="GHEA Grapalat"/>
          <w:sz w:val="20"/>
          <w:szCs w:val="20"/>
          <w:u w:val="single"/>
          <w:lang w:val="hy-AM"/>
        </w:rPr>
        <w:tab/>
      </w:r>
    </w:p>
    <w:p w:rsidR="00631658" w:rsidRPr="00220F38" w:rsidRDefault="00631658" w:rsidP="00631658">
      <w:pPr>
        <w:jc w:val="both"/>
        <w:rPr>
          <w:rFonts w:ascii="Sylfaen" w:hAnsi="Sylfaen"/>
          <w:sz w:val="20"/>
          <w:szCs w:val="20"/>
          <w:vertAlign w:val="superscript"/>
          <w:lang w:val="hy-AM"/>
        </w:rPr>
      </w:pPr>
      <w:r w:rsidRPr="00220F38">
        <w:rPr>
          <w:rFonts w:ascii="Sylfaen" w:hAnsi="Sylfaen"/>
          <w:sz w:val="20"/>
          <w:szCs w:val="20"/>
          <w:vertAlign w:val="superscript"/>
          <w:lang w:val="hy-AM"/>
        </w:rPr>
        <w:t xml:space="preserve">                               ընկերության անվանումը</w:t>
      </w:r>
    </w:p>
    <w:p w:rsidR="00631658" w:rsidRPr="00220F38" w:rsidRDefault="00631658" w:rsidP="00631658">
      <w:pPr>
        <w:jc w:val="both"/>
        <w:rPr>
          <w:rFonts w:ascii="Sylfaen" w:hAnsi="Sylfaen"/>
          <w:sz w:val="20"/>
          <w:szCs w:val="20"/>
          <w:u w:val="single"/>
          <w:vertAlign w:val="superscript"/>
          <w:lang w:val="hy-AM"/>
        </w:rPr>
      </w:pP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p>
    <w:p w:rsidR="00631658" w:rsidRPr="00220F38" w:rsidRDefault="00631658" w:rsidP="00631658">
      <w:pPr>
        <w:jc w:val="both"/>
        <w:rPr>
          <w:rFonts w:ascii="Sylfaen" w:hAnsi="Sylfaen"/>
          <w:sz w:val="20"/>
          <w:szCs w:val="20"/>
          <w:vertAlign w:val="superscript"/>
          <w:lang w:val="hy-AM"/>
        </w:rPr>
      </w:pPr>
      <w:r w:rsidRPr="00220F38">
        <w:rPr>
          <w:rFonts w:ascii="Sylfaen" w:hAnsi="Sylfaen"/>
          <w:sz w:val="20"/>
          <w:szCs w:val="20"/>
          <w:vertAlign w:val="superscript"/>
          <w:lang w:val="hy-AM"/>
        </w:rPr>
        <w:t xml:space="preserve">                              ընկերության հասցեն</w:t>
      </w:r>
    </w:p>
    <w:p w:rsidR="00631658" w:rsidRPr="00220F38" w:rsidRDefault="00631658" w:rsidP="00631658">
      <w:pPr>
        <w:jc w:val="both"/>
        <w:rPr>
          <w:rFonts w:ascii="Sylfaen" w:hAnsi="Sylfaen"/>
          <w:sz w:val="20"/>
          <w:szCs w:val="20"/>
          <w:u w:val="single"/>
          <w:vertAlign w:val="superscript"/>
          <w:lang w:val="hy-AM"/>
        </w:rPr>
      </w:pP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p>
    <w:p w:rsidR="00631658" w:rsidRPr="00220F38" w:rsidRDefault="00631658" w:rsidP="00631658">
      <w:pPr>
        <w:jc w:val="both"/>
        <w:rPr>
          <w:rFonts w:ascii="Sylfaen" w:hAnsi="Sylfaen"/>
          <w:sz w:val="20"/>
          <w:szCs w:val="20"/>
          <w:vertAlign w:val="superscript"/>
          <w:lang w:val="hy-AM"/>
        </w:rPr>
      </w:pPr>
      <w:r w:rsidRPr="00220F38">
        <w:rPr>
          <w:rFonts w:ascii="Sylfaen" w:hAnsi="Sylfaen"/>
          <w:sz w:val="20"/>
          <w:szCs w:val="20"/>
          <w:vertAlign w:val="superscript"/>
          <w:lang w:val="hy-AM"/>
        </w:rPr>
        <w:t xml:space="preserve">              ընկերությանը սպասարկող բանկի անվանումը</w:t>
      </w:r>
    </w:p>
    <w:p w:rsidR="00631658" w:rsidRPr="00220F38" w:rsidRDefault="00631658" w:rsidP="00631658">
      <w:pPr>
        <w:jc w:val="both"/>
        <w:rPr>
          <w:rFonts w:ascii="Sylfaen" w:hAnsi="Sylfaen"/>
          <w:sz w:val="20"/>
          <w:szCs w:val="20"/>
          <w:vertAlign w:val="superscript"/>
          <w:lang w:val="hy-AM"/>
        </w:rPr>
      </w:pP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p>
    <w:p w:rsidR="00631658" w:rsidRPr="00220F38" w:rsidRDefault="00631658" w:rsidP="00631658">
      <w:pPr>
        <w:jc w:val="both"/>
        <w:rPr>
          <w:rFonts w:ascii="Sylfaen" w:hAnsi="Sylfaen"/>
          <w:sz w:val="20"/>
          <w:szCs w:val="20"/>
          <w:vertAlign w:val="superscript"/>
          <w:lang w:val="hy-AM"/>
        </w:rPr>
      </w:pPr>
      <w:r w:rsidRPr="00220F38">
        <w:rPr>
          <w:rFonts w:ascii="Sylfaen" w:hAnsi="Sylfaen"/>
          <w:sz w:val="20"/>
          <w:szCs w:val="20"/>
          <w:vertAlign w:val="superscript"/>
          <w:lang w:val="hy-AM"/>
        </w:rPr>
        <w:t xml:space="preserve">                   ընկերության բանկային հաշվեհամարը</w:t>
      </w:r>
    </w:p>
    <w:p w:rsidR="00631658" w:rsidRPr="00220F38" w:rsidRDefault="00631658" w:rsidP="00631658">
      <w:pPr>
        <w:jc w:val="both"/>
        <w:rPr>
          <w:rFonts w:ascii="Sylfaen" w:hAnsi="Sylfaen"/>
          <w:sz w:val="20"/>
          <w:szCs w:val="20"/>
          <w:vertAlign w:val="superscript"/>
          <w:lang w:val="hy-AM"/>
        </w:rPr>
      </w:pP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p>
    <w:p w:rsidR="00631658" w:rsidRPr="00220F38" w:rsidRDefault="00631658" w:rsidP="00631658">
      <w:pPr>
        <w:jc w:val="both"/>
        <w:rPr>
          <w:rFonts w:ascii="Sylfaen" w:hAnsi="Sylfaen"/>
          <w:sz w:val="20"/>
          <w:szCs w:val="20"/>
          <w:vertAlign w:val="superscript"/>
          <w:lang w:val="hy-AM"/>
        </w:rPr>
      </w:pPr>
      <w:r w:rsidRPr="00220F38">
        <w:rPr>
          <w:rFonts w:ascii="Sylfaen" w:hAnsi="Sylfaen"/>
          <w:sz w:val="20"/>
          <w:szCs w:val="20"/>
          <w:vertAlign w:val="superscript"/>
          <w:lang w:val="hy-AM"/>
        </w:rPr>
        <w:t xml:space="preserve">            ընկերության հարկ վճարողի հաշվառման համարը</w:t>
      </w:r>
    </w:p>
    <w:p w:rsidR="00631658" w:rsidRPr="00220F38" w:rsidRDefault="00631658" w:rsidP="00631658">
      <w:pPr>
        <w:jc w:val="both"/>
        <w:rPr>
          <w:rFonts w:ascii="Sylfaen" w:hAnsi="Sylfaen"/>
          <w:sz w:val="20"/>
          <w:szCs w:val="20"/>
          <w:u w:val="single"/>
          <w:vertAlign w:val="superscript"/>
          <w:lang w:val="hy-AM"/>
        </w:rPr>
      </w:pP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r w:rsidRPr="00220F38">
        <w:rPr>
          <w:rFonts w:ascii="Sylfaen" w:hAnsi="Sylfaen"/>
          <w:sz w:val="20"/>
          <w:szCs w:val="20"/>
          <w:u w:val="single"/>
          <w:vertAlign w:val="superscript"/>
          <w:lang w:val="hy-AM"/>
        </w:rPr>
        <w:tab/>
      </w:r>
    </w:p>
    <w:p w:rsidR="00631658" w:rsidRPr="00220F38" w:rsidRDefault="00631658" w:rsidP="00631658">
      <w:pPr>
        <w:jc w:val="both"/>
        <w:rPr>
          <w:rFonts w:ascii="Sylfaen" w:hAnsi="Sylfaen"/>
          <w:sz w:val="20"/>
          <w:szCs w:val="20"/>
          <w:vertAlign w:val="superscript"/>
          <w:lang w:val="hy-AM"/>
        </w:rPr>
      </w:pPr>
      <w:r w:rsidRPr="00220F38">
        <w:rPr>
          <w:rFonts w:ascii="Sylfaen" w:hAnsi="Sylfaen"/>
          <w:sz w:val="20"/>
          <w:szCs w:val="20"/>
          <w:vertAlign w:val="superscript"/>
          <w:lang w:val="hy-AM"/>
        </w:rPr>
        <w:t xml:space="preserve">       ընկերության տնօրենի անունը, ազգանունը և ստորագրությունը</w:t>
      </w:r>
    </w:p>
    <w:p w:rsidR="00631658" w:rsidRPr="00220F38" w:rsidRDefault="00631658" w:rsidP="00631658">
      <w:pPr>
        <w:jc w:val="both"/>
        <w:rPr>
          <w:rFonts w:ascii="Sylfaen" w:hAnsi="Sylfaen"/>
          <w:sz w:val="20"/>
          <w:szCs w:val="20"/>
          <w:lang w:val="hy-AM"/>
        </w:rPr>
      </w:pPr>
      <w:r w:rsidRPr="00220F38">
        <w:rPr>
          <w:rFonts w:ascii="Sylfaen" w:hAnsi="Sylfaen"/>
          <w:sz w:val="20"/>
          <w:szCs w:val="20"/>
          <w:lang w:val="hy-AM"/>
        </w:rPr>
        <w:t>Կ.Տ</w:t>
      </w:r>
    </w:p>
    <w:p w:rsidR="00631658" w:rsidRPr="00220F38" w:rsidRDefault="00631658" w:rsidP="00631658">
      <w:pPr>
        <w:jc w:val="both"/>
        <w:rPr>
          <w:rFonts w:ascii="Sylfaen" w:hAnsi="Sylfaen"/>
          <w:sz w:val="20"/>
          <w:szCs w:val="20"/>
          <w:lang w:val="hy-AM"/>
        </w:rPr>
      </w:pPr>
    </w:p>
    <w:p w:rsidR="00631658" w:rsidRPr="00220F38" w:rsidRDefault="00631658" w:rsidP="00631658">
      <w:pPr>
        <w:jc w:val="both"/>
        <w:rPr>
          <w:rFonts w:ascii="Sylfaen" w:hAnsi="Sylfaen"/>
          <w:sz w:val="20"/>
          <w:szCs w:val="20"/>
          <w:lang w:val="hy-AM"/>
        </w:rPr>
      </w:pPr>
      <w:r w:rsidRPr="00220F38">
        <w:rPr>
          <w:rFonts w:ascii="Sylfaen" w:hAnsi="Sylfaen"/>
          <w:sz w:val="20"/>
          <w:szCs w:val="20"/>
          <w:lang w:val="hy-AM"/>
        </w:rPr>
        <w:t>Օր/ամիս/տարի</w:t>
      </w:r>
    </w:p>
    <w:p w:rsidR="00631658" w:rsidRPr="00220F38" w:rsidRDefault="00631658" w:rsidP="00631658">
      <w:pPr>
        <w:jc w:val="center"/>
        <w:rPr>
          <w:rFonts w:ascii="Sylfaen" w:hAnsi="Sylfaen" w:cs="GHEA Grapalat"/>
          <w:sz w:val="20"/>
          <w:szCs w:val="20"/>
          <w:lang w:val="hy-AM"/>
        </w:rPr>
      </w:pPr>
    </w:p>
    <w:p w:rsidR="00631658" w:rsidRPr="00220F38"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220F38">
        <w:rPr>
          <w:rFonts w:ascii="Sylfaen" w:hAnsi="Sylfaen" w:cs="Sylfaen"/>
          <w:i/>
          <w:sz w:val="20"/>
          <w:szCs w:val="20"/>
          <w:lang w:val="hy-AM"/>
        </w:rPr>
        <w:t xml:space="preserve">* </w:t>
      </w:r>
      <w:r w:rsidRPr="00220F38">
        <w:rPr>
          <w:rFonts w:ascii="Sylfaen" w:hAnsi="Sylfaen"/>
          <w:i/>
          <w:sz w:val="20"/>
          <w:szCs w:val="20"/>
          <w:lang w:val="hy-AM"/>
        </w:rPr>
        <w:t>լրացվում է հանձնաժողովի քարտուղարի կողմից` մինչև հրավերը տեղեկագրում հրապարակելը:</w:t>
      </w:r>
    </w:p>
    <w:p w:rsidR="00631658" w:rsidRPr="00220F38"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631658" w:rsidRPr="00220F38"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334B2F" w:rsidRPr="00220F38" w:rsidRDefault="00631658" w:rsidP="00334B2F">
      <w:pPr>
        <w:pStyle w:val="31"/>
        <w:spacing w:line="240" w:lineRule="auto"/>
        <w:jc w:val="right"/>
        <w:rPr>
          <w:rFonts w:ascii="Sylfaen" w:hAnsi="Sylfaen"/>
          <w:b/>
          <w:lang w:val="hy-AM"/>
        </w:rPr>
      </w:pPr>
      <w:r w:rsidRPr="00220F38">
        <w:rPr>
          <w:rFonts w:ascii="Sylfaen" w:hAnsi="Sylfaen"/>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220F3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20F38" w:rsidRDefault="00334B2F" w:rsidP="00CB0ADE">
            <w:pPr>
              <w:rPr>
                <w:rFonts w:ascii="Sylfaen" w:hAnsi="Sylfaen" w:cs="Sylfaen"/>
                <w:b/>
                <w:bCs/>
                <w:sz w:val="20"/>
                <w:szCs w:val="20"/>
                <w:lang w:val="hy-AM"/>
              </w:rPr>
            </w:pPr>
            <w:r w:rsidRPr="00220F38">
              <w:rPr>
                <w:rFonts w:ascii="Sylfaen" w:hAnsi="Sylfaen" w:cs="Sylfaen"/>
                <w:sz w:val="20"/>
                <w:szCs w:val="20"/>
              </w:rPr>
              <w:lastRenderedPageBreak/>
              <w:t xml:space="preserve">1.                                                              </w:t>
            </w:r>
            <w:r w:rsidRPr="00220F38">
              <w:rPr>
                <w:rFonts w:ascii="Sylfaen" w:hAnsi="Sylfaen" w:cs="Sylfaen"/>
                <w:b/>
                <w:bCs/>
                <w:sz w:val="20"/>
                <w:szCs w:val="20"/>
              </w:rPr>
              <w:t xml:space="preserve">ՎՃԱՐՄԱՆՊԱՀԱՆՋԱԳԻՐ* </w:t>
            </w:r>
          </w:p>
          <w:p w:rsidR="00334B2F" w:rsidRPr="00220F38" w:rsidRDefault="00334B2F" w:rsidP="00CB0ADE">
            <w:pPr>
              <w:jc w:val="center"/>
              <w:rPr>
                <w:rFonts w:ascii="Sylfaen" w:hAnsi="Sylfaen" w:cs="Arial"/>
                <w:bCs/>
                <w:i/>
                <w:sz w:val="20"/>
                <w:szCs w:val="20"/>
              </w:rPr>
            </w:pPr>
          </w:p>
        </w:tc>
      </w:tr>
      <w:tr w:rsidR="00334B2F" w:rsidRPr="00220F3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20F38" w:rsidRDefault="00334B2F" w:rsidP="00CB0ADE">
            <w:pPr>
              <w:rPr>
                <w:rFonts w:ascii="Sylfaen" w:hAnsi="Sylfaen" w:cs="Sylfaen"/>
                <w:sz w:val="20"/>
                <w:szCs w:val="20"/>
                <w:lang w:val="hy-AM"/>
              </w:rPr>
            </w:pPr>
            <w:r w:rsidRPr="00220F38">
              <w:rPr>
                <w:rFonts w:ascii="Sylfaen" w:hAnsi="Sylfaen" w:cs="Sylfaen"/>
                <w:sz w:val="20"/>
                <w:szCs w:val="20"/>
                <w:lang w:val="hy-AM"/>
              </w:rPr>
              <w:t>2</w:t>
            </w:r>
            <w:r w:rsidRPr="00220F38">
              <w:rPr>
                <w:rFonts w:ascii="Sylfaen" w:hAnsi="Sylfaen" w:cs="Sylfaen"/>
                <w:sz w:val="20"/>
                <w:szCs w:val="20"/>
              </w:rPr>
              <w:t>.</w:t>
            </w:r>
            <w:r w:rsidRPr="00220F38">
              <w:rPr>
                <w:rFonts w:ascii="Sylfaen" w:hAnsi="Sylfaen" w:cs="Sylfaen"/>
                <w:sz w:val="20"/>
                <w:szCs w:val="20"/>
                <w:lang w:val="hy-AM"/>
              </w:rPr>
              <w:t xml:space="preserve"> Թիվ </w:t>
            </w:r>
          </w:p>
        </w:tc>
      </w:tr>
      <w:tr w:rsidR="00334B2F" w:rsidRPr="00220F38"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20F38" w:rsidRDefault="00334B2F" w:rsidP="00CB0ADE">
            <w:pPr>
              <w:rPr>
                <w:rFonts w:ascii="Sylfaen" w:hAnsi="Sylfaen" w:cs="Sylfaen"/>
                <w:sz w:val="20"/>
                <w:szCs w:val="20"/>
              </w:rPr>
            </w:pPr>
            <w:r w:rsidRPr="00220F38">
              <w:rPr>
                <w:rFonts w:ascii="Sylfaen" w:hAnsi="Sylfaen" w:cs="Sylfaen"/>
                <w:sz w:val="20"/>
                <w:szCs w:val="20"/>
                <w:lang w:val="hy-AM"/>
              </w:rPr>
              <w:t>3</w:t>
            </w:r>
            <w:r w:rsidRPr="00220F38">
              <w:rPr>
                <w:rFonts w:ascii="Sylfaen" w:hAnsi="Sylfaen" w:cs="Sylfaen"/>
                <w:sz w:val="20"/>
                <w:szCs w:val="20"/>
              </w:rPr>
              <w:t>.                                                         Ներկայացմանամսաթիվը</w:t>
            </w:r>
            <w:r w:rsidRPr="00220F38">
              <w:rPr>
                <w:rFonts w:ascii="Sylfaen" w:hAnsi="Sylfaen" w:cs="Arial"/>
                <w:sz w:val="20"/>
                <w:szCs w:val="20"/>
              </w:rPr>
              <w:t xml:space="preserve">` </w:t>
            </w:r>
            <w:r w:rsidRPr="00220F38">
              <w:rPr>
                <w:rFonts w:ascii="Sylfaen" w:hAnsi="Sylfaen" w:cs="Tahoma"/>
                <w:color w:val="000000"/>
                <w:sz w:val="20"/>
                <w:szCs w:val="20"/>
              </w:rPr>
              <w:t xml:space="preserve">"___" </w:t>
            </w:r>
            <w:r w:rsidRPr="00220F38">
              <w:rPr>
                <w:rFonts w:ascii="Sylfaen" w:hAnsi="Sylfaen" w:cs="Sylfaen"/>
                <w:color w:val="000000"/>
                <w:sz w:val="20"/>
                <w:szCs w:val="20"/>
              </w:rPr>
              <w:t xml:space="preserve">___ </w:t>
            </w:r>
            <w:r w:rsidRPr="00220F38">
              <w:rPr>
                <w:rFonts w:ascii="Sylfaen" w:hAnsi="Sylfaen" w:cs="Tahoma"/>
                <w:color w:val="000000"/>
                <w:sz w:val="20"/>
                <w:szCs w:val="20"/>
              </w:rPr>
              <w:t>20___</w:t>
            </w:r>
            <w:r w:rsidRPr="00220F38">
              <w:rPr>
                <w:rFonts w:ascii="Sylfaen" w:hAnsi="Sylfaen" w:cs="Sylfaen"/>
                <w:color w:val="000000"/>
                <w:sz w:val="20"/>
                <w:szCs w:val="20"/>
              </w:rPr>
              <w:t>թ.</w:t>
            </w:r>
          </w:p>
        </w:tc>
      </w:tr>
      <w:tr w:rsidR="00334B2F" w:rsidRPr="00220F38"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20F38" w:rsidRDefault="00334B2F" w:rsidP="00CB0ADE">
            <w:pPr>
              <w:rPr>
                <w:rFonts w:ascii="Sylfaen" w:hAnsi="Sylfaen" w:cs="Arial"/>
                <w:sz w:val="20"/>
                <w:szCs w:val="20"/>
              </w:rPr>
            </w:pPr>
            <w:r w:rsidRPr="00220F38">
              <w:rPr>
                <w:rFonts w:ascii="Sylfaen" w:hAnsi="Sylfaen" w:cs="Sylfaen"/>
                <w:sz w:val="20"/>
                <w:szCs w:val="20"/>
                <w:lang w:val="hy-AM"/>
              </w:rPr>
              <w:t>4</w:t>
            </w:r>
            <w:r w:rsidRPr="00220F38">
              <w:rPr>
                <w:rFonts w:ascii="Sylfaen" w:hAnsi="Sylfaen" w:cs="Sylfaen"/>
                <w:sz w:val="20"/>
                <w:szCs w:val="20"/>
              </w:rPr>
              <w:t xml:space="preserve">. </w:t>
            </w:r>
            <w:r w:rsidRPr="00220F38">
              <w:rPr>
                <w:rFonts w:ascii="Sylfaen" w:hAnsi="Sylfaen" w:cs="Sylfaen"/>
                <w:sz w:val="20"/>
                <w:szCs w:val="20"/>
                <w:lang w:val="hy-AM"/>
              </w:rPr>
              <w:t>Վճարողի անվանումը</w:t>
            </w:r>
            <w:r w:rsidRPr="00220F38">
              <w:rPr>
                <w:rFonts w:ascii="Sylfaen" w:hAnsi="Sylfaen" w:cs="Sylfaen"/>
                <w:sz w:val="20"/>
                <w:szCs w:val="20"/>
              </w:rPr>
              <w:t>,</w:t>
            </w:r>
            <w:r w:rsidRPr="00220F38">
              <w:rPr>
                <w:rFonts w:ascii="Sylfaen" w:hAnsi="Sylfaen" w:cs="Sylfaen"/>
                <w:sz w:val="20"/>
                <w:szCs w:val="20"/>
                <w:lang w:val="hy-AM"/>
              </w:rPr>
              <w:t xml:space="preserve"> կամ անուն ազգանուն </w:t>
            </w:r>
            <w:r w:rsidRPr="00220F38">
              <w:rPr>
                <w:rFonts w:ascii="Sylfaen" w:hAnsi="Sylfaen" w:cs="Sylfaen"/>
                <w:sz w:val="20"/>
                <w:szCs w:val="20"/>
              </w:rPr>
              <w:t xml:space="preserve">(Ընկերություն </w:t>
            </w:r>
            <w:r w:rsidRPr="00220F38">
              <w:rPr>
                <w:rFonts w:ascii="Sylfaen" w:hAnsi="Sylfaen" w:cs="Arial"/>
                <w:sz w:val="20"/>
                <w:szCs w:val="20"/>
              </w:rPr>
              <w:t>`</w:t>
            </w:r>
          </w:p>
        </w:tc>
      </w:tr>
      <w:tr w:rsidR="00334B2F" w:rsidRPr="00220F3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20F38" w:rsidRDefault="00334B2F" w:rsidP="00CB0ADE">
            <w:pPr>
              <w:rPr>
                <w:rFonts w:ascii="Sylfaen" w:hAnsi="Sylfaen" w:cs="Arial"/>
                <w:sz w:val="20"/>
                <w:szCs w:val="20"/>
              </w:rPr>
            </w:pPr>
            <w:r w:rsidRPr="00220F38">
              <w:rPr>
                <w:rFonts w:ascii="Sylfaen" w:hAnsi="Sylfaen" w:cs="Sylfaen"/>
                <w:sz w:val="20"/>
                <w:szCs w:val="20"/>
                <w:lang w:val="hy-AM"/>
              </w:rPr>
              <w:t>5</w:t>
            </w:r>
            <w:r w:rsidRPr="00220F38">
              <w:rPr>
                <w:rFonts w:ascii="Sylfaen" w:hAnsi="Sylfaen" w:cs="Sylfaen"/>
                <w:sz w:val="20"/>
                <w:szCs w:val="20"/>
              </w:rPr>
              <w:t>. Վճարողի</w:t>
            </w:r>
            <w:r w:rsidRPr="00220F38">
              <w:rPr>
                <w:rFonts w:ascii="Sylfaen" w:hAnsi="Sylfaen" w:cs="Sylfaen"/>
                <w:sz w:val="20"/>
                <w:szCs w:val="20"/>
                <w:lang w:val="hy-AM"/>
              </w:rPr>
              <w:t xml:space="preserve">ն սպասարկող Ֆինանսական կազմակերպություն </w:t>
            </w:r>
            <w:r w:rsidRPr="00220F38">
              <w:rPr>
                <w:rFonts w:ascii="Sylfaen" w:hAnsi="Sylfaen" w:cs="Sylfaen"/>
                <w:sz w:val="20"/>
                <w:szCs w:val="20"/>
              </w:rPr>
              <w:t>(բանկ)</w:t>
            </w:r>
            <w:r w:rsidRPr="00220F38">
              <w:rPr>
                <w:rFonts w:ascii="Sylfaen" w:hAnsi="Sylfaen" w:cs="Arial"/>
                <w:sz w:val="20"/>
                <w:szCs w:val="20"/>
              </w:rPr>
              <w:t>`</w:t>
            </w:r>
          </w:p>
        </w:tc>
      </w:tr>
      <w:tr w:rsidR="00334B2F" w:rsidRPr="00220F38"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20F38" w:rsidRDefault="00334B2F" w:rsidP="00CB0ADE">
            <w:pPr>
              <w:rPr>
                <w:rFonts w:ascii="Sylfaen" w:hAnsi="Sylfaen" w:cs="Arial"/>
                <w:sz w:val="20"/>
                <w:szCs w:val="20"/>
              </w:rPr>
            </w:pPr>
            <w:r w:rsidRPr="00220F38">
              <w:rPr>
                <w:rFonts w:ascii="Sylfaen" w:hAnsi="Sylfaen" w:cs="Sylfaen"/>
                <w:sz w:val="20"/>
                <w:szCs w:val="20"/>
                <w:lang w:val="hy-AM"/>
              </w:rPr>
              <w:t>6</w:t>
            </w:r>
            <w:r w:rsidRPr="00220F38">
              <w:rPr>
                <w:rFonts w:ascii="Sylfaen" w:hAnsi="Sylfaen" w:cs="Sylfaen"/>
                <w:sz w:val="20"/>
                <w:szCs w:val="20"/>
              </w:rPr>
              <w:t>. Վճարողիհաշվիհամարը</w:t>
            </w:r>
            <w:r w:rsidRPr="00220F38">
              <w:rPr>
                <w:rFonts w:ascii="Sylfaen" w:hAnsi="Sylfaen" w:cs="Arial"/>
                <w:sz w:val="20"/>
                <w:szCs w:val="20"/>
              </w:rPr>
              <w:t>`</w:t>
            </w:r>
          </w:p>
        </w:tc>
      </w:tr>
      <w:tr w:rsidR="00334B2F" w:rsidRPr="00220F3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20F38" w:rsidRDefault="00334B2F" w:rsidP="00CB0ADE">
            <w:pPr>
              <w:rPr>
                <w:rFonts w:ascii="Sylfaen" w:hAnsi="Sylfaen" w:cs="Arial"/>
                <w:sz w:val="20"/>
                <w:szCs w:val="20"/>
              </w:rPr>
            </w:pPr>
            <w:r w:rsidRPr="00220F38">
              <w:rPr>
                <w:rFonts w:ascii="Sylfaen" w:hAnsi="Sylfaen" w:cs="Sylfaen"/>
                <w:sz w:val="20"/>
                <w:szCs w:val="20"/>
                <w:lang w:val="hy-AM"/>
              </w:rPr>
              <w:t>7</w:t>
            </w:r>
            <w:r w:rsidRPr="00220F38">
              <w:rPr>
                <w:rFonts w:ascii="Sylfaen" w:hAnsi="Sylfaen" w:cs="Sylfaen"/>
                <w:sz w:val="20"/>
                <w:szCs w:val="20"/>
              </w:rPr>
              <w:t>. ՎճարողիՀՎՀՀ</w:t>
            </w:r>
            <w:r w:rsidRPr="00220F38">
              <w:rPr>
                <w:rFonts w:ascii="Sylfaen" w:hAnsi="Sylfaen" w:cs="Arial"/>
                <w:sz w:val="20"/>
                <w:szCs w:val="20"/>
              </w:rPr>
              <w:t>`</w:t>
            </w:r>
          </w:p>
        </w:tc>
      </w:tr>
      <w:tr w:rsidR="00334B2F" w:rsidRPr="00220F3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20F38" w:rsidRDefault="00334B2F" w:rsidP="00CB0ADE">
            <w:pPr>
              <w:rPr>
                <w:rFonts w:ascii="Sylfaen" w:hAnsi="Sylfaen" w:cs="Arial"/>
                <w:sz w:val="20"/>
                <w:szCs w:val="20"/>
              </w:rPr>
            </w:pPr>
            <w:r w:rsidRPr="00220F38">
              <w:rPr>
                <w:rFonts w:ascii="Sylfaen" w:hAnsi="Sylfaen" w:cs="Sylfaen"/>
                <w:sz w:val="20"/>
                <w:szCs w:val="20"/>
                <w:lang w:val="hy-AM"/>
              </w:rPr>
              <w:t>8</w:t>
            </w:r>
            <w:r w:rsidRPr="00220F38">
              <w:rPr>
                <w:rFonts w:ascii="Sylfaen" w:hAnsi="Sylfaen" w:cs="Sylfaen"/>
                <w:sz w:val="20"/>
                <w:szCs w:val="20"/>
              </w:rPr>
              <w:t>. ՎճարողիՀԾՀ</w:t>
            </w:r>
            <w:r w:rsidRPr="00220F38">
              <w:rPr>
                <w:rFonts w:ascii="Sylfaen" w:hAnsi="Sylfaen" w:cs="Arial"/>
                <w:sz w:val="20"/>
                <w:szCs w:val="20"/>
              </w:rPr>
              <w:t>`</w:t>
            </w:r>
          </w:p>
        </w:tc>
      </w:tr>
      <w:tr w:rsidR="0036761C" w:rsidRPr="00220F3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61C" w:rsidRPr="00220F38" w:rsidRDefault="0036761C" w:rsidP="0036761C">
            <w:pPr>
              <w:rPr>
                <w:rFonts w:ascii="Sylfaen" w:hAnsi="Sylfaen" w:cs="Arial"/>
                <w:sz w:val="20"/>
                <w:szCs w:val="20"/>
              </w:rPr>
            </w:pPr>
            <w:r w:rsidRPr="00220F38">
              <w:rPr>
                <w:rFonts w:ascii="Sylfaen" w:hAnsi="Sylfaen" w:cs="Sylfaen"/>
                <w:sz w:val="20"/>
                <w:szCs w:val="20"/>
                <w:lang w:val="hy-AM"/>
              </w:rPr>
              <w:t>9</w:t>
            </w:r>
            <w:r w:rsidRPr="00220F38">
              <w:rPr>
                <w:rFonts w:ascii="Sylfaen" w:hAnsi="Sylfaen" w:cs="Sylfaen"/>
                <w:sz w:val="20"/>
                <w:szCs w:val="20"/>
              </w:rPr>
              <w:t>. Շահառու</w:t>
            </w:r>
            <w:r w:rsidRPr="00220F38">
              <w:rPr>
                <w:rFonts w:ascii="Sylfaen" w:hAnsi="Sylfaen" w:cs="Sylfaen"/>
                <w:sz w:val="20"/>
                <w:szCs w:val="20"/>
                <w:lang w:val="hy-AM"/>
              </w:rPr>
              <w:t>ի  անվանումը</w:t>
            </w:r>
            <w:r w:rsidRPr="00220F38">
              <w:rPr>
                <w:rFonts w:ascii="Sylfaen" w:hAnsi="Sylfaen" w:cs="Sylfaen"/>
                <w:sz w:val="20"/>
                <w:szCs w:val="20"/>
              </w:rPr>
              <w:t>,</w:t>
            </w:r>
            <w:r w:rsidRPr="00220F38">
              <w:rPr>
                <w:rFonts w:ascii="Sylfaen" w:hAnsi="Sylfaen" w:cs="Sylfaen"/>
                <w:sz w:val="20"/>
                <w:szCs w:val="20"/>
                <w:lang w:val="hy-AM"/>
              </w:rPr>
              <w:t xml:space="preserve"> կամ անուն ազգանուն </w:t>
            </w:r>
            <w:r w:rsidRPr="00220F38">
              <w:rPr>
                <w:rFonts w:ascii="Sylfaen" w:hAnsi="Sylfaen" w:cs="Arial"/>
                <w:sz w:val="20"/>
                <w:szCs w:val="20"/>
              </w:rPr>
              <w:t xml:space="preserve">` </w:t>
            </w:r>
            <w:r w:rsidRPr="00220F38">
              <w:rPr>
                <w:rFonts w:ascii="Sylfaen" w:hAnsi="Sylfaen" w:cs="Arial"/>
                <w:b/>
                <w:sz w:val="20"/>
                <w:szCs w:val="20"/>
              </w:rPr>
              <w:t>Հ</w:t>
            </w:r>
            <w:r w:rsidRPr="00220F38">
              <w:rPr>
                <w:rFonts w:ascii="Sylfaen" w:hAnsi="Sylfaen"/>
                <w:b/>
                <w:sz w:val="20"/>
                <w:szCs w:val="20"/>
                <w:lang w:val="af-ZA"/>
              </w:rPr>
              <w:t xml:space="preserve">Հ </w:t>
            </w:r>
            <w:r w:rsidR="0013142D" w:rsidRPr="00220F38">
              <w:rPr>
                <w:rFonts w:ascii="Sylfaen" w:hAnsi="Sylfaen"/>
                <w:b/>
                <w:sz w:val="20"/>
                <w:szCs w:val="20"/>
                <w:lang w:val="af-ZA"/>
              </w:rPr>
              <w:t>Կոտայք</w:t>
            </w:r>
            <w:r w:rsidRPr="00220F38">
              <w:rPr>
                <w:rFonts w:ascii="Sylfaen" w:hAnsi="Sylfaen"/>
                <w:b/>
                <w:sz w:val="20"/>
                <w:szCs w:val="20"/>
                <w:lang w:val="af-ZA"/>
              </w:rPr>
              <w:t>ի մարզի</w:t>
            </w:r>
            <w:r w:rsidR="00B324F3" w:rsidRPr="00220F38">
              <w:rPr>
                <w:rFonts w:ascii="Sylfaen" w:hAnsi="Sylfaen"/>
                <w:b/>
                <w:sz w:val="20"/>
                <w:szCs w:val="20"/>
                <w:lang w:val="af-ZA"/>
              </w:rPr>
              <w:t xml:space="preserve"> «</w:t>
            </w:r>
            <w:r w:rsidR="00FC5FEE" w:rsidRPr="00220F38">
              <w:rPr>
                <w:rFonts w:ascii="Sylfaen" w:hAnsi="Sylfaen"/>
                <w:b/>
                <w:sz w:val="20"/>
                <w:szCs w:val="20"/>
                <w:lang w:val="af-ZA"/>
              </w:rPr>
              <w:t>Գառնիի կոմունալ տնտեսություն» ՀՈԱԿ</w:t>
            </w:r>
          </w:p>
        </w:tc>
      </w:tr>
      <w:tr w:rsidR="0036761C" w:rsidRPr="00220F3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761C" w:rsidRPr="00220F38" w:rsidRDefault="0036761C" w:rsidP="0036761C">
            <w:pPr>
              <w:rPr>
                <w:rFonts w:ascii="Sylfaen" w:hAnsi="Sylfaen" w:cs="Sylfaen"/>
                <w:sz w:val="20"/>
                <w:szCs w:val="20"/>
                <w:lang w:val="ru-RU"/>
              </w:rPr>
            </w:pPr>
            <w:r w:rsidRPr="00220F38">
              <w:rPr>
                <w:rFonts w:ascii="Sylfaen" w:hAnsi="Sylfaen" w:cs="Sylfaen"/>
                <w:sz w:val="20"/>
                <w:szCs w:val="20"/>
                <w:lang w:val="ru-RU"/>
              </w:rPr>
              <w:t xml:space="preserve">10. </w:t>
            </w:r>
            <w:r w:rsidRPr="00220F38">
              <w:rPr>
                <w:rFonts w:ascii="Sylfaen" w:hAnsi="Sylfaen" w:cs="Sylfaen"/>
                <w:sz w:val="20"/>
                <w:szCs w:val="20"/>
              </w:rPr>
              <w:t xml:space="preserve"> Շահառուի ՀԾՀ</w:t>
            </w:r>
            <w:r w:rsidRPr="00220F38">
              <w:rPr>
                <w:rFonts w:ascii="Sylfaen" w:hAnsi="Sylfaen" w:cs="Sylfaen"/>
                <w:sz w:val="20"/>
                <w:szCs w:val="20"/>
                <w:lang w:val="ru-RU"/>
              </w:rPr>
              <w:t xml:space="preserve"> (</w:t>
            </w:r>
            <w:r w:rsidRPr="00220F38">
              <w:rPr>
                <w:rFonts w:ascii="Sylfaen" w:hAnsi="Sylfaen" w:cs="Sylfaen"/>
                <w:sz w:val="20"/>
                <w:szCs w:val="20"/>
                <w:lang w:val="hy-AM"/>
              </w:rPr>
              <w:t>չի լրացվում</w:t>
            </w:r>
            <w:r w:rsidRPr="00220F38">
              <w:rPr>
                <w:rFonts w:ascii="Sylfaen" w:hAnsi="Sylfaen" w:cs="Sylfaen"/>
                <w:sz w:val="20"/>
                <w:szCs w:val="20"/>
                <w:lang w:val="ru-RU"/>
              </w:rPr>
              <w:t>)</w:t>
            </w:r>
          </w:p>
        </w:tc>
      </w:tr>
      <w:tr w:rsidR="004131D4" w:rsidRPr="00220F38"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31D4" w:rsidRPr="00220F38" w:rsidRDefault="004131D4" w:rsidP="004131D4">
            <w:pPr>
              <w:rPr>
                <w:rFonts w:ascii="Sylfaen" w:hAnsi="Sylfaen" w:cs="Arial"/>
                <w:sz w:val="20"/>
                <w:szCs w:val="20"/>
              </w:rPr>
            </w:pPr>
            <w:r w:rsidRPr="00220F38">
              <w:rPr>
                <w:rFonts w:ascii="Sylfaen" w:hAnsi="Sylfaen" w:cs="Sylfaen"/>
                <w:sz w:val="20"/>
                <w:szCs w:val="20"/>
                <w:lang w:val="hy-AM"/>
              </w:rPr>
              <w:t>11</w:t>
            </w:r>
            <w:r w:rsidRPr="00220F38">
              <w:rPr>
                <w:rFonts w:ascii="Sylfaen" w:hAnsi="Sylfaen" w:cs="Sylfaen"/>
                <w:sz w:val="20"/>
                <w:szCs w:val="20"/>
              </w:rPr>
              <w:t>. ՇահառուիՀՎՀՀ</w:t>
            </w:r>
            <w:r w:rsidRPr="00220F38">
              <w:rPr>
                <w:rFonts w:ascii="Sylfaen" w:hAnsi="Sylfaen" w:cs="Arial"/>
                <w:sz w:val="20"/>
                <w:szCs w:val="20"/>
              </w:rPr>
              <w:t xml:space="preserve">` </w:t>
            </w:r>
            <w:r w:rsidR="00AC408E" w:rsidRPr="00220F38">
              <w:rPr>
                <w:rFonts w:ascii="Sylfaen" w:hAnsi="Sylfaen" w:cs="Sylfaen"/>
                <w:b/>
                <w:sz w:val="22"/>
                <w:lang w:val="hy-AM"/>
              </w:rPr>
              <w:t>03536021</w:t>
            </w:r>
          </w:p>
        </w:tc>
      </w:tr>
      <w:tr w:rsidR="00AC408E" w:rsidRPr="00220F3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408E" w:rsidRPr="00220F38" w:rsidRDefault="00AC408E" w:rsidP="00AC408E">
            <w:pPr>
              <w:rPr>
                <w:rFonts w:ascii="Sylfaen" w:hAnsi="Sylfaen" w:cs="Arial"/>
                <w:sz w:val="20"/>
                <w:szCs w:val="20"/>
              </w:rPr>
            </w:pPr>
            <w:r w:rsidRPr="00220F38">
              <w:rPr>
                <w:rFonts w:ascii="Sylfaen" w:hAnsi="Sylfaen" w:cs="Sylfaen"/>
                <w:sz w:val="20"/>
                <w:szCs w:val="20"/>
              </w:rPr>
              <w:t>1</w:t>
            </w:r>
            <w:r w:rsidRPr="00220F38">
              <w:rPr>
                <w:rFonts w:ascii="Sylfaen" w:hAnsi="Sylfaen" w:cs="Sylfaen"/>
                <w:sz w:val="20"/>
                <w:szCs w:val="20"/>
                <w:lang w:val="hy-AM"/>
              </w:rPr>
              <w:t>2</w:t>
            </w:r>
            <w:r w:rsidRPr="00220F38">
              <w:rPr>
                <w:rFonts w:ascii="Sylfaen" w:hAnsi="Sylfaen" w:cs="Sylfaen"/>
                <w:sz w:val="20"/>
                <w:szCs w:val="20"/>
              </w:rPr>
              <w:t>.Շահառուի</w:t>
            </w:r>
            <w:r w:rsidRPr="00220F38">
              <w:rPr>
                <w:rFonts w:ascii="Sylfaen" w:hAnsi="Sylfaen" w:cs="Sylfaen"/>
                <w:sz w:val="20"/>
                <w:szCs w:val="20"/>
                <w:lang w:val="hy-AM"/>
              </w:rPr>
              <w:t>ն սպասարկող Ֆինանսական կազմակերպություն</w:t>
            </w:r>
            <w:r w:rsidRPr="00220F38">
              <w:rPr>
                <w:rFonts w:ascii="Sylfaen" w:hAnsi="Sylfaen" w:cs="Sylfaen"/>
                <w:sz w:val="20"/>
                <w:szCs w:val="20"/>
              </w:rPr>
              <w:t xml:space="preserve"> (բանկ)</w:t>
            </w:r>
            <w:r w:rsidRPr="00220F38">
              <w:rPr>
                <w:rFonts w:ascii="Sylfaen" w:hAnsi="Sylfaen" w:cs="Arial"/>
                <w:sz w:val="20"/>
                <w:szCs w:val="20"/>
              </w:rPr>
              <w:t xml:space="preserve">` </w:t>
            </w:r>
            <w:r w:rsidRPr="00220F38">
              <w:rPr>
                <w:rFonts w:ascii="Sylfaen" w:hAnsi="Sylfaen"/>
                <w:b/>
                <w:sz w:val="20"/>
                <w:szCs w:val="20"/>
                <w:lang w:val="nb-NO"/>
              </w:rPr>
              <w:t>«</w:t>
            </w:r>
            <w:r w:rsidRPr="00220F38">
              <w:rPr>
                <w:rFonts w:ascii="Sylfaen" w:hAnsi="Sylfaen"/>
                <w:b/>
                <w:sz w:val="20"/>
                <w:szCs w:val="20"/>
              </w:rPr>
              <w:t>ԱԿԲԱ</w:t>
            </w:r>
            <w:r w:rsidRPr="00220F38">
              <w:rPr>
                <w:rFonts w:ascii="Sylfaen" w:hAnsi="Sylfaen"/>
                <w:b/>
                <w:sz w:val="20"/>
                <w:szCs w:val="20"/>
                <w:lang w:val="hy-AM"/>
              </w:rPr>
              <w:t xml:space="preserve"> Բանկ»ԲԲԸ</w:t>
            </w:r>
          </w:p>
        </w:tc>
      </w:tr>
      <w:tr w:rsidR="00AC408E" w:rsidRPr="00220F38"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408E" w:rsidRPr="00220F38" w:rsidRDefault="00AC408E" w:rsidP="00AC408E">
            <w:pPr>
              <w:rPr>
                <w:rFonts w:ascii="Sylfaen" w:hAnsi="Sylfaen" w:cs="Arial"/>
                <w:sz w:val="20"/>
                <w:szCs w:val="20"/>
              </w:rPr>
            </w:pPr>
            <w:r w:rsidRPr="00220F38">
              <w:rPr>
                <w:rFonts w:ascii="Sylfaen" w:hAnsi="Sylfaen" w:cs="Sylfaen"/>
                <w:sz w:val="20"/>
                <w:szCs w:val="20"/>
              </w:rPr>
              <w:t>1</w:t>
            </w:r>
            <w:r w:rsidRPr="00220F38">
              <w:rPr>
                <w:rFonts w:ascii="Sylfaen" w:hAnsi="Sylfaen" w:cs="Sylfaen"/>
                <w:sz w:val="20"/>
                <w:szCs w:val="20"/>
                <w:lang w:val="hy-AM"/>
              </w:rPr>
              <w:t>3</w:t>
            </w:r>
            <w:r w:rsidRPr="00220F38">
              <w:rPr>
                <w:rFonts w:ascii="Sylfaen" w:hAnsi="Sylfaen" w:cs="Sylfaen"/>
                <w:sz w:val="20"/>
                <w:szCs w:val="20"/>
              </w:rPr>
              <w:t>.Շահառուիհաշվիհամարը</w:t>
            </w:r>
            <w:r w:rsidRPr="00220F38">
              <w:rPr>
                <w:rFonts w:ascii="Sylfaen" w:hAnsi="Sylfaen" w:cs="Arial"/>
                <w:sz w:val="20"/>
                <w:szCs w:val="20"/>
              </w:rPr>
              <w:t xml:space="preserve"> (</w:t>
            </w:r>
            <w:r w:rsidRPr="00220F38">
              <w:rPr>
                <w:rFonts w:ascii="Sylfaen" w:hAnsi="Sylfaen" w:cs="Sylfaen"/>
                <w:sz w:val="20"/>
                <w:szCs w:val="20"/>
              </w:rPr>
              <w:t>հշ</w:t>
            </w:r>
            <w:r w:rsidRPr="00220F38">
              <w:rPr>
                <w:rFonts w:ascii="Sylfaen" w:hAnsi="Sylfaen" w:cs="Arial"/>
                <w:sz w:val="20"/>
                <w:szCs w:val="20"/>
              </w:rPr>
              <w:t xml:space="preserve">.N) </w:t>
            </w:r>
            <w:r w:rsidRPr="00220F38">
              <w:rPr>
                <w:rFonts w:ascii="Sylfaen" w:hAnsi="Sylfaen"/>
                <w:b/>
                <w:sz w:val="20"/>
                <w:lang w:val="pt-BR"/>
              </w:rPr>
              <w:t>220645140066000</w:t>
            </w:r>
          </w:p>
        </w:tc>
      </w:tr>
      <w:tr w:rsidR="00AC408E" w:rsidRPr="00220F3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408E" w:rsidRPr="00220F38" w:rsidRDefault="00AC408E" w:rsidP="00AC408E">
            <w:pPr>
              <w:rPr>
                <w:rFonts w:ascii="Sylfaen" w:hAnsi="Sylfaen" w:cs="Arial"/>
                <w:sz w:val="20"/>
                <w:szCs w:val="20"/>
              </w:rPr>
            </w:pPr>
            <w:r w:rsidRPr="00220F38">
              <w:rPr>
                <w:rFonts w:ascii="Sylfaen" w:hAnsi="Sylfaen" w:cs="Sylfaen"/>
                <w:sz w:val="20"/>
                <w:szCs w:val="20"/>
              </w:rPr>
              <w:t>1</w:t>
            </w:r>
            <w:r w:rsidRPr="00220F38">
              <w:rPr>
                <w:rFonts w:ascii="Sylfaen" w:hAnsi="Sylfaen" w:cs="Sylfaen"/>
                <w:sz w:val="20"/>
                <w:szCs w:val="20"/>
                <w:lang w:val="hy-AM"/>
              </w:rPr>
              <w:t>4</w:t>
            </w:r>
            <w:r w:rsidRPr="00220F38">
              <w:rPr>
                <w:rFonts w:ascii="Sylfaen" w:hAnsi="Sylfaen" w:cs="Sylfaen"/>
                <w:sz w:val="20"/>
                <w:szCs w:val="20"/>
              </w:rPr>
              <w:t>.Գումարը</w:t>
            </w:r>
            <w:r w:rsidRPr="00220F38">
              <w:rPr>
                <w:rFonts w:ascii="Sylfaen" w:hAnsi="Sylfaen" w:cs="Arial"/>
                <w:sz w:val="20"/>
                <w:szCs w:val="20"/>
                <w:lang w:val="ru-RU"/>
              </w:rPr>
              <w:t>(</w:t>
            </w:r>
            <w:r w:rsidRPr="00220F38">
              <w:rPr>
                <w:rFonts w:ascii="Sylfaen" w:hAnsi="Sylfaen" w:cs="Sylfaen"/>
                <w:sz w:val="20"/>
                <w:szCs w:val="20"/>
              </w:rPr>
              <w:t>թվերովևբառերով</w:t>
            </w:r>
            <w:r w:rsidRPr="00220F38">
              <w:rPr>
                <w:rFonts w:ascii="Sylfaen" w:hAnsi="Sylfaen" w:cs="Sylfaen"/>
                <w:sz w:val="20"/>
                <w:szCs w:val="20"/>
                <w:lang w:val="ru-RU"/>
              </w:rPr>
              <w:t>)</w:t>
            </w:r>
            <w:r w:rsidRPr="00220F38">
              <w:rPr>
                <w:rFonts w:ascii="Sylfaen" w:hAnsi="Sylfaen" w:cs="Arial"/>
                <w:sz w:val="20"/>
                <w:szCs w:val="20"/>
              </w:rPr>
              <w:t>`</w:t>
            </w:r>
          </w:p>
        </w:tc>
      </w:tr>
      <w:tr w:rsidR="00AC408E" w:rsidRPr="00220F3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408E" w:rsidRPr="00220F38" w:rsidRDefault="00AC408E" w:rsidP="00AC408E">
            <w:pPr>
              <w:rPr>
                <w:rFonts w:ascii="Sylfaen" w:hAnsi="Sylfaen" w:cs="Sylfaen"/>
                <w:sz w:val="20"/>
                <w:szCs w:val="20"/>
              </w:rPr>
            </w:pPr>
            <w:r w:rsidRPr="00220F38">
              <w:rPr>
                <w:rFonts w:ascii="Sylfaen" w:hAnsi="Sylfaen" w:cs="Sylfaen"/>
                <w:sz w:val="20"/>
                <w:szCs w:val="20"/>
              </w:rPr>
              <w:t xml:space="preserve">15. </w:t>
            </w:r>
            <w:r w:rsidRPr="00220F38">
              <w:rPr>
                <w:rFonts w:ascii="Sylfaen" w:hAnsi="Sylfaen" w:cs="Sylfaen"/>
                <w:sz w:val="20"/>
                <w:szCs w:val="20"/>
                <w:lang w:val="hy-AM"/>
              </w:rPr>
              <w:t xml:space="preserve">Ակցեպտավորված գումարը՝ </w:t>
            </w:r>
            <w:r w:rsidRPr="00220F38">
              <w:rPr>
                <w:rFonts w:ascii="Sylfaen" w:hAnsi="Sylfaen" w:cs="Sylfaen"/>
                <w:sz w:val="20"/>
                <w:szCs w:val="20"/>
              </w:rPr>
              <w:t xml:space="preserve"> (թվերովևբառերով)(</w:t>
            </w:r>
            <w:r w:rsidRPr="00220F38">
              <w:rPr>
                <w:rFonts w:ascii="Sylfaen" w:hAnsi="Sylfaen" w:cs="Sylfaen"/>
                <w:sz w:val="20"/>
                <w:szCs w:val="20"/>
                <w:lang w:val="hy-AM"/>
              </w:rPr>
              <w:t>նախատեսված է նշված գումարի մասնակի ակցեպտի համար, որը չի կիրառվում</w:t>
            </w:r>
            <w:r w:rsidRPr="00220F38">
              <w:rPr>
                <w:rFonts w:ascii="Sylfaen" w:hAnsi="Sylfaen" w:cs="Sylfaen"/>
                <w:sz w:val="20"/>
                <w:szCs w:val="20"/>
              </w:rPr>
              <w:t>)</w:t>
            </w:r>
          </w:p>
        </w:tc>
      </w:tr>
      <w:tr w:rsidR="00AC408E" w:rsidRPr="00220F3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408E" w:rsidRPr="00220F38" w:rsidRDefault="00AC408E" w:rsidP="00AC408E">
            <w:pPr>
              <w:rPr>
                <w:rFonts w:ascii="Sylfaen" w:hAnsi="Sylfaen" w:cs="Arial"/>
                <w:sz w:val="20"/>
                <w:szCs w:val="20"/>
              </w:rPr>
            </w:pPr>
            <w:r w:rsidRPr="00220F38">
              <w:rPr>
                <w:rFonts w:ascii="Sylfaen" w:hAnsi="Sylfaen" w:cs="Sylfaen"/>
                <w:sz w:val="20"/>
                <w:szCs w:val="20"/>
              </w:rPr>
              <w:t>16.Արժույթը</w:t>
            </w:r>
            <w:r w:rsidRPr="00220F38">
              <w:rPr>
                <w:rFonts w:ascii="Sylfaen" w:hAnsi="Sylfaen" w:cs="Arial"/>
                <w:sz w:val="20"/>
                <w:szCs w:val="20"/>
              </w:rPr>
              <w:t xml:space="preserve"> (</w:t>
            </w:r>
            <w:r w:rsidRPr="00220F38">
              <w:rPr>
                <w:rFonts w:ascii="Sylfaen" w:hAnsi="Sylfaen" w:cs="Sylfaen"/>
                <w:sz w:val="20"/>
                <w:szCs w:val="20"/>
              </w:rPr>
              <w:t>բառերովևկոդով</w:t>
            </w:r>
            <w:r w:rsidRPr="00220F38">
              <w:rPr>
                <w:rFonts w:ascii="Sylfaen" w:hAnsi="Sylfaen" w:cs="Arial"/>
                <w:sz w:val="20"/>
                <w:szCs w:val="20"/>
              </w:rPr>
              <w:t xml:space="preserve">)` </w:t>
            </w:r>
            <w:r w:rsidRPr="00220F38">
              <w:rPr>
                <w:rFonts w:ascii="Sylfaen" w:hAnsi="Sylfaen" w:cs="Arial"/>
                <w:b/>
                <w:sz w:val="20"/>
                <w:szCs w:val="20"/>
              </w:rPr>
              <w:t xml:space="preserve"> ՀՀ դրամ և AMD</w:t>
            </w:r>
          </w:p>
        </w:tc>
      </w:tr>
      <w:tr w:rsidR="00AC408E" w:rsidRPr="00220F3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408E" w:rsidRPr="00220F38" w:rsidRDefault="00AC408E" w:rsidP="00AC408E">
            <w:pPr>
              <w:rPr>
                <w:rFonts w:ascii="Sylfaen" w:hAnsi="Sylfaen" w:cs="Arial"/>
                <w:sz w:val="20"/>
                <w:szCs w:val="20"/>
                <w:lang w:val="hy-AM"/>
              </w:rPr>
            </w:pPr>
            <w:r w:rsidRPr="00220F38">
              <w:rPr>
                <w:rFonts w:ascii="Sylfaen" w:hAnsi="Sylfaen" w:cs="Sylfaen"/>
                <w:sz w:val="20"/>
                <w:szCs w:val="20"/>
              </w:rPr>
              <w:t>1</w:t>
            </w:r>
            <w:r w:rsidRPr="00220F38">
              <w:rPr>
                <w:rFonts w:ascii="Sylfaen" w:hAnsi="Sylfaen" w:cs="Sylfaen"/>
                <w:sz w:val="20"/>
                <w:szCs w:val="20"/>
                <w:lang w:val="hy-AM"/>
              </w:rPr>
              <w:t>7</w:t>
            </w:r>
            <w:r w:rsidRPr="00220F38">
              <w:rPr>
                <w:rFonts w:ascii="Sylfaen" w:hAnsi="Sylfaen" w:cs="Sylfaen"/>
                <w:sz w:val="20"/>
                <w:szCs w:val="20"/>
              </w:rPr>
              <w:t>.Գործարքի</w:t>
            </w:r>
            <w:r w:rsidRPr="00220F38">
              <w:rPr>
                <w:rFonts w:ascii="Sylfaen" w:hAnsi="Sylfaen" w:cs="Arial"/>
                <w:sz w:val="20"/>
                <w:szCs w:val="20"/>
              </w:rPr>
              <w:t xml:space="preserve"> (</w:t>
            </w:r>
            <w:r w:rsidRPr="00220F38">
              <w:rPr>
                <w:rFonts w:ascii="Sylfaen" w:hAnsi="Sylfaen" w:cs="Sylfaen"/>
                <w:sz w:val="20"/>
                <w:szCs w:val="20"/>
              </w:rPr>
              <w:t>վճարման</w:t>
            </w:r>
            <w:r w:rsidRPr="00220F38">
              <w:rPr>
                <w:rFonts w:ascii="Sylfaen" w:hAnsi="Sylfaen" w:cs="Arial"/>
                <w:sz w:val="20"/>
                <w:szCs w:val="20"/>
              </w:rPr>
              <w:t xml:space="preserve">) </w:t>
            </w:r>
            <w:r w:rsidRPr="00220F38">
              <w:rPr>
                <w:rFonts w:ascii="Sylfaen" w:hAnsi="Sylfaen" w:cs="Sylfaen"/>
                <w:sz w:val="20"/>
                <w:szCs w:val="20"/>
              </w:rPr>
              <w:t>նպատակը</w:t>
            </w:r>
            <w:r w:rsidRPr="00220F38">
              <w:rPr>
                <w:rFonts w:ascii="Sylfaen" w:hAnsi="Sylfaen" w:cs="Arial"/>
                <w:sz w:val="20"/>
                <w:szCs w:val="20"/>
              </w:rPr>
              <w:t>`</w:t>
            </w:r>
            <w:r w:rsidRPr="00220F38">
              <w:rPr>
                <w:rFonts w:ascii="Sylfaen" w:hAnsi="Sylfaen" w:cs="Arial"/>
                <w:b/>
                <w:sz w:val="20"/>
                <w:szCs w:val="20"/>
              </w:rPr>
              <w:t>պայմանագրի ապահովում</w:t>
            </w:r>
          </w:p>
        </w:tc>
      </w:tr>
      <w:tr w:rsidR="00AC408E" w:rsidRPr="00220F38"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AC408E" w:rsidRPr="00220F38" w:rsidRDefault="00AC408E" w:rsidP="00AC408E">
            <w:pPr>
              <w:rPr>
                <w:rFonts w:ascii="Sylfaen" w:hAnsi="Sylfaen" w:cs="Arial"/>
                <w:sz w:val="20"/>
                <w:szCs w:val="20"/>
              </w:rPr>
            </w:pPr>
            <w:r w:rsidRPr="00220F38">
              <w:rPr>
                <w:rFonts w:ascii="Sylfaen" w:hAnsi="Sylfaen" w:cs="Sylfaen"/>
                <w:sz w:val="20"/>
                <w:szCs w:val="20"/>
              </w:rPr>
              <w:t>1</w:t>
            </w:r>
            <w:r w:rsidRPr="00220F38">
              <w:rPr>
                <w:rFonts w:ascii="Sylfaen" w:hAnsi="Sylfaen" w:cs="Sylfaen"/>
                <w:sz w:val="20"/>
                <w:szCs w:val="20"/>
                <w:lang w:val="hy-AM"/>
              </w:rPr>
              <w:t>8</w:t>
            </w:r>
            <w:r w:rsidRPr="00220F38">
              <w:rPr>
                <w:rFonts w:ascii="Sylfaen" w:hAnsi="Sylfaen" w:cs="Sylfaen"/>
                <w:sz w:val="20"/>
                <w:szCs w:val="20"/>
              </w:rPr>
              <w:t xml:space="preserve">. </w:t>
            </w:r>
            <w:r w:rsidRPr="00220F38">
              <w:rPr>
                <w:rFonts w:ascii="Sylfaen" w:hAnsi="Sylfaen" w:cs="Sylfaen"/>
                <w:sz w:val="20"/>
                <w:szCs w:val="20"/>
                <w:lang w:val="hy-AM"/>
              </w:rPr>
              <w:t xml:space="preserve">Վճարման կատարման հիմքերը՝ </w:t>
            </w:r>
            <w:r w:rsidRPr="00220F38">
              <w:rPr>
                <w:rFonts w:ascii="Sylfaen" w:hAnsi="Sylfaen" w:cs="Sylfaen"/>
                <w:sz w:val="20"/>
                <w:szCs w:val="20"/>
              </w:rPr>
              <w:t>(</w:t>
            </w:r>
            <w:r w:rsidRPr="00220F38">
              <w:rPr>
                <w:rFonts w:ascii="Sylfaen" w:hAnsi="Sylfaen" w:cs="Sylfaen"/>
                <w:sz w:val="20"/>
                <w:szCs w:val="20"/>
                <w:lang w:val="hy-AM"/>
              </w:rPr>
              <w:t>Փաստաթղթերի</w:t>
            </w:r>
            <w:r w:rsidRPr="00220F38">
              <w:rPr>
                <w:rFonts w:ascii="Sylfaen" w:hAnsi="Sylfaen" w:cs="Arial"/>
                <w:sz w:val="20"/>
                <w:szCs w:val="20"/>
                <w:lang w:val="hy-AM"/>
              </w:rPr>
              <w:t xml:space="preserve"> անվանումը</w:t>
            </w:r>
            <w:r w:rsidRPr="00220F38">
              <w:rPr>
                <w:rFonts w:ascii="Sylfaen" w:hAnsi="Sylfaen" w:cs="Arial"/>
                <w:sz w:val="20"/>
                <w:szCs w:val="20"/>
              </w:rPr>
              <w:t>,</w:t>
            </w:r>
            <w:r w:rsidRPr="00220F38">
              <w:rPr>
                <w:rFonts w:ascii="Sylfaen" w:hAnsi="Sylfaen" w:cs="Arial"/>
                <w:sz w:val="20"/>
                <w:szCs w:val="20"/>
                <w:lang w:val="hy-AM"/>
              </w:rPr>
              <w:t xml:space="preserve"> այդ թվում՝ տուժանքի մասին համաձայնագիրը, </w:t>
            </w:r>
            <w:r w:rsidRPr="00220F38">
              <w:rPr>
                <w:rFonts w:ascii="Sylfaen" w:hAnsi="Sylfaen" w:cs="Sylfaen"/>
                <w:sz w:val="20"/>
                <w:szCs w:val="20"/>
                <w:lang w:val="hy-AM"/>
              </w:rPr>
              <w:t>դրանցհամարները</w:t>
            </w:r>
            <w:r w:rsidRPr="00220F38">
              <w:rPr>
                <w:rFonts w:ascii="Sylfaen" w:hAnsi="Sylfaen" w:cs="Arial"/>
                <w:sz w:val="20"/>
                <w:szCs w:val="20"/>
                <w:lang w:val="hy-AM"/>
              </w:rPr>
              <w:t>,</w:t>
            </w:r>
            <w:r w:rsidRPr="00220F38">
              <w:rPr>
                <w:rFonts w:ascii="Sylfaen" w:hAnsi="Sylfaen" w:cs="Sylfaen"/>
                <w:sz w:val="20"/>
                <w:szCs w:val="20"/>
                <w:lang w:val="hy-AM"/>
              </w:rPr>
              <w:t>պ</w:t>
            </w:r>
            <w:r w:rsidRPr="00220F38">
              <w:rPr>
                <w:rFonts w:ascii="Sylfaen" w:hAnsi="Sylfaen" w:cs="Sylfaen"/>
                <w:sz w:val="20"/>
                <w:szCs w:val="20"/>
              </w:rPr>
              <w:t>այմանագրի ծածկագիրը</w:t>
            </w:r>
            <w:r w:rsidRPr="00220F38">
              <w:rPr>
                <w:rFonts w:ascii="Sylfaen" w:hAnsi="Sylfaen" w:cs="Arial"/>
                <w:sz w:val="20"/>
                <w:szCs w:val="20"/>
                <w:lang w:val="hy-AM"/>
              </w:rPr>
              <w:t xml:space="preserve"> որի հիման վրա կատարվում է  գանձումը</w:t>
            </w:r>
            <w:r w:rsidRPr="00220F38">
              <w:rPr>
                <w:rFonts w:ascii="Sylfaen" w:hAnsi="Sylfaen" w:cs="Arial"/>
                <w:sz w:val="20"/>
                <w:szCs w:val="20"/>
              </w:rPr>
              <w:t>)</w:t>
            </w:r>
            <w:r w:rsidRPr="00220F38">
              <w:rPr>
                <w:rFonts w:ascii="Sylfaen" w:hAnsi="Sylfaen" w:cs="Sylfaen"/>
                <w:sz w:val="20"/>
                <w:szCs w:val="20"/>
              </w:rPr>
              <w:t>`</w:t>
            </w:r>
          </w:p>
          <w:p w:rsidR="00AC408E" w:rsidRPr="00220F38" w:rsidRDefault="00AC408E" w:rsidP="00AC408E">
            <w:pPr>
              <w:rPr>
                <w:rFonts w:ascii="Sylfaen" w:hAnsi="Sylfaen" w:cs="Arial"/>
                <w:sz w:val="20"/>
                <w:szCs w:val="20"/>
              </w:rPr>
            </w:pPr>
          </w:p>
        </w:tc>
      </w:tr>
      <w:tr w:rsidR="00AC408E" w:rsidRPr="00220F38"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AC408E" w:rsidRPr="00220F38" w:rsidRDefault="00AC408E" w:rsidP="00AC408E">
            <w:pPr>
              <w:rPr>
                <w:rFonts w:ascii="Sylfaen" w:hAnsi="Sylfaen" w:cs="Arial"/>
                <w:sz w:val="20"/>
                <w:szCs w:val="20"/>
                <w:lang w:val="hy-AM"/>
              </w:rPr>
            </w:pPr>
          </w:p>
        </w:tc>
      </w:tr>
      <w:tr w:rsidR="00AC408E" w:rsidRPr="00220F38" w:rsidTr="00832982">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408E" w:rsidRPr="00220F38" w:rsidRDefault="00AC408E" w:rsidP="00AC408E">
            <w:pPr>
              <w:rPr>
                <w:rFonts w:ascii="Sylfaen" w:hAnsi="Sylfaen" w:cs="Sylfaen"/>
                <w:sz w:val="20"/>
                <w:szCs w:val="20"/>
                <w:lang w:val="ru-RU"/>
              </w:rPr>
            </w:pPr>
            <w:r w:rsidRPr="00220F38">
              <w:rPr>
                <w:rFonts w:ascii="Sylfaen" w:hAnsi="Sylfaen" w:cs="Sylfaen"/>
                <w:sz w:val="20"/>
                <w:szCs w:val="20"/>
                <w:lang w:val="hy-AM"/>
              </w:rPr>
              <w:t>19. Վճարման պայմանները՝ ակցեպտավորված վճարում</w:t>
            </w:r>
          </w:p>
        </w:tc>
      </w:tr>
      <w:tr w:rsidR="00AC408E" w:rsidRPr="00220F38" w:rsidTr="00832982">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C408E" w:rsidRPr="00220F38" w:rsidRDefault="00AC408E" w:rsidP="00AC408E">
            <w:pPr>
              <w:rPr>
                <w:rFonts w:ascii="Sylfaen" w:hAnsi="Sylfaen" w:cs="Sylfaen"/>
                <w:sz w:val="20"/>
                <w:szCs w:val="20"/>
                <w:lang w:val="hy-AM"/>
              </w:rPr>
            </w:pPr>
            <w:r w:rsidRPr="00220F38">
              <w:rPr>
                <w:rFonts w:ascii="Sylfaen" w:hAnsi="Sylfaen" w:cs="Sylfaen"/>
                <w:sz w:val="20"/>
                <w:szCs w:val="20"/>
                <w:lang w:val="hy-AM"/>
              </w:rPr>
              <w:t xml:space="preserve">20. Առդիր էջերի քանակը՝    </w:t>
            </w:r>
            <w:r w:rsidRPr="00220F38">
              <w:rPr>
                <w:rFonts w:ascii="Sylfaen" w:hAnsi="Sylfaen" w:cs="Arial"/>
                <w:sz w:val="20"/>
                <w:szCs w:val="20"/>
              </w:rPr>
              <w:t xml:space="preserve">--- </w:t>
            </w:r>
            <w:r w:rsidRPr="00220F38">
              <w:rPr>
                <w:rFonts w:ascii="Sylfaen" w:hAnsi="Sylfaen" w:cs="Sylfaen"/>
                <w:sz w:val="20"/>
                <w:szCs w:val="20"/>
              </w:rPr>
              <w:t>էջ</w:t>
            </w:r>
          </w:p>
        </w:tc>
      </w:tr>
      <w:tr w:rsidR="00AC408E" w:rsidRPr="00220F38"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AC408E" w:rsidRPr="00220F38" w:rsidRDefault="00AC408E" w:rsidP="00AC408E">
            <w:pPr>
              <w:rPr>
                <w:rFonts w:ascii="Sylfaen" w:hAnsi="Sylfaen" w:cs="Sylfaen"/>
                <w:sz w:val="20"/>
                <w:szCs w:val="20"/>
              </w:rPr>
            </w:pPr>
            <w:r w:rsidRPr="00220F38">
              <w:rPr>
                <w:rFonts w:ascii="Sylfaen" w:hAnsi="Sylfaen" w:cs="Courier New"/>
                <w:sz w:val="20"/>
                <w:szCs w:val="20"/>
              </w:rPr>
              <w:t> </w:t>
            </w:r>
            <w:r w:rsidRPr="00220F38">
              <w:rPr>
                <w:rFonts w:ascii="Sylfaen" w:hAnsi="Sylfaen" w:cs="Arial"/>
                <w:sz w:val="20"/>
                <w:szCs w:val="20"/>
                <w:lang w:val="hy-AM"/>
              </w:rPr>
              <w:t>22</w:t>
            </w:r>
            <w:r w:rsidRPr="00220F38">
              <w:rPr>
                <w:rFonts w:ascii="Sylfaen" w:hAnsi="Sylfaen" w:cs="Arial"/>
                <w:sz w:val="20"/>
                <w:szCs w:val="20"/>
              </w:rPr>
              <w:t>.</w:t>
            </w:r>
            <w:r w:rsidRPr="00220F38">
              <w:rPr>
                <w:rFonts w:ascii="Sylfaen" w:hAnsi="Sylfaen" w:cs="Sylfaen"/>
                <w:sz w:val="20"/>
                <w:szCs w:val="20"/>
              </w:rPr>
              <w:t>ա. Շահառուի ստորագրությունները</w:t>
            </w:r>
          </w:p>
          <w:p w:rsidR="00AC408E" w:rsidRPr="00220F38" w:rsidRDefault="00AC408E" w:rsidP="00AC408E">
            <w:pPr>
              <w:rPr>
                <w:rFonts w:ascii="Sylfaen" w:hAnsi="Sylfaen" w:cs="Sylfaen"/>
                <w:sz w:val="20"/>
                <w:szCs w:val="20"/>
              </w:rPr>
            </w:pPr>
          </w:p>
          <w:p w:rsidR="00AC408E" w:rsidRPr="00220F38" w:rsidRDefault="00AC408E" w:rsidP="00AC408E">
            <w:pPr>
              <w:jc w:val="right"/>
              <w:rPr>
                <w:rFonts w:ascii="Sylfaen" w:hAnsi="Sylfaen" w:cs="Tahoma"/>
                <w:color w:val="000000"/>
                <w:sz w:val="20"/>
                <w:szCs w:val="20"/>
              </w:rPr>
            </w:pPr>
            <w:r w:rsidRPr="00220F38">
              <w:rPr>
                <w:rFonts w:ascii="Sylfaen" w:hAnsi="Sylfaen" w:cs="Tahoma"/>
                <w:color w:val="000000"/>
                <w:sz w:val="20"/>
                <w:szCs w:val="20"/>
              </w:rPr>
              <w:t>/____________________/</w:t>
            </w:r>
          </w:p>
          <w:p w:rsidR="00AC408E" w:rsidRPr="00220F38" w:rsidRDefault="00AC408E" w:rsidP="00AC408E">
            <w:pPr>
              <w:rPr>
                <w:rFonts w:ascii="Sylfaen" w:hAnsi="Sylfaen" w:cs="Tahoma"/>
                <w:color w:val="000000"/>
                <w:sz w:val="20"/>
                <w:szCs w:val="20"/>
              </w:rPr>
            </w:pPr>
          </w:p>
          <w:p w:rsidR="00AC408E" w:rsidRPr="00220F38" w:rsidRDefault="00AC408E" w:rsidP="00AC408E">
            <w:pPr>
              <w:jc w:val="right"/>
              <w:rPr>
                <w:rFonts w:ascii="Sylfaen" w:hAnsi="Sylfaen" w:cs="Sylfaen"/>
                <w:sz w:val="20"/>
                <w:szCs w:val="20"/>
              </w:rPr>
            </w:pPr>
            <w:r w:rsidRPr="00220F38">
              <w:rPr>
                <w:rFonts w:ascii="Sylfaen" w:hAnsi="Sylfaen" w:cs="Tahoma"/>
                <w:color w:val="000000"/>
                <w:sz w:val="20"/>
                <w:szCs w:val="20"/>
              </w:rPr>
              <w:t>/____________________/</w:t>
            </w:r>
          </w:p>
          <w:p w:rsidR="00AC408E" w:rsidRPr="00220F38" w:rsidRDefault="00AC408E" w:rsidP="00AC408E">
            <w:pPr>
              <w:rPr>
                <w:rFonts w:ascii="Sylfaen" w:hAnsi="Sylfaen" w:cs="Sylfaen"/>
                <w:sz w:val="20"/>
                <w:szCs w:val="20"/>
              </w:rPr>
            </w:pPr>
          </w:p>
          <w:p w:rsidR="00AC408E" w:rsidRPr="00220F38" w:rsidRDefault="00AC408E" w:rsidP="00AC408E">
            <w:pPr>
              <w:rPr>
                <w:rFonts w:ascii="Sylfaen" w:hAnsi="Sylfaen" w:cs="Sylfaen"/>
                <w:sz w:val="20"/>
                <w:szCs w:val="20"/>
              </w:rPr>
            </w:pPr>
            <w:r w:rsidRPr="00220F38">
              <w:rPr>
                <w:rFonts w:ascii="Sylfaen" w:hAnsi="Sylfaen" w:cs="Sylfaen"/>
                <w:sz w:val="20"/>
                <w:szCs w:val="20"/>
                <w:lang w:val="hy-AM"/>
              </w:rPr>
              <w:t>22</w:t>
            </w:r>
            <w:r w:rsidRPr="00220F38">
              <w:rPr>
                <w:rFonts w:ascii="Sylfaen" w:hAnsi="Sylfaen" w:cs="Sylfaen"/>
                <w:sz w:val="20"/>
                <w:szCs w:val="20"/>
              </w:rPr>
              <w:t>.բ.                                                                          Կ.Տ.</w:t>
            </w:r>
          </w:p>
          <w:p w:rsidR="00AC408E" w:rsidRPr="00220F38" w:rsidRDefault="00AC408E" w:rsidP="00AC408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AC408E" w:rsidRPr="00220F38" w:rsidRDefault="00AC408E" w:rsidP="00AC408E">
            <w:pPr>
              <w:rPr>
                <w:rFonts w:ascii="Sylfaen" w:hAnsi="Sylfaen" w:cs="Sylfaen"/>
                <w:sz w:val="20"/>
                <w:szCs w:val="20"/>
              </w:rPr>
            </w:pPr>
            <w:r w:rsidRPr="00220F38">
              <w:rPr>
                <w:rFonts w:ascii="Sylfaen" w:hAnsi="Sylfaen" w:cs="Arial"/>
                <w:sz w:val="20"/>
                <w:szCs w:val="20"/>
                <w:lang w:val="hy-AM"/>
              </w:rPr>
              <w:t>2</w:t>
            </w:r>
            <w:r w:rsidRPr="00220F38">
              <w:rPr>
                <w:rFonts w:ascii="Sylfaen" w:hAnsi="Sylfaen" w:cs="Arial"/>
                <w:sz w:val="20"/>
                <w:szCs w:val="20"/>
              </w:rPr>
              <w:t>1.</w:t>
            </w:r>
            <w:r w:rsidRPr="00220F38">
              <w:rPr>
                <w:rFonts w:ascii="Sylfaen" w:hAnsi="Sylfaen" w:cs="Sylfaen"/>
                <w:sz w:val="20"/>
                <w:szCs w:val="20"/>
              </w:rPr>
              <w:t xml:space="preserve">ա. </w:t>
            </w:r>
            <w:r w:rsidRPr="00220F38">
              <w:rPr>
                <w:rFonts w:ascii="Sylfaen" w:hAnsi="Sylfaen" w:cs="Courier New"/>
                <w:sz w:val="20"/>
                <w:szCs w:val="20"/>
              </w:rPr>
              <w:t> </w:t>
            </w:r>
            <w:r w:rsidRPr="00220F38">
              <w:rPr>
                <w:rFonts w:ascii="Sylfaen" w:hAnsi="Sylfaen" w:cs="Sylfaen"/>
                <w:sz w:val="20"/>
                <w:szCs w:val="20"/>
              </w:rPr>
              <w:t>Վճարողի ստորագրությունները`</w:t>
            </w:r>
          </w:p>
          <w:p w:rsidR="00AC408E" w:rsidRPr="00220F38" w:rsidRDefault="00AC408E" w:rsidP="00AC408E">
            <w:pPr>
              <w:jc w:val="right"/>
              <w:rPr>
                <w:rFonts w:ascii="Sylfaen" w:hAnsi="Sylfaen" w:cs="Sylfaen"/>
                <w:sz w:val="20"/>
                <w:szCs w:val="20"/>
              </w:rPr>
            </w:pPr>
          </w:p>
          <w:p w:rsidR="00AC408E" w:rsidRPr="00220F38" w:rsidRDefault="00AC408E" w:rsidP="00AC408E">
            <w:pPr>
              <w:rPr>
                <w:rFonts w:ascii="Sylfaen" w:hAnsi="Sylfaen" w:cs="Sylfaen"/>
                <w:sz w:val="20"/>
                <w:szCs w:val="20"/>
              </w:rPr>
            </w:pPr>
            <w:r w:rsidRPr="00220F38">
              <w:rPr>
                <w:rFonts w:ascii="Sylfaen" w:hAnsi="Sylfaen" w:cs="Tahoma"/>
                <w:color w:val="000000"/>
                <w:sz w:val="20"/>
                <w:szCs w:val="20"/>
              </w:rPr>
              <w:t xml:space="preserve">                                               /____________________/</w:t>
            </w:r>
          </w:p>
          <w:p w:rsidR="00AC408E" w:rsidRPr="00220F38" w:rsidRDefault="00AC408E" w:rsidP="00AC408E">
            <w:pPr>
              <w:jc w:val="right"/>
              <w:rPr>
                <w:rFonts w:ascii="Sylfaen" w:hAnsi="Sylfaen" w:cs="Tahoma"/>
                <w:color w:val="000000"/>
                <w:sz w:val="20"/>
                <w:szCs w:val="20"/>
              </w:rPr>
            </w:pPr>
          </w:p>
          <w:p w:rsidR="00AC408E" w:rsidRPr="00220F38" w:rsidRDefault="00AC408E" w:rsidP="00AC408E">
            <w:pPr>
              <w:jc w:val="right"/>
              <w:rPr>
                <w:rFonts w:ascii="Sylfaen" w:hAnsi="Sylfaen" w:cs="Sylfaen"/>
                <w:sz w:val="20"/>
                <w:szCs w:val="20"/>
              </w:rPr>
            </w:pPr>
            <w:r w:rsidRPr="00220F38">
              <w:rPr>
                <w:rFonts w:ascii="Sylfaen" w:hAnsi="Sylfaen" w:cs="Tahoma"/>
                <w:color w:val="000000"/>
                <w:sz w:val="20"/>
                <w:szCs w:val="20"/>
              </w:rPr>
              <w:t>/____________________/</w:t>
            </w:r>
          </w:p>
          <w:p w:rsidR="00AC408E" w:rsidRPr="00220F38" w:rsidRDefault="00AC408E" w:rsidP="00AC408E">
            <w:pPr>
              <w:jc w:val="right"/>
              <w:rPr>
                <w:rFonts w:ascii="Sylfaen" w:hAnsi="Sylfaen" w:cs="Sylfaen"/>
                <w:sz w:val="20"/>
                <w:szCs w:val="20"/>
              </w:rPr>
            </w:pPr>
          </w:p>
          <w:p w:rsidR="00AC408E" w:rsidRPr="00220F38" w:rsidRDefault="00AC408E" w:rsidP="00AC408E">
            <w:pPr>
              <w:jc w:val="right"/>
              <w:rPr>
                <w:rFonts w:ascii="Sylfaen" w:hAnsi="Sylfaen" w:cs="Sylfaen"/>
                <w:sz w:val="20"/>
                <w:szCs w:val="20"/>
              </w:rPr>
            </w:pPr>
            <w:r w:rsidRPr="00220F38">
              <w:rPr>
                <w:rFonts w:ascii="Sylfaen" w:hAnsi="Sylfaen" w:cs="Sylfaen"/>
                <w:sz w:val="20"/>
                <w:szCs w:val="20"/>
                <w:lang w:val="hy-AM"/>
              </w:rPr>
              <w:t>2</w:t>
            </w:r>
            <w:r w:rsidRPr="00220F38">
              <w:rPr>
                <w:rFonts w:ascii="Sylfaen" w:hAnsi="Sylfaen" w:cs="Sylfaen"/>
                <w:sz w:val="20"/>
                <w:szCs w:val="20"/>
              </w:rPr>
              <w:t>1.բ.                                                                    Կ.Տ.</w:t>
            </w:r>
          </w:p>
          <w:p w:rsidR="00AC408E" w:rsidRPr="00220F38" w:rsidRDefault="00AC408E" w:rsidP="00AC408E">
            <w:pPr>
              <w:jc w:val="right"/>
              <w:rPr>
                <w:rFonts w:ascii="Sylfaen" w:hAnsi="Sylfaen" w:cs="Sylfaen"/>
                <w:sz w:val="20"/>
                <w:szCs w:val="20"/>
              </w:rPr>
            </w:pPr>
          </w:p>
        </w:tc>
      </w:tr>
      <w:tr w:rsidR="00AC408E" w:rsidRPr="00220F38" w:rsidTr="00CB0ADE">
        <w:trPr>
          <w:trHeight w:val="2058"/>
        </w:trPr>
        <w:tc>
          <w:tcPr>
            <w:tcW w:w="5616" w:type="dxa"/>
            <w:tcBorders>
              <w:top w:val="single" w:sz="4" w:space="0" w:color="auto"/>
              <w:left w:val="single" w:sz="4" w:space="0" w:color="auto"/>
              <w:right w:val="single" w:sz="4" w:space="0" w:color="auto"/>
            </w:tcBorders>
            <w:noWrap/>
            <w:vAlign w:val="bottom"/>
          </w:tcPr>
          <w:p w:rsidR="00AC408E" w:rsidRPr="00220F38" w:rsidRDefault="00AC408E" w:rsidP="00AC408E">
            <w:pPr>
              <w:rPr>
                <w:rFonts w:ascii="Sylfaen" w:hAnsi="Sylfaen" w:cs="Tahoma"/>
                <w:color w:val="000000"/>
                <w:sz w:val="20"/>
                <w:szCs w:val="20"/>
              </w:rPr>
            </w:pPr>
            <w:r w:rsidRPr="00220F38">
              <w:rPr>
                <w:rFonts w:ascii="Sylfaen" w:hAnsi="Sylfaen" w:cs="Tahoma"/>
                <w:color w:val="000000"/>
                <w:sz w:val="20"/>
                <w:szCs w:val="20"/>
              </w:rPr>
              <w:t>2</w:t>
            </w:r>
            <w:r w:rsidRPr="00220F38">
              <w:rPr>
                <w:rFonts w:ascii="Sylfaen" w:hAnsi="Sylfaen" w:cs="Tahoma"/>
                <w:color w:val="000000"/>
                <w:sz w:val="20"/>
                <w:szCs w:val="20"/>
                <w:lang w:val="hy-AM"/>
              </w:rPr>
              <w:t>4</w:t>
            </w:r>
            <w:r w:rsidRPr="00220F38">
              <w:rPr>
                <w:rFonts w:ascii="Sylfaen" w:hAnsi="Sylfaen" w:cs="Tahoma"/>
                <w:color w:val="000000"/>
                <w:sz w:val="20"/>
                <w:szCs w:val="20"/>
              </w:rPr>
              <w:t xml:space="preserve">.ա.   </w:t>
            </w:r>
            <w:r w:rsidRPr="00220F38">
              <w:rPr>
                <w:rFonts w:ascii="Sylfaen" w:hAnsi="Sylfaen" w:cs="Tahoma"/>
                <w:color w:val="000000"/>
                <w:sz w:val="20"/>
                <w:szCs w:val="20"/>
                <w:lang w:val="hy-AM"/>
              </w:rPr>
              <w:t>Շահառուին  սպասարկող ֆինանսական կազմակերպություն</w:t>
            </w:r>
          </w:p>
          <w:p w:rsidR="00AC408E" w:rsidRPr="00220F38" w:rsidRDefault="00AC408E" w:rsidP="00AC408E">
            <w:pPr>
              <w:rPr>
                <w:rFonts w:ascii="Sylfaen" w:hAnsi="Sylfaen" w:cs="Tahoma"/>
                <w:color w:val="000000"/>
                <w:sz w:val="20"/>
                <w:szCs w:val="20"/>
                <w:lang w:val="hy-AM"/>
              </w:rPr>
            </w:pPr>
          </w:p>
          <w:p w:rsidR="00AC408E" w:rsidRPr="00220F38" w:rsidRDefault="00AC408E" w:rsidP="00AC408E">
            <w:pPr>
              <w:rPr>
                <w:rFonts w:ascii="Sylfaen" w:hAnsi="Sylfaen" w:cs="Tahoma"/>
                <w:color w:val="000000"/>
                <w:sz w:val="20"/>
                <w:szCs w:val="20"/>
              </w:rPr>
            </w:pPr>
            <w:r w:rsidRPr="00220F38">
              <w:rPr>
                <w:rFonts w:ascii="Sylfaen" w:hAnsi="Sylfaen" w:cs="Tahoma"/>
                <w:color w:val="000000"/>
                <w:sz w:val="20"/>
                <w:szCs w:val="20"/>
              </w:rPr>
              <w:t xml:space="preserve">   /____________________/</w:t>
            </w:r>
          </w:p>
          <w:p w:rsidR="00AC408E" w:rsidRPr="00220F38" w:rsidRDefault="00AC408E" w:rsidP="00AC408E">
            <w:pPr>
              <w:rPr>
                <w:rFonts w:ascii="Sylfaen" w:hAnsi="Sylfaen" w:cs="Sylfaen"/>
                <w:sz w:val="20"/>
                <w:szCs w:val="20"/>
              </w:rPr>
            </w:pPr>
            <w:r w:rsidRPr="00220F38">
              <w:rPr>
                <w:rFonts w:ascii="Sylfaen" w:hAnsi="Sylfaen" w:cs="Sylfaen"/>
                <w:sz w:val="20"/>
                <w:szCs w:val="20"/>
              </w:rPr>
              <w:t xml:space="preserve">                                                         /ստորագրություն/</w:t>
            </w:r>
          </w:p>
          <w:p w:rsidR="00AC408E" w:rsidRPr="00220F38" w:rsidRDefault="00AC408E" w:rsidP="00AC408E">
            <w:pPr>
              <w:rPr>
                <w:rFonts w:ascii="Sylfaen" w:hAnsi="Sylfaen" w:cs="Tahoma"/>
                <w:color w:val="000000"/>
                <w:sz w:val="20"/>
                <w:szCs w:val="20"/>
              </w:rPr>
            </w:pPr>
          </w:p>
          <w:p w:rsidR="00AC408E" w:rsidRPr="00220F38" w:rsidRDefault="00AC408E" w:rsidP="00AC408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AC408E" w:rsidRPr="00220F38" w:rsidRDefault="00AC408E" w:rsidP="00AC408E">
            <w:pPr>
              <w:rPr>
                <w:rFonts w:ascii="Sylfaen" w:hAnsi="Sylfaen" w:cs="Tahoma"/>
                <w:color w:val="000000"/>
                <w:sz w:val="20"/>
                <w:szCs w:val="20"/>
              </w:rPr>
            </w:pPr>
            <w:r w:rsidRPr="00220F38">
              <w:rPr>
                <w:rFonts w:ascii="Sylfaen" w:hAnsi="Sylfaen" w:cs="Tahoma"/>
                <w:color w:val="000000"/>
                <w:sz w:val="20"/>
                <w:szCs w:val="20"/>
              </w:rPr>
              <w:t>2</w:t>
            </w:r>
            <w:r w:rsidRPr="00220F38">
              <w:rPr>
                <w:rFonts w:ascii="Sylfaen" w:hAnsi="Sylfaen" w:cs="Tahoma"/>
                <w:color w:val="000000"/>
                <w:sz w:val="20"/>
                <w:szCs w:val="20"/>
                <w:lang w:val="hy-AM"/>
              </w:rPr>
              <w:t>3</w:t>
            </w:r>
            <w:r w:rsidRPr="00220F38">
              <w:rPr>
                <w:rFonts w:ascii="Sylfaen" w:hAnsi="Sylfaen" w:cs="Tahoma"/>
                <w:color w:val="000000"/>
                <w:sz w:val="20"/>
                <w:szCs w:val="20"/>
              </w:rPr>
              <w:t xml:space="preserve">.ա.   </w:t>
            </w:r>
            <w:r w:rsidRPr="00220F38">
              <w:rPr>
                <w:rFonts w:ascii="Sylfaen" w:hAnsi="Sylfaen" w:cs="Tahoma"/>
                <w:color w:val="000000"/>
                <w:sz w:val="20"/>
                <w:szCs w:val="20"/>
                <w:lang w:val="hy-AM"/>
              </w:rPr>
              <w:t>Վճարողին  սպասարկող ֆինանսական կազմակերպություն</w:t>
            </w:r>
          </w:p>
          <w:p w:rsidR="00AC408E" w:rsidRPr="00220F38" w:rsidRDefault="00AC408E" w:rsidP="00AC408E">
            <w:pPr>
              <w:jc w:val="right"/>
              <w:rPr>
                <w:rFonts w:ascii="Sylfaen" w:hAnsi="Sylfaen" w:cs="Tahoma"/>
                <w:color w:val="000000"/>
                <w:sz w:val="20"/>
                <w:szCs w:val="20"/>
              </w:rPr>
            </w:pPr>
          </w:p>
          <w:p w:rsidR="00AC408E" w:rsidRPr="00220F38" w:rsidRDefault="00AC408E" w:rsidP="00AC408E">
            <w:pPr>
              <w:jc w:val="right"/>
              <w:rPr>
                <w:rFonts w:ascii="Sylfaen" w:hAnsi="Sylfaen" w:cs="Tahoma"/>
                <w:color w:val="000000"/>
                <w:sz w:val="20"/>
                <w:szCs w:val="20"/>
              </w:rPr>
            </w:pPr>
            <w:r w:rsidRPr="00220F38">
              <w:rPr>
                <w:rFonts w:ascii="Sylfaen" w:hAnsi="Sylfaen" w:cs="Tahoma"/>
                <w:color w:val="000000"/>
                <w:sz w:val="20"/>
                <w:szCs w:val="20"/>
              </w:rPr>
              <w:t>/____________________/</w:t>
            </w:r>
          </w:p>
          <w:p w:rsidR="00AC408E" w:rsidRPr="00220F38" w:rsidRDefault="00AC408E" w:rsidP="00AC408E">
            <w:pPr>
              <w:jc w:val="center"/>
              <w:rPr>
                <w:rFonts w:ascii="Sylfaen" w:hAnsi="Sylfaen" w:cs="Sylfaen"/>
                <w:sz w:val="20"/>
                <w:szCs w:val="20"/>
              </w:rPr>
            </w:pPr>
            <w:r w:rsidRPr="00220F38">
              <w:rPr>
                <w:rFonts w:ascii="Sylfaen" w:hAnsi="Sylfaen" w:cs="Sylfaen"/>
                <w:sz w:val="20"/>
                <w:szCs w:val="20"/>
              </w:rPr>
              <w:t>/ստորագրություն/</w:t>
            </w:r>
          </w:p>
          <w:p w:rsidR="00AC408E" w:rsidRPr="00220F38" w:rsidRDefault="00AC408E" w:rsidP="00AC408E">
            <w:pPr>
              <w:jc w:val="right"/>
              <w:rPr>
                <w:rFonts w:ascii="Sylfaen" w:hAnsi="Sylfaen" w:cs="Arial"/>
                <w:sz w:val="20"/>
                <w:szCs w:val="20"/>
                <w:lang w:val="hy-AM"/>
              </w:rPr>
            </w:pPr>
          </w:p>
        </w:tc>
      </w:tr>
      <w:tr w:rsidR="00AC408E" w:rsidRPr="00220F38" w:rsidTr="003A0FB1">
        <w:trPr>
          <w:trHeight w:val="80"/>
        </w:trPr>
        <w:tc>
          <w:tcPr>
            <w:tcW w:w="5616" w:type="dxa"/>
            <w:tcBorders>
              <w:top w:val="nil"/>
              <w:left w:val="single" w:sz="4" w:space="0" w:color="auto"/>
              <w:bottom w:val="single" w:sz="4" w:space="0" w:color="auto"/>
              <w:right w:val="single" w:sz="4" w:space="0" w:color="auto"/>
            </w:tcBorders>
            <w:noWrap/>
            <w:vAlign w:val="bottom"/>
          </w:tcPr>
          <w:p w:rsidR="00AC408E" w:rsidRPr="00220F38" w:rsidRDefault="00AC408E" w:rsidP="00AC408E">
            <w:pPr>
              <w:rPr>
                <w:rFonts w:ascii="Sylfaen" w:hAnsi="Sylfaen" w:cs="Sylfaen"/>
                <w:sz w:val="20"/>
                <w:szCs w:val="20"/>
              </w:rPr>
            </w:pPr>
            <w:r w:rsidRPr="00220F38">
              <w:rPr>
                <w:rFonts w:ascii="Sylfaen" w:hAnsi="Sylfaen" w:cs="Sylfaen"/>
                <w:sz w:val="20"/>
                <w:szCs w:val="20"/>
              </w:rPr>
              <w:t>24.բ.                                                       Կ.Տ.</w:t>
            </w:r>
          </w:p>
          <w:p w:rsidR="00AC408E" w:rsidRPr="00220F38" w:rsidRDefault="00AC408E" w:rsidP="00AC408E">
            <w:pPr>
              <w:rPr>
                <w:rFonts w:ascii="Sylfaen" w:hAnsi="Sylfaen" w:cs="Sylfaen"/>
                <w:sz w:val="20"/>
                <w:szCs w:val="20"/>
              </w:rPr>
            </w:pPr>
          </w:p>
          <w:p w:rsidR="00AC408E" w:rsidRPr="00220F38" w:rsidRDefault="00AC408E" w:rsidP="00AC408E">
            <w:pPr>
              <w:rPr>
                <w:rFonts w:ascii="Sylfaen" w:hAnsi="Sylfaen" w:cs="Sylfaen"/>
                <w:sz w:val="20"/>
                <w:szCs w:val="20"/>
              </w:rPr>
            </w:pPr>
          </w:p>
          <w:p w:rsidR="00AC408E" w:rsidRPr="00220F38" w:rsidRDefault="00AC408E" w:rsidP="00AC408E">
            <w:pPr>
              <w:rPr>
                <w:rFonts w:ascii="Sylfaen" w:hAnsi="Sylfaen" w:cs="Sylfaen"/>
                <w:sz w:val="20"/>
                <w:szCs w:val="20"/>
              </w:rPr>
            </w:pPr>
            <w:r w:rsidRPr="00220F38">
              <w:rPr>
                <w:rFonts w:ascii="Sylfaen" w:hAnsi="Sylfaen" w:cs="Sylfaen"/>
                <w:sz w:val="20"/>
                <w:szCs w:val="20"/>
              </w:rPr>
              <w:t>2</w:t>
            </w:r>
            <w:r w:rsidRPr="00220F38">
              <w:rPr>
                <w:rFonts w:ascii="Sylfaen" w:hAnsi="Sylfaen" w:cs="Sylfaen"/>
                <w:sz w:val="20"/>
                <w:szCs w:val="20"/>
                <w:lang w:val="hy-AM"/>
              </w:rPr>
              <w:t>4</w:t>
            </w:r>
            <w:r w:rsidRPr="00220F38">
              <w:rPr>
                <w:rFonts w:ascii="Sylfaen" w:hAnsi="Sylfaen" w:cs="Sylfaen"/>
                <w:sz w:val="20"/>
                <w:szCs w:val="20"/>
              </w:rPr>
              <w:t>.</w:t>
            </w:r>
            <w:r w:rsidRPr="00220F38">
              <w:rPr>
                <w:rFonts w:ascii="Sylfaen" w:hAnsi="Sylfaen" w:cs="Sylfaen"/>
                <w:sz w:val="20"/>
                <w:szCs w:val="20"/>
                <w:lang w:val="hy-AM"/>
              </w:rPr>
              <w:t>գ</w:t>
            </w:r>
            <w:r w:rsidRPr="00220F38">
              <w:rPr>
                <w:rFonts w:ascii="Sylfaen" w:hAnsi="Sylfaen" w:cs="Tahoma"/>
                <w:color w:val="000000"/>
                <w:sz w:val="20"/>
                <w:szCs w:val="20"/>
              </w:rPr>
              <w:t xml:space="preserve">                                                 "___" </w:t>
            </w:r>
            <w:r w:rsidRPr="00220F38">
              <w:rPr>
                <w:rFonts w:ascii="Sylfaen" w:hAnsi="Sylfaen" w:cs="Sylfaen"/>
                <w:color w:val="000000"/>
                <w:sz w:val="20"/>
                <w:szCs w:val="20"/>
              </w:rPr>
              <w:t xml:space="preserve">___ </w:t>
            </w:r>
            <w:r w:rsidRPr="00220F38">
              <w:rPr>
                <w:rFonts w:ascii="Sylfaen" w:hAnsi="Sylfaen" w:cs="Tahoma"/>
                <w:color w:val="000000"/>
                <w:sz w:val="20"/>
                <w:szCs w:val="20"/>
              </w:rPr>
              <w:t xml:space="preserve">20___ </w:t>
            </w:r>
            <w:r w:rsidRPr="00220F38">
              <w:rPr>
                <w:rFonts w:ascii="Sylfaen" w:hAnsi="Sylfaen" w:cs="Sylfaen"/>
                <w:color w:val="000000"/>
                <w:sz w:val="20"/>
                <w:szCs w:val="20"/>
              </w:rPr>
              <w:t>թ.</w:t>
            </w:r>
          </w:p>
          <w:p w:rsidR="00AC408E" w:rsidRPr="00220F38" w:rsidRDefault="00AC408E" w:rsidP="00AC408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AC408E" w:rsidRPr="00220F38" w:rsidRDefault="00AC408E" w:rsidP="00AC408E">
            <w:pPr>
              <w:rPr>
                <w:rFonts w:ascii="Sylfaen" w:hAnsi="Sylfaen" w:cs="Sylfaen"/>
                <w:sz w:val="20"/>
                <w:szCs w:val="20"/>
              </w:rPr>
            </w:pPr>
            <w:r w:rsidRPr="00220F38">
              <w:rPr>
                <w:rFonts w:ascii="Sylfaen" w:hAnsi="Sylfaen" w:cs="Sylfaen"/>
                <w:sz w:val="20"/>
                <w:szCs w:val="20"/>
              </w:rPr>
              <w:t xml:space="preserve">23.բ.                                                                 Կ.Տ.    </w:t>
            </w:r>
          </w:p>
          <w:p w:rsidR="00AC408E" w:rsidRPr="00220F38" w:rsidRDefault="00AC408E" w:rsidP="00AC408E">
            <w:pPr>
              <w:rPr>
                <w:rFonts w:ascii="Sylfaen" w:hAnsi="Sylfaen" w:cs="Sylfaen"/>
                <w:sz w:val="20"/>
                <w:szCs w:val="20"/>
              </w:rPr>
            </w:pPr>
          </w:p>
          <w:p w:rsidR="00AC408E" w:rsidRPr="00220F38" w:rsidRDefault="00AC408E" w:rsidP="00AC408E">
            <w:pPr>
              <w:rPr>
                <w:rFonts w:ascii="Sylfaen" w:hAnsi="Sylfaen" w:cs="Sylfaen"/>
                <w:sz w:val="20"/>
                <w:szCs w:val="20"/>
              </w:rPr>
            </w:pPr>
          </w:p>
          <w:p w:rsidR="00AC408E" w:rsidRPr="00220F38" w:rsidRDefault="00AC408E" w:rsidP="00AC408E">
            <w:pPr>
              <w:rPr>
                <w:rFonts w:ascii="Sylfaen" w:hAnsi="Sylfaen" w:cs="Sylfaen"/>
                <w:sz w:val="20"/>
                <w:szCs w:val="20"/>
              </w:rPr>
            </w:pPr>
            <w:r w:rsidRPr="00220F38">
              <w:rPr>
                <w:rFonts w:ascii="Sylfaen" w:hAnsi="Sylfaen" w:cs="Sylfaen"/>
                <w:sz w:val="20"/>
                <w:szCs w:val="20"/>
              </w:rPr>
              <w:t>23.</w:t>
            </w:r>
            <w:r w:rsidRPr="00220F38">
              <w:rPr>
                <w:rFonts w:ascii="Sylfaen" w:hAnsi="Sylfaen" w:cs="Sylfaen"/>
                <w:sz w:val="20"/>
                <w:szCs w:val="20"/>
                <w:lang w:val="hy-AM"/>
              </w:rPr>
              <w:t>գ</w:t>
            </w:r>
            <w:r w:rsidRPr="00220F38">
              <w:rPr>
                <w:rFonts w:ascii="Sylfaen" w:hAnsi="Sylfaen" w:cs="Sylfaen"/>
                <w:sz w:val="20"/>
                <w:szCs w:val="20"/>
              </w:rPr>
              <w:t xml:space="preserve">.Կատարման ամսաթիվը`           </w:t>
            </w:r>
            <w:r w:rsidRPr="00220F38">
              <w:rPr>
                <w:rFonts w:ascii="Sylfaen" w:hAnsi="Sylfaen" w:cs="Tahoma"/>
                <w:color w:val="000000"/>
                <w:sz w:val="20"/>
                <w:szCs w:val="20"/>
              </w:rPr>
              <w:t xml:space="preserve">"___" </w:t>
            </w:r>
            <w:r w:rsidRPr="00220F38">
              <w:rPr>
                <w:rFonts w:ascii="Sylfaen" w:hAnsi="Sylfaen" w:cs="Sylfaen"/>
                <w:color w:val="000000"/>
                <w:sz w:val="20"/>
                <w:szCs w:val="20"/>
              </w:rPr>
              <w:t xml:space="preserve">___ </w:t>
            </w:r>
            <w:r w:rsidRPr="00220F38">
              <w:rPr>
                <w:rFonts w:ascii="Sylfaen" w:hAnsi="Sylfaen" w:cs="Tahoma"/>
                <w:color w:val="000000"/>
                <w:sz w:val="20"/>
                <w:szCs w:val="20"/>
              </w:rPr>
              <w:t>20___</w:t>
            </w:r>
            <w:r w:rsidRPr="00220F38">
              <w:rPr>
                <w:rFonts w:ascii="Sylfaen" w:hAnsi="Sylfaen" w:cs="Sylfaen"/>
                <w:color w:val="000000"/>
                <w:sz w:val="20"/>
                <w:szCs w:val="20"/>
              </w:rPr>
              <w:t>թ.</w:t>
            </w:r>
          </w:p>
          <w:p w:rsidR="00AC408E" w:rsidRPr="00220F38" w:rsidRDefault="00AC408E" w:rsidP="00AC408E">
            <w:pPr>
              <w:jc w:val="right"/>
              <w:rPr>
                <w:rFonts w:ascii="Sylfaen" w:hAnsi="Sylfaen" w:cs="Arial"/>
                <w:sz w:val="20"/>
                <w:szCs w:val="20"/>
              </w:rPr>
            </w:pPr>
          </w:p>
        </w:tc>
      </w:tr>
    </w:tbl>
    <w:p w:rsidR="00334B2F" w:rsidRPr="00220F38"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220F38"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220F38"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220F38">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20F38" w:rsidRDefault="00334B2F" w:rsidP="00334B2F">
      <w:pPr>
        <w:jc w:val="center"/>
        <w:rPr>
          <w:rFonts w:ascii="Sylfaen" w:hAnsi="Sylfaen"/>
          <w:b/>
          <w:sz w:val="22"/>
          <w:szCs w:val="22"/>
          <w:lang w:val="nl-NL"/>
        </w:rPr>
      </w:pPr>
      <w:r w:rsidRPr="00220F38">
        <w:rPr>
          <w:rFonts w:ascii="Sylfaen" w:hAnsi="Sylfaen"/>
          <w:b/>
          <w:lang w:val="hy-AM"/>
        </w:rPr>
        <w:br w:type="page"/>
      </w:r>
      <w:r w:rsidRPr="00220F38">
        <w:rPr>
          <w:rFonts w:ascii="Sylfaen" w:hAnsi="Sylfaen"/>
          <w:b/>
          <w:sz w:val="22"/>
          <w:szCs w:val="22"/>
          <w:lang w:val="hy-AM"/>
        </w:rPr>
        <w:lastRenderedPageBreak/>
        <w:t>Վճարմանպահանջագրիպարտադիրվավերապայմաններըևլրացմանուղեցույցը</w:t>
      </w:r>
    </w:p>
    <w:p w:rsidR="00334B2F" w:rsidRPr="00220F38" w:rsidRDefault="00334B2F" w:rsidP="00334B2F">
      <w:pPr>
        <w:jc w:val="center"/>
        <w:rPr>
          <w:rFonts w:ascii="Sylfaen" w:hAnsi="Sylfaen"/>
          <w:b/>
          <w:sz w:val="22"/>
          <w:szCs w:val="22"/>
          <w:lang w:val="nl-NL"/>
        </w:rPr>
      </w:pPr>
    </w:p>
    <w:tbl>
      <w:tblPr>
        <w:tblW w:w="1069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both"/>
              <w:rPr>
                <w:rFonts w:ascii="Sylfaen" w:hAnsi="Sylfaen"/>
                <w:sz w:val="16"/>
                <w:szCs w:val="20"/>
              </w:rPr>
            </w:pPr>
            <w:r w:rsidRPr="00220F38">
              <w:rPr>
                <w:rFonts w:ascii="Sylfaen" w:hAnsi="Sylfaen"/>
                <w:sz w:val="16"/>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b/>
                <w:sz w:val="16"/>
                <w:szCs w:val="20"/>
              </w:rPr>
            </w:pPr>
            <w:r w:rsidRPr="00220F38">
              <w:rPr>
                <w:rFonts w:ascii="Sylfaen" w:hAnsi="Sylfaen"/>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b/>
                <w:sz w:val="16"/>
                <w:szCs w:val="20"/>
              </w:rPr>
            </w:pPr>
            <w:r w:rsidRPr="00220F38">
              <w:rPr>
                <w:rFonts w:ascii="Sylfaen" w:hAnsi="Sylfaen"/>
                <w:b/>
                <w:sz w:val="16"/>
                <w:szCs w:val="20"/>
              </w:rPr>
              <w:t>Նշված դաշտի/</w:t>
            </w:r>
          </w:p>
          <w:p w:rsidR="00334B2F" w:rsidRPr="00220F38" w:rsidRDefault="00334B2F" w:rsidP="00CB0ADE">
            <w:pPr>
              <w:jc w:val="center"/>
              <w:rPr>
                <w:rFonts w:ascii="Sylfaen" w:hAnsi="Sylfaen"/>
                <w:b/>
                <w:sz w:val="16"/>
                <w:szCs w:val="20"/>
              </w:rPr>
            </w:pPr>
            <w:r w:rsidRPr="00220F38">
              <w:rPr>
                <w:rFonts w:ascii="Sylfaen" w:hAnsi="Sylfaen"/>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b/>
                <w:sz w:val="16"/>
                <w:szCs w:val="20"/>
                <w:lang w:val="hy-AM"/>
              </w:rPr>
            </w:pPr>
            <w:r w:rsidRPr="00220F38">
              <w:rPr>
                <w:rFonts w:ascii="Sylfaen" w:hAnsi="Sylfaen"/>
                <w:b/>
                <w:sz w:val="16"/>
                <w:szCs w:val="20"/>
              </w:rPr>
              <w:t>Վավերապայմանի լրացման պահանջը</w:t>
            </w:r>
          </w:p>
          <w:p w:rsidR="00334B2F" w:rsidRPr="00220F38" w:rsidRDefault="00334B2F" w:rsidP="00CB0ADE">
            <w:pPr>
              <w:jc w:val="center"/>
              <w:rPr>
                <w:rFonts w:ascii="Sylfaen" w:hAnsi="Sylfaen"/>
                <w:b/>
                <w:sz w:val="16"/>
                <w:szCs w:val="20"/>
              </w:rPr>
            </w:pPr>
            <w:r w:rsidRPr="00220F38">
              <w:rPr>
                <w:rFonts w:ascii="Sylfaen" w:hAnsi="Sylfaen"/>
                <w:b/>
                <w:sz w:val="16"/>
                <w:szCs w:val="20"/>
              </w:rPr>
              <w:t>(</w:t>
            </w:r>
            <w:r w:rsidRPr="00220F38">
              <w:rPr>
                <w:rFonts w:ascii="Sylfaen" w:hAnsi="Sylfaen"/>
                <w:b/>
                <w:sz w:val="16"/>
                <w:szCs w:val="20"/>
                <w:lang w:val="hy-AM"/>
              </w:rPr>
              <w:t>գնումների գործընթացի հետ կապված</w:t>
            </w:r>
            <w:r w:rsidRPr="00220F38">
              <w:rPr>
                <w:rFonts w:ascii="Sylfaen" w:hAnsi="Sylfaen"/>
                <w:b/>
                <w:sz w:val="16"/>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ind w:left="-588" w:firstLine="588"/>
              <w:jc w:val="center"/>
              <w:rPr>
                <w:rFonts w:ascii="Sylfaen" w:hAnsi="Sylfaen"/>
                <w:b/>
                <w:sz w:val="16"/>
                <w:szCs w:val="20"/>
              </w:rPr>
            </w:pPr>
            <w:r w:rsidRPr="00220F38">
              <w:rPr>
                <w:rFonts w:ascii="Sylfaen" w:hAnsi="Sylfaen"/>
                <w:b/>
                <w:sz w:val="16"/>
                <w:szCs w:val="20"/>
              </w:rPr>
              <w:t>Վավերապայմանը</w:t>
            </w:r>
          </w:p>
          <w:p w:rsidR="00334B2F" w:rsidRPr="00220F38" w:rsidRDefault="00334B2F" w:rsidP="00CB0ADE">
            <w:pPr>
              <w:ind w:left="-588" w:firstLine="588"/>
              <w:jc w:val="center"/>
              <w:rPr>
                <w:rFonts w:ascii="Sylfaen" w:hAnsi="Sylfaen"/>
                <w:b/>
                <w:sz w:val="16"/>
                <w:szCs w:val="20"/>
              </w:rPr>
            </w:pPr>
            <w:r w:rsidRPr="00220F38">
              <w:rPr>
                <w:rFonts w:ascii="Sylfaen" w:hAnsi="Sylfaen"/>
                <w:b/>
                <w:sz w:val="16"/>
                <w:szCs w:val="20"/>
              </w:rPr>
              <w:t xml:space="preserve">լրացնող կողմը` </w:t>
            </w:r>
          </w:p>
          <w:p w:rsidR="00334B2F" w:rsidRPr="00220F38" w:rsidRDefault="00334B2F" w:rsidP="00CB0ADE">
            <w:pPr>
              <w:ind w:left="-588" w:firstLine="588"/>
              <w:jc w:val="center"/>
              <w:rPr>
                <w:rFonts w:ascii="Sylfaen" w:hAnsi="Sylfaen"/>
                <w:b/>
                <w:sz w:val="16"/>
                <w:szCs w:val="20"/>
              </w:rPr>
            </w:pPr>
            <w:r w:rsidRPr="00220F38">
              <w:rPr>
                <w:rFonts w:ascii="Sylfaen" w:hAnsi="Sylfaen"/>
                <w:b/>
                <w:sz w:val="16"/>
                <w:szCs w:val="20"/>
              </w:rPr>
              <w:t>շահառուն կամ վճարողը</w:t>
            </w:r>
          </w:p>
          <w:p w:rsidR="00334B2F" w:rsidRPr="00220F38" w:rsidRDefault="00334B2F" w:rsidP="00CB0ADE">
            <w:pPr>
              <w:ind w:left="-588" w:firstLine="588"/>
              <w:jc w:val="center"/>
              <w:rPr>
                <w:rFonts w:ascii="Sylfaen" w:hAnsi="Sylfaen"/>
                <w:b/>
                <w:sz w:val="16"/>
                <w:szCs w:val="20"/>
              </w:rPr>
            </w:pPr>
            <w:r w:rsidRPr="00220F38">
              <w:rPr>
                <w:rFonts w:ascii="Sylfaen" w:hAnsi="Sylfaen"/>
                <w:b/>
                <w:sz w:val="16"/>
                <w:szCs w:val="20"/>
              </w:rPr>
              <w:t>(</w:t>
            </w:r>
            <w:r w:rsidRPr="00220F38">
              <w:rPr>
                <w:rFonts w:ascii="Sylfaen" w:hAnsi="Sylfaen"/>
                <w:b/>
                <w:sz w:val="16"/>
                <w:szCs w:val="20"/>
                <w:lang w:val="hy-AM"/>
              </w:rPr>
              <w:t>գնումների գործընթացի հետ կապված</w:t>
            </w:r>
            <w:r w:rsidRPr="00220F38">
              <w:rPr>
                <w:rFonts w:ascii="Sylfaen" w:hAnsi="Sylfaen"/>
                <w:b/>
                <w:sz w:val="16"/>
                <w:szCs w:val="20"/>
              </w:rPr>
              <w:t>)</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b/>
                <w:sz w:val="16"/>
                <w:szCs w:val="20"/>
              </w:rPr>
            </w:pPr>
            <w:r w:rsidRPr="00220F38">
              <w:rPr>
                <w:rFonts w:ascii="Sylfaen" w:hAnsi="Sylfaen"/>
                <w:b/>
                <w:sz w:val="16"/>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b/>
                <w:sz w:val="16"/>
                <w:szCs w:val="20"/>
              </w:rPr>
            </w:pPr>
            <w:r w:rsidRPr="00220F38">
              <w:rPr>
                <w:rFonts w:ascii="Sylfaen" w:hAnsi="Sylfaen"/>
                <w:b/>
                <w:sz w:val="16"/>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b/>
                <w:sz w:val="16"/>
                <w:szCs w:val="20"/>
              </w:rPr>
            </w:pPr>
            <w:r w:rsidRPr="00220F38">
              <w:rPr>
                <w:rFonts w:ascii="Sylfaen" w:hAnsi="Sylfaen"/>
                <w:b/>
                <w:sz w:val="16"/>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b/>
                <w:sz w:val="16"/>
                <w:szCs w:val="20"/>
              </w:rPr>
            </w:pPr>
            <w:r w:rsidRPr="00220F38">
              <w:rPr>
                <w:rFonts w:ascii="Sylfaen" w:hAnsi="Sylfaen"/>
                <w:b/>
                <w:sz w:val="16"/>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b/>
                <w:sz w:val="16"/>
                <w:szCs w:val="20"/>
              </w:rPr>
            </w:pPr>
            <w:r w:rsidRPr="00220F38">
              <w:rPr>
                <w:rFonts w:ascii="Sylfaen" w:hAnsi="Sylfaen"/>
                <w:b/>
                <w:sz w:val="16"/>
                <w:szCs w:val="20"/>
              </w:rPr>
              <w:t>5</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E623D5"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sz w:val="16"/>
                <w:szCs w:val="20"/>
                <w:lang w:val="hy-AM"/>
              </w:rPr>
              <w:t>Փաստաթղթի վրա նախապես լրացված է &lt;Վճարման պահանջագիր&gt;</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334B2F">
            <w:pPr>
              <w:pStyle w:val="aff3"/>
              <w:numPr>
                <w:ilvl w:val="0"/>
                <w:numId w:val="26"/>
              </w:numPr>
              <w:contextualSpacing/>
              <w:rPr>
                <w:rFonts w:ascii="Sylfaen" w:hAnsi="Sylfaen"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both"/>
              <w:rPr>
                <w:rFonts w:ascii="Sylfaen" w:hAnsi="Sylfaen"/>
                <w:sz w:val="16"/>
                <w:szCs w:val="20"/>
              </w:rPr>
            </w:pPr>
            <w:r w:rsidRPr="00220F38">
              <w:rPr>
                <w:rFonts w:ascii="Sylfaen" w:hAnsi="Sylfaen"/>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E623D5"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լրացվում է շահառուի կողմից` վճարողի բանկին վճարման պահանջագիրը ներկայացնելիս</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334B2F">
            <w:pPr>
              <w:pStyle w:val="aff3"/>
              <w:numPr>
                <w:ilvl w:val="0"/>
                <w:numId w:val="26"/>
              </w:numPr>
              <w:ind w:hanging="436"/>
              <w:contextualSpacing/>
              <w:jc w:val="both"/>
              <w:rPr>
                <w:rFonts w:ascii="Sylfaen" w:hAnsi="Sylfaen"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both"/>
              <w:rPr>
                <w:rFonts w:ascii="Sylfaen" w:hAnsi="Sylfaen"/>
                <w:sz w:val="16"/>
                <w:szCs w:val="20"/>
              </w:rPr>
            </w:pPr>
            <w:r w:rsidRPr="00220F38">
              <w:rPr>
                <w:rFonts w:ascii="Sylfaen" w:hAnsi="Sylfaen"/>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պարտադիր</w:t>
            </w:r>
          </w:p>
          <w:p w:rsidR="00334B2F" w:rsidRPr="00220F38" w:rsidRDefault="00334B2F" w:rsidP="00CB0ADE">
            <w:pPr>
              <w:jc w:val="center"/>
              <w:rPr>
                <w:rFonts w:ascii="Sylfaen" w:hAnsi="Sylfaen"/>
                <w:sz w:val="16"/>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ind w:left="132" w:hanging="132"/>
              <w:jc w:val="center"/>
              <w:rPr>
                <w:rFonts w:ascii="Sylfaen" w:hAnsi="Sylfaen"/>
                <w:sz w:val="16"/>
                <w:szCs w:val="20"/>
                <w:lang w:val="hy-AM"/>
              </w:rPr>
            </w:pPr>
            <w:r w:rsidRPr="00220F38">
              <w:rPr>
                <w:rFonts w:ascii="Sylfaen" w:hAnsi="Sylfaen"/>
                <w:sz w:val="16"/>
                <w:szCs w:val="20"/>
              </w:rPr>
              <w:t>լրացվում է շահառուի կողմից` վճարողի բանկին վճարման պահանջագրի ներկայացման օրը</w:t>
            </w:r>
            <w:r w:rsidRPr="00220F38">
              <w:rPr>
                <w:rFonts w:ascii="Sylfaen" w:hAnsi="Sylfaen"/>
                <w:sz w:val="16"/>
                <w:szCs w:val="20"/>
                <w:lang w:val="hy-AM"/>
              </w:rPr>
              <w:t xml:space="preserve">: </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334B2F">
            <w:pPr>
              <w:pStyle w:val="aff3"/>
              <w:numPr>
                <w:ilvl w:val="0"/>
                <w:numId w:val="26"/>
              </w:numPr>
              <w:ind w:hanging="436"/>
              <w:contextualSpacing/>
              <w:jc w:val="both"/>
              <w:rPr>
                <w:rFonts w:ascii="Sylfaen" w:hAnsi="Sylfaen"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both"/>
              <w:rPr>
                <w:rFonts w:ascii="Sylfaen" w:hAnsi="Sylfaen"/>
                <w:sz w:val="16"/>
                <w:szCs w:val="20"/>
              </w:rPr>
            </w:pPr>
            <w:r w:rsidRPr="00220F38">
              <w:rPr>
                <w:rFonts w:ascii="Sylfaen" w:hAnsi="Sylfaen" w:cs="Sylfaen"/>
                <w:sz w:val="16"/>
                <w:szCs w:val="20"/>
                <w:lang w:val="hy-AM"/>
              </w:rPr>
              <w:t>Վճարողի անվանումը</w:t>
            </w:r>
            <w:r w:rsidRPr="00220F38">
              <w:rPr>
                <w:rFonts w:ascii="Sylfaen" w:hAnsi="Sylfaen" w:cs="Sylfaen"/>
                <w:sz w:val="16"/>
                <w:szCs w:val="20"/>
              </w:rPr>
              <w:t>,</w:t>
            </w:r>
            <w:r w:rsidRPr="00220F38">
              <w:rPr>
                <w:rFonts w:ascii="Sylfaen" w:hAnsi="Sylfaen"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պարտադիր</w:t>
            </w:r>
          </w:p>
          <w:p w:rsidR="00334B2F" w:rsidRPr="00220F38" w:rsidRDefault="00334B2F" w:rsidP="00CB0ADE">
            <w:pPr>
              <w:jc w:val="center"/>
              <w:rPr>
                <w:rFonts w:ascii="Sylfaen" w:hAnsi="Sylfaen"/>
                <w:sz w:val="16"/>
                <w:szCs w:val="20"/>
              </w:rPr>
            </w:pPr>
            <w:r w:rsidRPr="00220F38">
              <w:rPr>
                <w:rFonts w:ascii="Sylfaen" w:hAnsi="Sylfaen"/>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ind w:left="252" w:hanging="252"/>
              <w:jc w:val="center"/>
              <w:rPr>
                <w:rFonts w:ascii="Sylfaen" w:hAnsi="Sylfaen"/>
                <w:sz w:val="16"/>
                <w:szCs w:val="20"/>
              </w:rPr>
            </w:pPr>
            <w:r w:rsidRPr="00220F38">
              <w:rPr>
                <w:rFonts w:ascii="Sylfaen" w:hAnsi="Sylfaen"/>
                <w:sz w:val="16"/>
                <w:szCs w:val="20"/>
              </w:rPr>
              <w:t>լրացվում է վճարողի կողմից</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լրացվում է վճարողի կողմից</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պարտադիր</w:t>
            </w:r>
          </w:p>
          <w:p w:rsidR="00334B2F" w:rsidRPr="00220F38" w:rsidRDefault="00334B2F" w:rsidP="00CB0ADE">
            <w:pPr>
              <w:jc w:val="center"/>
              <w:rPr>
                <w:rFonts w:ascii="Sylfaen" w:hAnsi="Sylfaen"/>
                <w:sz w:val="16"/>
                <w:szCs w:val="20"/>
              </w:rPr>
            </w:pPr>
            <w:r w:rsidRPr="00220F38">
              <w:rPr>
                <w:rFonts w:ascii="Sylfaen" w:hAnsi="Sylfaen"/>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լրացվում է վճարողի կողմից</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ոչ պարտադիր</w:t>
            </w:r>
          </w:p>
          <w:p w:rsidR="00334B2F" w:rsidRPr="00220F38" w:rsidRDefault="00334B2F" w:rsidP="00CB0ADE">
            <w:pPr>
              <w:jc w:val="center"/>
              <w:rPr>
                <w:rFonts w:ascii="Sylfaen" w:hAnsi="Sylfaen"/>
                <w:sz w:val="16"/>
                <w:szCs w:val="20"/>
              </w:rPr>
            </w:pPr>
            <w:r w:rsidRPr="00220F38">
              <w:rPr>
                <w:rFonts w:ascii="Sylfaen" w:hAnsi="Sylfaen"/>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լրացվում է վճարողի կողմից</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ոչ պարտադիր</w:t>
            </w:r>
          </w:p>
          <w:p w:rsidR="00334B2F" w:rsidRPr="00220F38" w:rsidRDefault="00334B2F" w:rsidP="00CB0ADE">
            <w:pPr>
              <w:jc w:val="center"/>
              <w:rPr>
                <w:rFonts w:ascii="Sylfaen" w:hAnsi="Sylfaen"/>
                <w:sz w:val="16"/>
                <w:szCs w:val="20"/>
              </w:rPr>
            </w:pPr>
            <w:r w:rsidRPr="00220F38">
              <w:rPr>
                <w:rFonts w:ascii="Sylfaen" w:hAnsi="Sylfaen"/>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լրացվում է վճարողի կողմից</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շահառու</w:t>
            </w:r>
            <w:r w:rsidRPr="00220F38">
              <w:rPr>
                <w:rFonts w:ascii="Sylfaen" w:hAnsi="Sylfaen" w:cs="Sylfaen"/>
                <w:sz w:val="16"/>
                <w:szCs w:val="20"/>
                <w:lang w:val="hy-AM"/>
              </w:rPr>
              <w:t>ի  անվանումը</w:t>
            </w:r>
            <w:r w:rsidRPr="00220F38">
              <w:rPr>
                <w:rFonts w:ascii="Sylfaen" w:hAnsi="Sylfaen" w:cs="Sylfaen"/>
                <w:sz w:val="16"/>
                <w:szCs w:val="20"/>
              </w:rPr>
              <w:t>,</w:t>
            </w:r>
            <w:r w:rsidRPr="00220F38">
              <w:rPr>
                <w:rFonts w:ascii="Sylfaen" w:hAnsi="Sylfaen"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պարտադիր</w:t>
            </w:r>
          </w:p>
          <w:p w:rsidR="00334B2F" w:rsidRPr="00220F38" w:rsidRDefault="00334B2F" w:rsidP="00CB0ADE">
            <w:pPr>
              <w:jc w:val="center"/>
              <w:rPr>
                <w:rFonts w:ascii="Sylfaen" w:hAnsi="Sylfaen"/>
                <w:sz w:val="16"/>
                <w:szCs w:val="20"/>
              </w:rPr>
            </w:pPr>
            <w:r w:rsidRPr="00220F38">
              <w:rPr>
                <w:rFonts w:ascii="Sylfaen" w:hAnsi="Sylfaen"/>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նախապես լրացվում է շահառուի կողմից` հրավերով</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շահառուի Հ</w:t>
            </w:r>
            <w:r w:rsidRPr="00220F38">
              <w:rPr>
                <w:rFonts w:ascii="Sylfaen" w:hAnsi="Sylfaen"/>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ոչ պարտադիր</w:t>
            </w:r>
          </w:p>
          <w:p w:rsidR="00334B2F" w:rsidRPr="00220F38" w:rsidRDefault="00334B2F" w:rsidP="00CB0ADE">
            <w:pPr>
              <w:jc w:val="center"/>
              <w:rPr>
                <w:rFonts w:ascii="Sylfaen" w:hAnsi="Sylfaen"/>
                <w:sz w:val="16"/>
                <w:szCs w:val="20"/>
              </w:rPr>
            </w:pPr>
            <w:r w:rsidRPr="00220F38">
              <w:rPr>
                <w:rFonts w:ascii="Sylfaen" w:hAnsi="Sylfaen" w:cs="Sylfaen"/>
                <w:sz w:val="16"/>
                <w:szCs w:val="20"/>
              </w:rPr>
              <w:t xml:space="preserve"> (</w:t>
            </w:r>
            <w:r w:rsidRPr="00220F38">
              <w:rPr>
                <w:rFonts w:ascii="Sylfaen" w:hAnsi="Sylfaen" w:cs="Sylfaen"/>
                <w:sz w:val="16"/>
                <w:szCs w:val="20"/>
                <w:lang w:val="hy-AM"/>
              </w:rPr>
              <w:t>գնումների հետ կապված գործընթացում չի լրացվում</w:t>
            </w:r>
            <w:r w:rsidRPr="00220F38">
              <w:rPr>
                <w:rFonts w:ascii="Sylfaen" w:hAnsi="Sylfaen"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cs="Sylfaen"/>
                <w:sz w:val="16"/>
                <w:szCs w:val="20"/>
                <w:lang w:val="ru-RU"/>
              </w:rPr>
              <w:t>(</w:t>
            </w:r>
            <w:r w:rsidRPr="00220F38">
              <w:rPr>
                <w:rFonts w:ascii="Sylfaen" w:hAnsi="Sylfaen" w:cs="Sylfaen"/>
                <w:sz w:val="16"/>
                <w:szCs w:val="20"/>
                <w:lang w:val="hy-AM"/>
              </w:rPr>
              <w:t>չի լրացվում</w:t>
            </w:r>
            <w:r w:rsidRPr="00220F38">
              <w:rPr>
                <w:rFonts w:ascii="Sylfaen" w:hAnsi="Sylfaen" w:cs="Sylfaen"/>
                <w:sz w:val="16"/>
                <w:szCs w:val="20"/>
                <w:lang w:val="ru-RU"/>
              </w:rPr>
              <w:t>)</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ոչ պարտադիր</w:t>
            </w:r>
          </w:p>
          <w:p w:rsidR="00334B2F" w:rsidRPr="00220F38" w:rsidRDefault="00334B2F" w:rsidP="00CB0ADE">
            <w:pPr>
              <w:jc w:val="center"/>
              <w:rPr>
                <w:rFonts w:ascii="Sylfaen" w:hAnsi="Sylfaen"/>
                <w:sz w:val="16"/>
                <w:szCs w:val="20"/>
              </w:rPr>
            </w:pPr>
            <w:r w:rsidRPr="00220F38">
              <w:rPr>
                <w:rFonts w:ascii="Sylfaen" w:hAnsi="Sylfaen"/>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նախապես լրացվում է շահառուի կողմից` հրավերով</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E623D5"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նախապես լրացվում է շահառուի կողմից` հրավերով</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պարտադիր</w:t>
            </w:r>
          </w:p>
          <w:p w:rsidR="00334B2F" w:rsidRPr="00220F38" w:rsidRDefault="00334B2F" w:rsidP="00CB0ADE">
            <w:pPr>
              <w:jc w:val="center"/>
              <w:rPr>
                <w:rFonts w:ascii="Sylfaen" w:hAnsi="Sylfaen"/>
                <w:sz w:val="16"/>
                <w:szCs w:val="20"/>
              </w:rPr>
            </w:pPr>
            <w:r w:rsidRPr="00220F38">
              <w:rPr>
                <w:rFonts w:ascii="Sylfaen" w:hAnsi="Sylfaen"/>
                <w:sz w:val="16"/>
                <w:szCs w:val="20"/>
              </w:rPr>
              <w:t>լրացվում է շահառուի այն բանկային (</w:t>
            </w:r>
            <w:r w:rsidRPr="00220F38">
              <w:rPr>
                <w:rFonts w:ascii="Sylfaen" w:hAnsi="Sylfaen"/>
                <w:sz w:val="16"/>
                <w:szCs w:val="20"/>
                <w:lang w:val="hy-AM"/>
              </w:rPr>
              <w:t>գանձապետական</w:t>
            </w:r>
            <w:r w:rsidRPr="00220F38">
              <w:rPr>
                <w:rFonts w:ascii="Sylfaen" w:hAnsi="Sylfaen"/>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նախապես լրացվում է շահառուի կողմից` հրավերով</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պարտադիր</w:t>
            </w:r>
          </w:p>
          <w:p w:rsidR="00334B2F" w:rsidRPr="00220F38" w:rsidRDefault="00334B2F" w:rsidP="00CB0ADE">
            <w:pPr>
              <w:jc w:val="center"/>
              <w:rPr>
                <w:rFonts w:ascii="Sylfaen" w:hAnsi="Sylfaen"/>
                <w:sz w:val="16"/>
                <w:szCs w:val="20"/>
              </w:rPr>
            </w:pPr>
            <w:r w:rsidRPr="00220F38">
              <w:rPr>
                <w:rFonts w:ascii="Sylfaen" w:hAnsi="Sylfaen"/>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sz w:val="16"/>
                <w:szCs w:val="20"/>
              </w:rPr>
              <w:t>լրացվում է վճարողի կողմից</w:t>
            </w:r>
          </w:p>
        </w:tc>
      </w:tr>
      <w:tr w:rsidR="00334B2F" w:rsidRPr="00F752BD"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cs="Sylfaen"/>
                <w:sz w:val="16"/>
                <w:szCs w:val="20"/>
                <w:lang w:val="hy-AM"/>
              </w:rPr>
              <w:t xml:space="preserve">Ակցեպտավորված գումարը՝  (թվերովևբառերով)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lang w:val="hy-AM"/>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sz w:val="16"/>
                <w:szCs w:val="20"/>
                <w:lang w:val="hy-AM"/>
              </w:rPr>
              <w:t>ոչ պարտադիր</w:t>
            </w:r>
          </w:p>
          <w:p w:rsidR="00334B2F" w:rsidRPr="00220F38" w:rsidRDefault="00334B2F" w:rsidP="00CB0ADE">
            <w:pPr>
              <w:jc w:val="center"/>
              <w:rPr>
                <w:rFonts w:ascii="Sylfaen" w:hAnsi="Sylfaen"/>
                <w:sz w:val="16"/>
                <w:szCs w:val="20"/>
                <w:lang w:val="hy-AM"/>
              </w:rPr>
            </w:pPr>
            <w:r w:rsidRPr="00220F38">
              <w:rPr>
                <w:rFonts w:ascii="Sylfaen" w:hAnsi="Sylfaen"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cs="Sylfaen"/>
                <w:sz w:val="16"/>
                <w:szCs w:val="20"/>
                <w:lang w:val="hy-AM"/>
              </w:rPr>
              <w:t>(չի լրացվում եւ չի կիրառվում)</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E623D5"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լրացվում է վճարողի կողմից</w:t>
            </w:r>
          </w:p>
        </w:tc>
      </w:tr>
      <w:tr w:rsidR="00334B2F" w:rsidRPr="00F752BD"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sz w:val="16"/>
                <w:szCs w:val="20"/>
              </w:rPr>
              <w:t xml:space="preserve">Պարտադիր </w:t>
            </w:r>
            <w:r w:rsidRPr="00220F38">
              <w:rPr>
                <w:rFonts w:ascii="Sylfaen" w:hAnsi="Sylfaen"/>
                <w:sz w:val="16"/>
                <w:szCs w:val="20"/>
                <w:lang w:val="hy-AM"/>
              </w:rPr>
              <w:t xml:space="preserve">լրացվում է </w:t>
            </w:r>
            <w:r w:rsidRPr="00220F38">
              <w:rPr>
                <w:rFonts w:ascii="Sylfaen" w:hAnsi="Sylfaen"/>
                <w:sz w:val="16"/>
                <w:szCs w:val="20"/>
              </w:rPr>
              <w:t>«</w:t>
            </w:r>
            <w:r w:rsidRPr="00220F38">
              <w:rPr>
                <w:rFonts w:ascii="Sylfaen" w:hAnsi="Sylfaen"/>
                <w:sz w:val="16"/>
                <w:szCs w:val="20"/>
                <w:lang w:val="hy-AM"/>
              </w:rPr>
              <w:t>պայմանագրի կատարման ապահովման համար</w:t>
            </w:r>
            <w:r w:rsidRPr="00220F38">
              <w:rPr>
                <w:rFonts w:ascii="Sylfaen" w:hAnsi="Sylfaen"/>
                <w:sz w:val="16"/>
                <w:szCs w:val="20"/>
              </w:rPr>
              <w:t>»</w:t>
            </w:r>
            <w:r w:rsidRPr="00220F38">
              <w:rPr>
                <w:rFonts w:ascii="Sylfaen" w:hAnsi="Sylfaen"/>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sz w:val="16"/>
                <w:szCs w:val="20"/>
                <w:lang w:val="hy-AM"/>
              </w:rPr>
              <w:t>նախապես լրացվում է շահառուի կողմից` հրավերով</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պարտադիր</w:t>
            </w:r>
          </w:p>
          <w:p w:rsidR="00334B2F" w:rsidRPr="00220F38" w:rsidRDefault="00334B2F" w:rsidP="00CB0ADE">
            <w:pPr>
              <w:jc w:val="center"/>
              <w:rPr>
                <w:rFonts w:ascii="Sylfaen" w:hAnsi="Sylfaen"/>
                <w:sz w:val="16"/>
                <w:szCs w:val="20"/>
              </w:rPr>
            </w:pPr>
            <w:r w:rsidRPr="00220F38">
              <w:rPr>
                <w:rFonts w:ascii="Sylfaen" w:hAnsi="Sylfaen"/>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20F38">
              <w:rPr>
                <w:rFonts w:ascii="Sylfaen" w:hAnsi="Sylfaen"/>
                <w:sz w:val="16"/>
                <w:szCs w:val="20"/>
                <w:lang w:val="hy-AM"/>
              </w:rPr>
              <w:t>,</w:t>
            </w:r>
            <w:r w:rsidRPr="00220F38">
              <w:rPr>
                <w:rFonts w:ascii="Sylfaen" w:hAnsi="Sylfaen"/>
                <w:sz w:val="16"/>
                <w:szCs w:val="20"/>
              </w:rPr>
              <w:t xml:space="preserve"> գնման ընթացակարգի ծածկագիրը</w:t>
            </w:r>
            <w:r w:rsidRPr="00220F38">
              <w:rPr>
                <w:rFonts w:ascii="Sylfaen" w:hAnsi="Sylfaen"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sz w:val="16"/>
                <w:szCs w:val="20"/>
              </w:rPr>
              <w:t xml:space="preserve">լրացվում է </w:t>
            </w:r>
            <w:r w:rsidRPr="00220F38">
              <w:rPr>
                <w:rFonts w:ascii="Sylfaen" w:hAnsi="Sylfaen"/>
                <w:sz w:val="16"/>
                <w:szCs w:val="20"/>
                <w:lang w:val="hy-AM"/>
              </w:rPr>
              <w:t>շահառու</w:t>
            </w:r>
            <w:r w:rsidRPr="00220F38">
              <w:rPr>
                <w:rFonts w:ascii="Sylfaen" w:hAnsi="Sylfaen"/>
                <w:sz w:val="16"/>
                <w:szCs w:val="20"/>
              </w:rPr>
              <w:t>ի կողմից</w:t>
            </w:r>
          </w:p>
        </w:tc>
      </w:tr>
      <w:tr w:rsidR="00334B2F" w:rsidRPr="00F752BD"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Del="0010680B" w:rsidRDefault="00334B2F" w:rsidP="00CB0ADE">
            <w:pPr>
              <w:jc w:val="center"/>
              <w:rPr>
                <w:rFonts w:ascii="Sylfaen" w:hAnsi="Sylfaen"/>
                <w:sz w:val="16"/>
                <w:szCs w:val="20"/>
                <w:lang w:val="hy-AM"/>
              </w:rPr>
            </w:pPr>
            <w:r w:rsidRPr="00220F38">
              <w:rPr>
                <w:rFonts w:ascii="Sylfaen" w:hAnsi="Sylfaen"/>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cs="Sylfaen"/>
                <w:sz w:val="16"/>
                <w:szCs w:val="20"/>
                <w:lang w:val="hy-AM"/>
              </w:rPr>
            </w:pPr>
            <w:r w:rsidRPr="00220F38">
              <w:rPr>
                <w:rFonts w:ascii="Sylfaen" w:hAnsi="Sylfaen"/>
                <w:sz w:val="16"/>
                <w:szCs w:val="20"/>
              </w:rPr>
              <w:t>պարտադիր</w:t>
            </w:r>
          </w:p>
          <w:p w:rsidR="00334B2F" w:rsidRPr="00220F38" w:rsidRDefault="00334B2F" w:rsidP="00CB0ADE">
            <w:pPr>
              <w:jc w:val="center"/>
              <w:rPr>
                <w:rFonts w:ascii="Sylfaen" w:hAnsi="Sylfaen" w:cs="Sylfaen"/>
                <w:sz w:val="16"/>
                <w:szCs w:val="20"/>
                <w:lang w:val="hy-AM"/>
              </w:rPr>
            </w:pPr>
            <w:r w:rsidRPr="00220F38">
              <w:rPr>
                <w:rFonts w:ascii="Sylfaen" w:hAnsi="Sylfaen" w:cs="Sylfaen"/>
                <w:sz w:val="16"/>
                <w:szCs w:val="20"/>
                <w:lang w:val="hy-AM"/>
              </w:rPr>
              <w:t xml:space="preserve">լրացվում է &lt;ակցեպտավորված վճարում&gt; բառերը, </w:t>
            </w:r>
          </w:p>
          <w:p w:rsidR="00334B2F" w:rsidRPr="00220F38" w:rsidRDefault="00334B2F" w:rsidP="00CB0ADE">
            <w:pPr>
              <w:jc w:val="center"/>
              <w:rPr>
                <w:rFonts w:ascii="Sylfaen" w:hAnsi="Sylfaen"/>
                <w:sz w:val="16"/>
                <w:szCs w:val="20"/>
                <w:lang w:val="hy-AM"/>
              </w:rPr>
            </w:pPr>
            <w:r w:rsidRPr="00220F38">
              <w:rPr>
                <w:rFonts w:ascii="Sylfaen" w:hAnsi="Sylfaen"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sz w:val="16"/>
                <w:szCs w:val="20"/>
                <w:lang w:val="hy-AM"/>
              </w:rPr>
              <w:t xml:space="preserve">նախապես լրացվում է շահառուի կողմից </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ոչ պարտադիր</w:t>
            </w:r>
          </w:p>
          <w:p w:rsidR="00334B2F" w:rsidRPr="00220F38" w:rsidRDefault="00334B2F" w:rsidP="00CB0ADE">
            <w:pPr>
              <w:jc w:val="center"/>
              <w:rPr>
                <w:rFonts w:ascii="Sylfaen" w:hAnsi="Sylfaen"/>
                <w:sz w:val="16"/>
                <w:szCs w:val="20"/>
              </w:rPr>
            </w:pPr>
            <w:r w:rsidRPr="00220F38">
              <w:rPr>
                <w:rFonts w:ascii="Sylfaen" w:hAnsi="Sylfaen"/>
                <w:sz w:val="16"/>
                <w:szCs w:val="20"/>
              </w:rPr>
              <w:t>լրացվում է պահանջագրին կից ներկայացված փաստաթղթերի էջերի քանակը, որոնք պետք է տրամադրվեն վճարողին(</w:t>
            </w:r>
            <w:r w:rsidRPr="00220F38">
              <w:rPr>
                <w:rFonts w:ascii="Sylfaen" w:hAnsi="Sylfaen"/>
                <w:sz w:val="16"/>
                <w:szCs w:val="20"/>
                <w:lang w:val="hy-AM"/>
              </w:rPr>
              <w:t>վճարողի բանկին</w:t>
            </w:r>
            <w:r w:rsidRPr="00220F38">
              <w:rPr>
                <w:rFonts w:ascii="Sylfaen" w:hAnsi="Sylfaen"/>
                <w:sz w:val="16"/>
                <w:szCs w:val="20"/>
              </w:rPr>
              <w:t>)</w:t>
            </w:r>
          </w:p>
          <w:p w:rsidR="00334B2F" w:rsidRPr="00220F38" w:rsidRDefault="00334B2F" w:rsidP="00CB0ADE">
            <w:pPr>
              <w:jc w:val="center"/>
              <w:rPr>
                <w:rFonts w:ascii="Sylfaen" w:hAnsi="Sylfaen"/>
                <w:sz w:val="16"/>
                <w:szCs w:val="20"/>
              </w:rPr>
            </w:pPr>
            <w:r w:rsidRPr="00220F38">
              <w:rPr>
                <w:rFonts w:ascii="Sylfaen" w:hAnsi="Sylfaen"/>
                <w:sz w:val="16"/>
                <w:szCs w:val="20"/>
                <w:lang w:val="hy-AM"/>
              </w:rPr>
              <w:t>Եթ ե լրացվել է &lt;</w:t>
            </w:r>
            <w:r w:rsidRPr="00220F38">
              <w:rPr>
                <w:rFonts w:ascii="Sylfaen" w:hAnsi="Sylfaen" w:cs="Sylfaen"/>
                <w:sz w:val="16"/>
                <w:szCs w:val="20"/>
                <w:lang w:val="hy-AM"/>
              </w:rPr>
              <w:t>Վճարման կատարման հիմքեր&gt; դաշտը ապա այս տվյալը պարտադիր լրացվում է</w:t>
            </w:r>
            <w:r w:rsidRPr="00220F38">
              <w:rPr>
                <w:rFonts w:ascii="Sylfaen" w:hAnsi="Sylfaen"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լրացվում է շահառուիկողմից</w:t>
            </w:r>
          </w:p>
        </w:tc>
      </w:tr>
      <w:tr w:rsidR="00334B2F" w:rsidRPr="00F752BD"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lang w:val="hy-AM"/>
              </w:rPr>
              <w:t>2</w:t>
            </w:r>
            <w:r w:rsidRPr="00220F38">
              <w:rPr>
                <w:rFonts w:ascii="Sylfaen" w:hAnsi="Sylfaen"/>
                <w:sz w:val="16"/>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պարտադիր</w:t>
            </w:r>
          </w:p>
          <w:p w:rsidR="00334B2F" w:rsidRPr="00220F38" w:rsidRDefault="00334B2F" w:rsidP="00CB0ADE">
            <w:pPr>
              <w:jc w:val="center"/>
              <w:rPr>
                <w:rFonts w:ascii="Sylfaen" w:hAnsi="Sylfaen"/>
                <w:sz w:val="16"/>
                <w:szCs w:val="20"/>
                <w:lang w:val="hy-AM"/>
              </w:rPr>
            </w:pPr>
            <w:r w:rsidRPr="00220F38">
              <w:rPr>
                <w:rFonts w:ascii="Sylfaen" w:hAnsi="Sylfaen"/>
                <w:sz w:val="16"/>
                <w:szCs w:val="20"/>
              </w:rPr>
              <w:t>այս դաշտը լրացվում</w:t>
            </w:r>
            <w:r w:rsidRPr="00220F38">
              <w:rPr>
                <w:rFonts w:ascii="Sylfaen" w:hAnsi="Sylfaen"/>
                <w:sz w:val="16"/>
                <w:szCs w:val="20"/>
                <w:lang w:val="hy-AM"/>
              </w:rPr>
              <w:t xml:space="preserve"> է վճարողի կողմից պահանջագրի ներկայացման դեպքում: Ընդ որում</w:t>
            </w:r>
            <w:r w:rsidRPr="00220F38">
              <w:rPr>
                <w:rFonts w:ascii="Sylfaen" w:hAnsi="Sylfaen"/>
                <w:sz w:val="16"/>
                <w:szCs w:val="20"/>
              </w:rPr>
              <w:t xml:space="preserve"> եթե </w:t>
            </w:r>
            <w:r w:rsidRPr="00220F38">
              <w:rPr>
                <w:rFonts w:ascii="Sylfaen" w:hAnsi="Sylfaen" w:cs="Sylfaen"/>
                <w:sz w:val="16"/>
                <w:szCs w:val="20"/>
                <w:lang w:val="hy-AM"/>
              </w:rPr>
              <w:t xml:space="preserve">Վճարման պայմաններ դաշտում </w:t>
            </w:r>
            <w:r w:rsidRPr="00220F38">
              <w:rPr>
                <w:rFonts w:ascii="Sylfaen" w:hAnsi="Sylfaen"/>
                <w:sz w:val="16"/>
                <w:szCs w:val="20"/>
                <w:lang w:val="hy-AM"/>
              </w:rPr>
              <w:t>նշված է &lt;ակցեպտավորված վճարում&gt; ապա</w:t>
            </w:r>
            <w:r w:rsidRPr="00220F38">
              <w:rPr>
                <w:rFonts w:ascii="Sylfaen" w:hAnsi="Sylfaen"/>
                <w:sz w:val="16"/>
                <w:szCs w:val="20"/>
              </w:rPr>
              <w:t>վճարող</w:t>
            </w:r>
            <w:r w:rsidRPr="00220F38">
              <w:rPr>
                <w:rFonts w:ascii="Sylfaen" w:hAnsi="Sylfaen"/>
                <w:sz w:val="16"/>
                <w:szCs w:val="20"/>
                <w:lang w:val="hy-AM"/>
              </w:rPr>
              <w:t xml:space="preserve">ը ստորագրելով՝ </w:t>
            </w:r>
            <w:r w:rsidRPr="00220F38">
              <w:rPr>
                <w:rFonts w:ascii="Sylfaen" w:hAnsi="Sylfaen" w:cs="Sylfaen"/>
                <w:sz w:val="16"/>
                <w:szCs w:val="20"/>
                <w:lang w:val="hy-AM"/>
              </w:rPr>
              <w:t xml:space="preserve">նախապես </w:t>
            </w:r>
            <w:r w:rsidRPr="00220F38">
              <w:rPr>
                <w:rFonts w:ascii="Sylfaen" w:hAnsi="Sylfaen"/>
                <w:sz w:val="16"/>
                <w:szCs w:val="20"/>
                <w:lang w:val="hy-AM"/>
              </w:rPr>
              <w:t>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220F38" w:rsidRDefault="00334B2F" w:rsidP="00CB0ADE">
            <w:pPr>
              <w:jc w:val="center"/>
              <w:rPr>
                <w:rFonts w:ascii="Sylfaen" w:hAnsi="Sylfaen"/>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sz w:val="16"/>
                <w:szCs w:val="20"/>
                <w:lang w:val="hy-AM"/>
              </w:rPr>
              <w:t xml:space="preserve">ստորագրվում է վճարողի կողմից կամ </w:t>
            </w:r>
          </w:p>
          <w:p w:rsidR="00334B2F" w:rsidRPr="00220F38" w:rsidRDefault="00334B2F" w:rsidP="00CB0ADE">
            <w:pPr>
              <w:jc w:val="center"/>
              <w:rPr>
                <w:rFonts w:ascii="Sylfaen" w:hAnsi="Sylfaen"/>
                <w:sz w:val="16"/>
                <w:szCs w:val="20"/>
                <w:lang w:val="hy-AM"/>
              </w:rPr>
            </w:pPr>
            <w:r w:rsidRPr="00220F38">
              <w:rPr>
                <w:rFonts w:ascii="Sylfaen" w:hAnsi="Sylfaen"/>
                <w:sz w:val="16"/>
                <w:szCs w:val="20"/>
                <w:lang w:val="hy-AM"/>
              </w:rPr>
              <w:t>դրվում է վճարողի էլեկտրոնային ստորագրությունը</w:t>
            </w:r>
          </w:p>
          <w:p w:rsidR="00334B2F" w:rsidRPr="00220F38" w:rsidRDefault="00334B2F" w:rsidP="00CB0ADE">
            <w:pPr>
              <w:jc w:val="center"/>
              <w:rPr>
                <w:rFonts w:ascii="Sylfaen" w:hAnsi="Sylfaen"/>
                <w:sz w:val="16"/>
                <w:szCs w:val="20"/>
                <w:lang w:val="hy-AM"/>
              </w:rPr>
            </w:pPr>
          </w:p>
        </w:tc>
      </w:tr>
      <w:tr w:rsidR="00334B2F" w:rsidRPr="00F752BD" w:rsidTr="003A0FB1">
        <w:tc>
          <w:tcPr>
            <w:tcW w:w="720" w:type="dxa"/>
            <w:tcBorders>
              <w:top w:val="single" w:sz="4" w:space="0" w:color="auto"/>
              <w:left w:val="single" w:sz="4" w:space="0" w:color="auto"/>
              <w:bottom w:val="single" w:sz="4" w:space="0" w:color="auto"/>
              <w:right w:val="single" w:sz="4" w:space="0" w:color="auto"/>
            </w:tcBorders>
            <w:vAlign w:val="center"/>
          </w:tcPr>
          <w:p w:rsidR="00334B2F" w:rsidRPr="00220F38" w:rsidRDefault="00334B2F" w:rsidP="00CB0ADE">
            <w:pPr>
              <w:rPr>
                <w:rFonts w:ascii="Sylfaen" w:hAnsi="Sylfaen"/>
                <w:sz w:val="16"/>
                <w:szCs w:val="20"/>
              </w:rPr>
            </w:pPr>
            <w:r w:rsidRPr="00220F38">
              <w:rPr>
                <w:rFonts w:ascii="Sylfaen" w:hAnsi="Sylfaen"/>
                <w:sz w:val="16"/>
                <w:szCs w:val="20"/>
                <w:lang w:val="hy-AM"/>
              </w:rPr>
              <w:t>2</w:t>
            </w:r>
            <w:r w:rsidRPr="00220F38">
              <w:rPr>
                <w:rFonts w:ascii="Sylfaen" w:hAnsi="Sylfaen"/>
                <w:sz w:val="16"/>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 xml:space="preserve">պարտադիր` </w:t>
            </w:r>
          </w:p>
          <w:p w:rsidR="00334B2F" w:rsidRPr="00220F38" w:rsidRDefault="00334B2F" w:rsidP="00CB0ADE">
            <w:pPr>
              <w:jc w:val="center"/>
              <w:rPr>
                <w:rFonts w:ascii="Sylfaen" w:hAnsi="Sylfaen"/>
                <w:sz w:val="16"/>
                <w:szCs w:val="20"/>
                <w:lang w:val="hy-AM"/>
              </w:rPr>
            </w:pPr>
            <w:r w:rsidRPr="00220F38">
              <w:rPr>
                <w:rFonts w:ascii="Sylfaen" w:hAnsi="Sylfaen"/>
                <w:sz w:val="16"/>
                <w:szCs w:val="20"/>
              </w:rPr>
              <w:t>կնիքի առկայության դեպքում</w:t>
            </w:r>
            <w:r w:rsidRPr="00220F38">
              <w:rPr>
                <w:rFonts w:ascii="Sylfaen" w:hAnsi="Sylfaen"/>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sz w:val="16"/>
                <w:szCs w:val="20"/>
                <w:lang w:val="hy-AM"/>
              </w:rPr>
              <w:t xml:space="preserve">կնքվում է վճարողի կողմից </w:t>
            </w:r>
          </w:p>
          <w:p w:rsidR="00334B2F" w:rsidRPr="00220F38" w:rsidRDefault="00334B2F" w:rsidP="00CB0ADE">
            <w:pPr>
              <w:jc w:val="center"/>
              <w:rPr>
                <w:rFonts w:ascii="Sylfaen" w:hAnsi="Sylfaen"/>
                <w:sz w:val="16"/>
                <w:szCs w:val="20"/>
                <w:lang w:val="hy-AM"/>
              </w:rPr>
            </w:pPr>
            <w:r w:rsidRPr="00220F38">
              <w:rPr>
                <w:rFonts w:ascii="Sylfaen" w:hAnsi="Sylfaen"/>
                <w:sz w:val="16"/>
                <w:szCs w:val="20"/>
                <w:lang w:val="hy-AM"/>
              </w:rPr>
              <w:t>թղթային եղանակով ներկայացնելիս</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lang w:val="hy-AM"/>
              </w:rPr>
              <w:t>22</w:t>
            </w:r>
            <w:r w:rsidRPr="00220F38">
              <w:rPr>
                <w:rFonts w:ascii="Sylfaen" w:hAnsi="Sylfaen"/>
                <w:sz w:val="16"/>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Պարտադիր</w:t>
            </w:r>
            <w:r w:rsidRPr="00220F38">
              <w:rPr>
                <w:rFonts w:ascii="Sylfaen" w:hAnsi="Sylfaen"/>
                <w:sz w:val="16"/>
                <w:szCs w:val="20"/>
                <w:lang w:val="hy-AM"/>
              </w:rPr>
              <w:t>՝</w:t>
            </w:r>
          </w:p>
          <w:p w:rsidR="00334B2F" w:rsidRPr="00220F38" w:rsidRDefault="00334B2F" w:rsidP="00CB0ADE">
            <w:pPr>
              <w:jc w:val="center"/>
              <w:rPr>
                <w:rFonts w:ascii="Sylfaen" w:hAnsi="Sylfaen"/>
                <w:sz w:val="16"/>
                <w:szCs w:val="20"/>
              </w:rPr>
            </w:pPr>
            <w:r w:rsidRPr="00220F38">
              <w:rPr>
                <w:rFonts w:ascii="Sylfaen" w:hAnsi="Sylfaen"/>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ստորագրվում է շահառուի կողմից</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vAlign w:val="center"/>
          </w:tcPr>
          <w:p w:rsidR="00334B2F" w:rsidRPr="00220F38" w:rsidRDefault="00334B2F" w:rsidP="00CB0ADE">
            <w:pPr>
              <w:rPr>
                <w:rFonts w:ascii="Sylfaen" w:hAnsi="Sylfaen"/>
                <w:sz w:val="16"/>
                <w:szCs w:val="20"/>
              </w:rPr>
            </w:pPr>
            <w:r w:rsidRPr="00220F38">
              <w:rPr>
                <w:rFonts w:ascii="Sylfaen" w:hAnsi="Sylfaen"/>
                <w:sz w:val="16"/>
                <w:szCs w:val="20"/>
                <w:lang w:val="hy-AM"/>
              </w:rPr>
              <w:t>22</w:t>
            </w:r>
            <w:r w:rsidRPr="00220F38">
              <w:rPr>
                <w:rFonts w:ascii="Sylfaen" w:hAnsi="Sylfaen"/>
                <w:sz w:val="16"/>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 xml:space="preserve">պարտադիր` </w:t>
            </w:r>
          </w:p>
          <w:p w:rsidR="00334B2F" w:rsidRPr="00220F38" w:rsidRDefault="00334B2F" w:rsidP="00CB0ADE">
            <w:pPr>
              <w:jc w:val="center"/>
              <w:rPr>
                <w:rFonts w:ascii="Sylfaen" w:hAnsi="Sylfaen"/>
                <w:sz w:val="16"/>
                <w:szCs w:val="20"/>
              </w:rPr>
            </w:pPr>
            <w:r w:rsidRPr="00220F38">
              <w:rPr>
                <w:rFonts w:ascii="Sylfaen" w:hAnsi="Sylfaen"/>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sz w:val="16"/>
                <w:szCs w:val="20"/>
              </w:rPr>
              <w:t>կնքվում է շահառուի կողմից</w:t>
            </w:r>
          </w:p>
          <w:p w:rsidR="00334B2F" w:rsidRPr="00220F38" w:rsidRDefault="00334B2F" w:rsidP="00CB0ADE">
            <w:pPr>
              <w:jc w:val="center"/>
              <w:rPr>
                <w:rFonts w:ascii="Sylfaen" w:hAnsi="Sylfaen"/>
                <w:sz w:val="16"/>
                <w:szCs w:val="20"/>
                <w:lang w:val="hy-AM"/>
              </w:rPr>
            </w:pPr>
            <w:r w:rsidRPr="00220F38">
              <w:rPr>
                <w:rFonts w:ascii="Sylfaen" w:hAnsi="Sylfaen"/>
                <w:sz w:val="16"/>
                <w:szCs w:val="20"/>
                <w:lang w:val="hy-AM"/>
              </w:rPr>
              <w:t>թղթային եղանակով բանկ ներկայացնելիս</w:t>
            </w: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2</w:t>
            </w:r>
            <w:r w:rsidRPr="00220F38">
              <w:rPr>
                <w:rFonts w:ascii="Sylfaen" w:hAnsi="Sylfaen"/>
                <w:sz w:val="16"/>
                <w:szCs w:val="20"/>
                <w:lang w:val="hy-AM"/>
              </w:rPr>
              <w:t>3</w:t>
            </w:r>
            <w:r w:rsidRPr="00220F38">
              <w:rPr>
                <w:rFonts w:ascii="Sylfaen" w:hAnsi="Sylfaen"/>
                <w:sz w:val="16"/>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պարտադիր</w:t>
            </w:r>
          </w:p>
          <w:p w:rsidR="00334B2F" w:rsidRPr="00220F38" w:rsidRDefault="00334B2F" w:rsidP="00CB0ADE">
            <w:pPr>
              <w:jc w:val="center"/>
              <w:rPr>
                <w:rFonts w:ascii="Sylfaen" w:hAnsi="Sylfaen"/>
                <w:sz w:val="16"/>
                <w:szCs w:val="20"/>
              </w:rPr>
            </w:pPr>
            <w:r w:rsidRPr="00220F38">
              <w:rPr>
                <w:rFonts w:ascii="Sylfaen" w:hAnsi="Sylfaen"/>
                <w:sz w:val="16"/>
                <w:szCs w:val="20"/>
              </w:rPr>
              <w:t>վճարման պահանջագիրը վճարողին սպասարկող ֆինանսական կազմակերպության</w:t>
            </w:r>
            <w:r w:rsidRPr="00220F38">
              <w:rPr>
                <w:rFonts w:ascii="Sylfaen" w:hAnsi="Sylfaen"/>
                <w:sz w:val="16"/>
                <w:szCs w:val="20"/>
                <w:lang w:val="hy-AM"/>
              </w:rPr>
              <w:t>ը</w:t>
            </w:r>
            <w:r w:rsidRPr="00220F38">
              <w:rPr>
                <w:rFonts w:ascii="Sylfaen" w:hAnsi="Sylfaen"/>
                <w:sz w:val="16"/>
                <w:szCs w:val="20"/>
              </w:rPr>
              <w:t xml:space="preserve"> թղթային եղանակով ներկայաց</w:t>
            </w:r>
            <w:r w:rsidRPr="00220F38">
              <w:rPr>
                <w:rFonts w:ascii="Sylfaen" w:hAnsi="Sylfaen"/>
                <w:sz w:val="16"/>
                <w:szCs w:val="20"/>
                <w:lang w:val="hy-AM"/>
              </w:rPr>
              <w:t>ված լի</w:t>
            </w:r>
            <w:r w:rsidRPr="00220F38">
              <w:rPr>
                <w:rFonts w:ascii="Sylfaen" w:hAnsi="Sylfaen"/>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vAlign w:val="center"/>
          </w:tcPr>
          <w:p w:rsidR="00334B2F" w:rsidRPr="00220F38" w:rsidRDefault="00334B2F" w:rsidP="00CB0ADE">
            <w:pPr>
              <w:rPr>
                <w:rFonts w:ascii="Sylfaen" w:hAnsi="Sylfaen"/>
                <w:sz w:val="16"/>
                <w:szCs w:val="20"/>
              </w:rPr>
            </w:pPr>
            <w:r w:rsidRPr="00220F38">
              <w:rPr>
                <w:rFonts w:ascii="Sylfaen" w:hAnsi="Sylfaen"/>
                <w:sz w:val="16"/>
                <w:szCs w:val="20"/>
              </w:rPr>
              <w:t>2</w:t>
            </w:r>
            <w:r w:rsidRPr="00220F38">
              <w:rPr>
                <w:rFonts w:ascii="Sylfaen" w:hAnsi="Sylfaen"/>
                <w:sz w:val="16"/>
                <w:szCs w:val="20"/>
                <w:lang w:val="hy-AM"/>
              </w:rPr>
              <w:t>3</w:t>
            </w:r>
            <w:r w:rsidRPr="00220F38">
              <w:rPr>
                <w:rFonts w:ascii="Sylfaen" w:hAnsi="Sylfaen"/>
                <w:sz w:val="16"/>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 xml:space="preserve">վճարողին </w:t>
            </w:r>
            <w:r w:rsidRPr="00220F38">
              <w:rPr>
                <w:rFonts w:ascii="Sylfaen" w:hAnsi="Sylfaen"/>
                <w:sz w:val="16"/>
                <w:szCs w:val="20"/>
              </w:rPr>
              <w:lastRenderedPageBreak/>
              <w:t xml:space="preserve">սպասարկող ֆինանսական կազմակերպության (մասնաճյուղի) </w:t>
            </w:r>
            <w:r w:rsidRPr="00220F38">
              <w:rPr>
                <w:rFonts w:ascii="Sylfaen" w:hAnsi="Sylfaen"/>
                <w:sz w:val="16"/>
                <w:szCs w:val="20"/>
                <w:lang w:val="hy-AM"/>
              </w:rPr>
              <w:t>դրոշմա</w:t>
            </w:r>
            <w:r w:rsidRPr="00220F38">
              <w:rPr>
                <w:rFonts w:ascii="Sylfaen" w:hAnsi="Sylfaen"/>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պարտադիր</w:t>
            </w:r>
          </w:p>
          <w:p w:rsidR="00334B2F" w:rsidRPr="00220F38" w:rsidRDefault="00334B2F" w:rsidP="00CB0ADE">
            <w:pPr>
              <w:jc w:val="center"/>
              <w:rPr>
                <w:rFonts w:ascii="Sylfaen" w:hAnsi="Sylfaen"/>
                <w:sz w:val="16"/>
                <w:szCs w:val="20"/>
              </w:rPr>
            </w:pPr>
            <w:r w:rsidRPr="00220F38">
              <w:rPr>
                <w:rFonts w:ascii="Sylfaen" w:hAnsi="Sylfaen"/>
                <w:sz w:val="16"/>
                <w:szCs w:val="20"/>
              </w:rPr>
              <w:lastRenderedPageBreak/>
              <w:t>վճարման պահանջագիրը վճարողին սպասարկող ֆինանսական կազմակերպության</w:t>
            </w:r>
            <w:r w:rsidRPr="00220F38">
              <w:rPr>
                <w:rFonts w:ascii="Sylfaen" w:hAnsi="Sylfaen"/>
                <w:sz w:val="16"/>
                <w:szCs w:val="20"/>
                <w:lang w:val="hy-AM"/>
              </w:rPr>
              <w:t>ը</w:t>
            </w:r>
            <w:r w:rsidRPr="00220F38">
              <w:rPr>
                <w:rFonts w:ascii="Sylfaen" w:hAnsi="Sylfaen"/>
                <w:sz w:val="16"/>
                <w:szCs w:val="20"/>
              </w:rPr>
              <w:t xml:space="preserve"> թղթային եղանակով ներկայաց</w:t>
            </w:r>
            <w:r w:rsidRPr="00220F38">
              <w:rPr>
                <w:rFonts w:ascii="Sylfaen" w:hAnsi="Sylfaen"/>
                <w:sz w:val="16"/>
                <w:szCs w:val="20"/>
                <w:lang w:val="hy-AM"/>
              </w:rPr>
              <w:t>ված լի</w:t>
            </w:r>
            <w:r w:rsidRPr="00220F38">
              <w:rPr>
                <w:rFonts w:ascii="Sylfaen" w:hAnsi="Sylfaen"/>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sz w:val="16"/>
                <w:szCs w:val="20"/>
              </w:rPr>
              <w:lastRenderedPageBreak/>
              <w:t>2</w:t>
            </w:r>
            <w:r w:rsidRPr="00220F38">
              <w:rPr>
                <w:rFonts w:ascii="Sylfaen" w:hAnsi="Sylfaen"/>
                <w:sz w:val="16"/>
                <w:szCs w:val="20"/>
                <w:lang w:val="hy-AM"/>
              </w:rPr>
              <w:t>3</w:t>
            </w:r>
            <w:r w:rsidRPr="00220F38">
              <w:rPr>
                <w:rFonts w:ascii="Sylfaen" w:hAnsi="Sylfaen"/>
                <w:sz w:val="16"/>
                <w:szCs w:val="20"/>
              </w:rPr>
              <w:t>.</w:t>
            </w:r>
            <w:r w:rsidRPr="00220F38">
              <w:rPr>
                <w:rFonts w:ascii="Sylfaen" w:hAnsi="Sylfaen"/>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lang w:val="hy-AM"/>
              </w:rPr>
            </w:pPr>
            <w:r w:rsidRPr="00220F38">
              <w:rPr>
                <w:rFonts w:ascii="Sylfaen" w:hAnsi="Sylfaen"/>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պարտադիր</w:t>
            </w:r>
          </w:p>
          <w:p w:rsidR="00334B2F" w:rsidRPr="00220F38" w:rsidRDefault="00334B2F" w:rsidP="00CB0ADE">
            <w:pPr>
              <w:jc w:val="center"/>
              <w:rPr>
                <w:rFonts w:ascii="Sylfaen" w:hAnsi="Sylfaen"/>
                <w:sz w:val="16"/>
                <w:szCs w:val="20"/>
              </w:rPr>
            </w:pPr>
            <w:r w:rsidRPr="00220F38">
              <w:rPr>
                <w:rFonts w:ascii="Sylfaen" w:hAnsi="Sylfaen"/>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2</w:t>
            </w:r>
            <w:r w:rsidRPr="00220F38">
              <w:rPr>
                <w:rFonts w:ascii="Sylfaen" w:hAnsi="Sylfaen"/>
                <w:sz w:val="16"/>
                <w:szCs w:val="20"/>
                <w:lang w:val="hy-AM"/>
              </w:rPr>
              <w:t>4</w:t>
            </w:r>
            <w:r w:rsidRPr="00220F38">
              <w:rPr>
                <w:rFonts w:ascii="Sylfaen" w:hAnsi="Sylfaen"/>
                <w:sz w:val="16"/>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ոչ պարտադիր</w:t>
            </w:r>
          </w:p>
          <w:p w:rsidR="00334B2F" w:rsidRPr="00220F38" w:rsidRDefault="00334B2F" w:rsidP="00CB0ADE">
            <w:pPr>
              <w:jc w:val="center"/>
              <w:rPr>
                <w:rFonts w:ascii="Sylfaen" w:hAnsi="Sylfaen"/>
                <w:sz w:val="16"/>
                <w:szCs w:val="20"/>
              </w:rPr>
            </w:pPr>
            <w:r w:rsidRPr="00220F38">
              <w:rPr>
                <w:rFonts w:ascii="Sylfaen" w:hAnsi="Sylfaen"/>
                <w:sz w:val="16"/>
                <w:szCs w:val="20"/>
                <w:lang w:val="hy-AM"/>
              </w:rPr>
              <w:t xml:space="preserve">լրացվում է </w:t>
            </w:r>
            <w:r w:rsidRPr="00220F38">
              <w:rPr>
                <w:rFonts w:ascii="Sylfaen" w:hAnsi="Sylfaen"/>
                <w:sz w:val="16"/>
                <w:szCs w:val="20"/>
              </w:rPr>
              <w:t>վճարման պահանջագիրը շահառուին սպասարկող ֆինանսական կազմակերպության</w:t>
            </w:r>
            <w:r w:rsidRPr="00220F38">
              <w:rPr>
                <w:rFonts w:ascii="Sylfaen" w:hAnsi="Sylfaen"/>
                <w:sz w:val="16"/>
                <w:szCs w:val="20"/>
                <w:lang w:val="hy-AM"/>
              </w:rPr>
              <w:t xml:space="preserve">ը </w:t>
            </w:r>
            <w:r w:rsidRPr="00220F38">
              <w:rPr>
                <w:rFonts w:ascii="Sylfaen" w:hAnsi="Sylfaen"/>
                <w:sz w:val="16"/>
                <w:szCs w:val="20"/>
              </w:rPr>
              <w:t xml:space="preserve"> ներկայաց</w:t>
            </w:r>
            <w:r w:rsidRPr="00220F38">
              <w:rPr>
                <w:rFonts w:ascii="Sylfaen" w:hAnsi="Sylfaen"/>
                <w:sz w:val="16"/>
                <w:szCs w:val="20"/>
                <w:lang w:val="hy-AM"/>
              </w:rPr>
              <w:t>վ</w:t>
            </w:r>
            <w:r w:rsidRPr="00220F38">
              <w:rPr>
                <w:rFonts w:ascii="Sylfaen" w:hAnsi="Sylfaen"/>
                <w:sz w:val="16"/>
                <w:szCs w:val="20"/>
              </w:rPr>
              <w:t>ելու դեպքում</w:t>
            </w:r>
            <w:r w:rsidRPr="00220F38">
              <w:rPr>
                <w:rFonts w:ascii="Sylfaen" w:hAnsi="Sylfaen"/>
                <w:sz w:val="16"/>
                <w:szCs w:val="20"/>
                <w:lang w:val="hy-AM"/>
              </w:rPr>
              <w:t xml:space="preserve">, որտեղ </w:t>
            </w:r>
            <w:r w:rsidRPr="00220F38">
              <w:rPr>
                <w:rFonts w:ascii="Sylfaen" w:hAnsi="Sylfaen"/>
                <w:sz w:val="16"/>
                <w:szCs w:val="20"/>
              </w:rPr>
              <w:t xml:space="preserve">աշխատակցի ստորագրությունը </w:t>
            </w:r>
            <w:r w:rsidRPr="00220F38">
              <w:rPr>
                <w:rFonts w:ascii="Sylfaen" w:hAnsi="Sylfaen"/>
                <w:sz w:val="16"/>
                <w:szCs w:val="20"/>
                <w:lang w:val="hy-AM"/>
              </w:rPr>
              <w:t xml:space="preserve">դրվում է </w:t>
            </w:r>
            <w:r w:rsidRPr="00220F38">
              <w:rPr>
                <w:rFonts w:ascii="Sylfaen" w:hAnsi="Sylfaen"/>
                <w:sz w:val="16"/>
                <w:szCs w:val="20"/>
              </w:rPr>
              <w:t>թղթային եղանակով ներկայաց</w:t>
            </w:r>
            <w:r w:rsidRPr="00220F38">
              <w:rPr>
                <w:rFonts w:ascii="Sylfaen" w:hAnsi="Sylfaen"/>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2</w:t>
            </w:r>
            <w:r w:rsidRPr="00220F38">
              <w:rPr>
                <w:rFonts w:ascii="Sylfaen" w:hAnsi="Sylfaen"/>
                <w:sz w:val="16"/>
                <w:szCs w:val="20"/>
                <w:lang w:val="hy-AM"/>
              </w:rPr>
              <w:t>4</w:t>
            </w:r>
            <w:r w:rsidRPr="00220F38">
              <w:rPr>
                <w:rFonts w:ascii="Sylfaen" w:hAnsi="Sylfaen"/>
                <w:sz w:val="16"/>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 xml:space="preserve">շահառռւին սպասարկող ֆինանսական կազմակերպության (մասնաճյուղի) </w:t>
            </w:r>
            <w:r w:rsidRPr="00220F38">
              <w:rPr>
                <w:rFonts w:ascii="Sylfaen" w:hAnsi="Sylfaen"/>
                <w:sz w:val="16"/>
                <w:szCs w:val="20"/>
                <w:lang w:val="hy-AM"/>
              </w:rPr>
              <w:t>դրոշմա</w:t>
            </w:r>
            <w:r w:rsidRPr="00220F38">
              <w:rPr>
                <w:rFonts w:ascii="Sylfaen" w:hAnsi="Sylfaen"/>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lang w:val="hy-AM"/>
              </w:rPr>
              <w:t xml:space="preserve">ոչ </w:t>
            </w:r>
            <w:r w:rsidRPr="00220F38">
              <w:rPr>
                <w:rFonts w:ascii="Sylfaen" w:hAnsi="Sylfaen"/>
                <w:sz w:val="16"/>
                <w:szCs w:val="20"/>
              </w:rPr>
              <w:t>պարտադիր</w:t>
            </w:r>
          </w:p>
          <w:p w:rsidR="00334B2F" w:rsidRPr="00220F38" w:rsidRDefault="00334B2F" w:rsidP="00CB0ADE">
            <w:pPr>
              <w:jc w:val="center"/>
              <w:rPr>
                <w:rFonts w:ascii="Sylfaen" w:hAnsi="Sylfaen"/>
                <w:sz w:val="16"/>
                <w:szCs w:val="20"/>
              </w:rPr>
            </w:pPr>
            <w:r w:rsidRPr="00220F38">
              <w:rPr>
                <w:rFonts w:ascii="Sylfaen" w:hAnsi="Sylfaen"/>
                <w:sz w:val="16"/>
                <w:szCs w:val="20"/>
                <w:lang w:val="hy-AM"/>
              </w:rPr>
              <w:t xml:space="preserve">լրացվում է </w:t>
            </w:r>
            <w:r w:rsidRPr="00220F38">
              <w:rPr>
                <w:rFonts w:ascii="Sylfaen" w:hAnsi="Sylfaen"/>
                <w:sz w:val="16"/>
                <w:szCs w:val="20"/>
              </w:rPr>
              <w:t xml:space="preserve">վճարման պահանջագիրը </w:t>
            </w:r>
            <w:r w:rsidRPr="00220F38">
              <w:rPr>
                <w:rFonts w:ascii="Sylfaen" w:hAnsi="Sylfaen"/>
                <w:sz w:val="16"/>
                <w:szCs w:val="20"/>
                <w:lang w:val="hy-AM"/>
              </w:rPr>
              <w:t xml:space="preserve">վերջինիս </w:t>
            </w:r>
            <w:r w:rsidRPr="00220F38">
              <w:rPr>
                <w:rFonts w:ascii="Sylfaen" w:hAnsi="Sylfaen"/>
                <w:sz w:val="16"/>
                <w:szCs w:val="20"/>
              </w:rPr>
              <w:t>ներկայաց</w:t>
            </w:r>
            <w:r w:rsidRPr="00220F38">
              <w:rPr>
                <w:rFonts w:ascii="Sylfaen" w:hAnsi="Sylfaen"/>
                <w:sz w:val="16"/>
                <w:szCs w:val="20"/>
                <w:lang w:val="hy-AM"/>
              </w:rPr>
              <w:t>վ</w:t>
            </w:r>
            <w:r w:rsidRPr="00220F38">
              <w:rPr>
                <w:rFonts w:ascii="Sylfaen" w:hAnsi="Sylfaen"/>
                <w:sz w:val="16"/>
                <w:szCs w:val="20"/>
              </w:rPr>
              <w:t>ելու դեպքում</w:t>
            </w:r>
            <w:r w:rsidRPr="00220F38">
              <w:rPr>
                <w:rFonts w:ascii="Sylfaen" w:hAnsi="Sylfaen"/>
                <w:sz w:val="16"/>
                <w:szCs w:val="20"/>
                <w:lang w:val="hy-AM"/>
              </w:rPr>
              <w:t xml:space="preserve">, որտեղ  դրոշմակնիքըդրվում է </w:t>
            </w:r>
            <w:r w:rsidRPr="00220F38">
              <w:rPr>
                <w:rFonts w:ascii="Sylfaen" w:hAnsi="Sylfaen"/>
                <w:sz w:val="16"/>
                <w:szCs w:val="20"/>
              </w:rPr>
              <w:t>թղթային եղանակով ներկայաց</w:t>
            </w:r>
            <w:r w:rsidRPr="00220F38">
              <w:rPr>
                <w:rFonts w:ascii="Sylfaen" w:hAnsi="Sylfaen"/>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p>
        </w:tc>
      </w:tr>
      <w:tr w:rsidR="00334B2F" w:rsidRPr="00220F38" w:rsidTr="003A0FB1">
        <w:tc>
          <w:tcPr>
            <w:tcW w:w="72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2</w:t>
            </w:r>
            <w:r w:rsidRPr="00220F38">
              <w:rPr>
                <w:rFonts w:ascii="Sylfaen" w:hAnsi="Sylfaen"/>
                <w:sz w:val="16"/>
                <w:szCs w:val="20"/>
                <w:lang w:val="hy-AM"/>
              </w:rPr>
              <w:t>4</w:t>
            </w:r>
            <w:r w:rsidRPr="00220F38">
              <w:rPr>
                <w:rFonts w:ascii="Sylfaen" w:hAnsi="Sylfaen"/>
                <w:sz w:val="16"/>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220F38" w:rsidRDefault="00493DAD" w:rsidP="00CB0ADE">
            <w:pPr>
              <w:jc w:val="center"/>
              <w:rPr>
                <w:rFonts w:ascii="Sylfaen" w:hAnsi="Sylfaen"/>
                <w:sz w:val="16"/>
                <w:szCs w:val="20"/>
              </w:rPr>
            </w:pPr>
            <w:r w:rsidRPr="00220F38">
              <w:rPr>
                <w:rFonts w:ascii="Sylfaen" w:hAnsi="Sylfaen"/>
                <w:sz w:val="16"/>
                <w:szCs w:val="20"/>
              </w:rPr>
              <w:t>Պ</w:t>
            </w:r>
            <w:r w:rsidR="00334B2F" w:rsidRPr="00220F38">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r w:rsidRPr="00220F38">
              <w:rPr>
                <w:rFonts w:ascii="Sylfaen" w:hAnsi="Sylfaen"/>
                <w:sz w:val="16"/>
                <w:szCs w:val="20"/>
                <w:lang w:val="hy-AM"/>
              </w:rPr>
              <w:t xml:space="preserve">ոչ </w:t>
            </w:r>
            <w:r w:rsidRPr="00220F38">
              <w:rPr>
                <w:rFonts w:ascii="Sylfaen" w:hAnsi="Sylfaen"/>
                <w:sz w:val="16"/>
                <w:szCs w:val="20"/>
              </w:rPr>
              <w:t>պարտադիր</w:t>
            </w:r>
          </w:p>
          <w:p w:rsidR="00334B2F" w:rsidRPr="00220F38" w:rsidRDefault="00334B2F" w:rsidP="00CB0ADE">
            <w:pPr>
              <w:jc w:val="center"/>
              <w:rPr>
                <w:rFonts w:ascii="Sylfaen" w:hAnsi="Sylfaen"/>
                <w:sz w:val="16"/>
                <w:szCs w:val="20"/>
              </w:rPr>
            </w:pPr>
            <w:r w:rsidRPr="00220F38">
              <w:rPr>
                <w:rFonts w:ascii="Sylfaen" w:hAnsi="Sylfaen"/>
                <w:sz w:val="16"/>
                <w:szCs w:val="20"/>
                <w:lang w:val="hy-AM"/>
              </w:rPr>
              <w:t xml:space="preserve">լրացվում է </w:t>
            </w:r>
            <w:r w:rsidRPr="00220F38">
              <w:rPr>
                <w:rFonts w:ascii="Sylfaen" w:hAnsi="Sylfaen"/>
                <w:sz w:val="16"/>
                <w:szCs w:val="20"/>
              </w:rPr>
              <w:t xml:space="preserve">վճարման պահանջագիրը </w:t>
            </w:r>
            <w:r w:rsidRPr="00220F38">
              <w:rPr>
                <w:rFonts w:ascii="Sylfaen" w:hAnsi="Sylfaen"/>
                <w:sz w:val="16"/>
                <w:szCs w:val="20"/>
                <w:lang w:val="hy-AM"/>
              </w:rPr>
              <w:t xml:space="preserve">վերջինիս </w:t>
            </w:r>
            <w:r w:rsidRPr="00220F38">
              <w:rPr>
                <w:rFonts w:ascii="Sylfaen" w:hAnsi="Sylfaen"/>
                <w:sz w:val="16"/>
                <w:szCs w:val="20"/>
              </w:rPr>
              <w:t>ներկայաց</w:t>
            </w:r>
            <w:r w:rsidRPr="00220F38">
              <w:rPr>
                <w:rFonts w:ascii="Sylfaen" w:hAnsi="Sylfaen"/>
                <w:sz w:val="16"/>
                <w:szCs w:val="20"/>
                <w:lang w:val="hy-AM"/>
              </w:rPr>
              <w:t>վ</w:t>
            </w:r>
            <w:r w:rsidRPr="00220F38">
              <w:rPr>
                <w:rFonts w:ascii="Sylfaen" w:hAnsi="Sylfaen"/>
                <w:sz w:val="16"/>
                <w:szCs w:val="20"/>
              </w:rPr>
              <w:t>ելու դեպքում</w:t>
            </w:r>
            <w:r w:rsidRPr="00220F38">
              <w:rPr>
                <w:rFonts w:ascii="Sylfaen" w:hAnsi="Sylfaen"/>
                <w:sz w:val="16"/>
                <w:szCs w:val="20"/>
                <w:lang w:val="hy-AM"/>
              </w:rPr>
              <w:t xml:space="preserve">,   որտեղ  սույն տվյալներըդրվում են </w:t>
            </w:r>
            <w:r w:rsidRPr="00220F38">
              <w:rPr>
                <w:rFonts w:ascii="Sylfaen" w:hAnsi="Sylfaen"/>
                <w:sz w:val="16"/>
                <w:szCs w:val="20"/>
              </w:rPr>
              <w:t>թղթային եղանակով ներկայաց</w:t>
            </w:r>
            <w:r w:rsidRPr="00220F38">
              <w:rPr>
                <w:rFonts w:ascii="Sylfaen" w:hAnsi="Sylfaen"/>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220F38" w:rsidRDefault="00334B2F" w:rsidP="00CB0ADE">
            <w:pPr>
              <w:jc w:val="center"/>
              <w:rPr>
                <w:rFonts w:ascii="Sylfaen" w:hAnsi="Sylfaen"/>
                <w:sz w:val="16"/>
                <w:szCs w:val="20"/>
              </w:rPr>
            </w:pPr>
          </w:p>
        </w:tc>
      </w:tr>
    </w:tbl>
    <w:p w:rsidR="00334B2F" w:rsidRPr="00220F38" w:rsidRDefault="00817932" w:rsidP="000A1F62">
      <w:pPr>
        <w:pStyle w:val="a3"/>
        <w:tabs>
          <w:tab w:val="left" w:pos="4815"/>
        </w:tabs>
        <w:ind w:firstLine="0"/>
        <w:jc w:val="left"/>
        <w:rPr>
          <w:rFonts w:ascii="Sylfaen" w:hAnsi="Sylfaen" w:cs="Sylfaen"/>
          <w:i w:val="0"/>
          <w:lang w:val="en-US"/>
        </w:rPr>
      </w:pPr>
      <w:r w:rsidRPr="00220F38">
        <w:rPr>
          <w:rFonts w:ascii="Sylfaen" w:hAnsi="Sylfaen" w:cs="Sylfaen"/>
          <w:i w:val="0"/>
          <w:lang w:val="en-US"/>
        </w:rPr>
        <w:tab/>
      </w:r>
    </w:p>
    <w:p w:rsidR="00764040" w:rsidRPr="00220F38" w:rsidRDefault="00764040" w:rsidP="00764040">
      <w:pPr>
        <w:pStyle w:val="31"/>
        <w:spacing w:line="240" w:lineRule="auto"/>
        <w:jc w:val="right"/>
        <w:rPr>
          <w:rFonts w:ascii="Sylfaen" w:hAnsi="Sylfaen" w:cs="Sylfaen"/>
          <w:b/>
          <w:lang w:val="hy-AM"/>
        </w:rPr>
      </w:pPr>
    </w:p>
    <w:p w:rsidR="003B3690" w:rsidRPr="00220F38" w:rsidRDefault="003B3690" w:rsidP="00EF3662">
      <w:pPr>
        <w:pStyle w:val="31"/>
        <w:spacing w:line="240" w:lineRule="auto"/>
        <w:jc w:val="right"/>
        <w:rPr>
          <w:rFonts w:ascii="Sylfaen" w:hAnsi="Sylfaen" w:cs="Sylfaen"/>
          <w:b/>
          <w:lang w:val="hy-AM"/>
        </w:rPr>
      </w:pPr>
      <w:r w:rsidRPr="00220F38">
        <w:rPr>
          <w:rFonts w:ascii="Sylfaen" w:hAnsi="Sylfaen" w:cs="Sylfaen"/>
          <w:b/>
          <w:lang w:val="hy-AM"/>
        </w:rPr>
        <w:br w:type="page"/>
      </w:r>
      <w:r w:rsidR="00071D1C" w:rsidRPr="00220F38">
        <w:rPr>
          <w:rFonts w:ascii="Sylfaen" w:hAnsi="Sylfaen" w:cs="Sylfaen"/>
          <w:b/>
          <w:lang w:val="hy-AM"/>
        </w:rPr>
        <w:lastRenderedPageBreak/>
        <w:t xml:space="preserve">Հավելված </w:t>
      </w:r>
      <w:r w:rsidR="00764040" w:rsidRPr="00220F38">
        <w:rPr>
          <w:rFonts w:ascii="Sylfaen" w:hAnsi="Sylfaen" w:cs="Sylfaen"/>
          <w:b/>
          <w:lang w:val="hy-AM"/>
        </w:rPr>
        <w:t>6</w:t>
      </w:r>
    </w:p>
    <w:p w:rsidR="00071D1C" w:rsidRPr="00220F38" w:rsidRDefault="00220F38" w:rsidP="00EF3662">
      <w:pPr>
        <w:pStyle w:val="31"/>
        <w:spacing w:line="240" w:lineRule="auto"/>
        <w:jc w:val="right"/>
        <w:rPr>
          <w:rFonts w:ascii="Sylfaen" w:hAnsi="Sylfaen" w:cs="Sylfaen"/>
          <w:b/>
          <w:lang w:val="hy-AM"/>
        </w:rPr>
      </w:pPr>
      <w:r>
        <w:rPr>
          <w:rFonts w:ascii="Sylfaen" w:hAnsi="Sylfaen" w:cs="Sylfaen"/>
          <w:b/>
          <w:lang w:val="hy-AM"/>
        </w:rPr>
        <w:t>ԿՄԳԿՏ-ԳՀԾՁԲ-25/9</w:t>
      </w:r>
      <w:r w:rsidR="00071D1C" w:rsidRPr="00220F38">
        <w:rPr>
          <w:rFonts w:ascii="Sylfaen" w:hAnsi="Sylfaen" w:cs="Sylfaen"/>
          <w:b/>
          <w:lang w:val="hy-AM"/>
        </w:rPr>
        <w:t xml:space="preserve"> ծածկագրով</w:t>
      </w:r>
    </w:p>
    <w:p w:rsidR="00071D1C" w:rsidRPr="00220F38" w:rsidRDefault="00123664" w:rsidP="00EF3662">
      <w:pPr>
        <w:pStyle w:val="31"/>
        <w:spacing w:line="240" w:lineRule="auto"/>
        <w:jc w:val="right"/>
        <w:rPr>
          <w:rFonts w:ascii="Sylfaen" w:hAnsi="Sylfaen" w:cs="Sylfaen"/>
          <w:b/>
          <w:lang w:val="hy-AM"/>
        </w:rPr>
      </w:pPr>
      <w:r w:rsidRPr="00220F38">
        <w:rPr>
          <w:rFonts w:ascii="Sylfaen" w:hAnsi="Sylfaen" w:cs="Sylfaen"/>
          <w:b/>
          <w:lang w:val="hy-AM"/>
        </w:rPr>
        <w:t>գնանշման հարցման</w:t>
      </w:r>
      <w:r w:rsidR="00071D1C" w:rsidRPr="00220F38">
        <w:rPr>
          <w:rFonts w:ascii="Sylfaen" w:hAnsi="Sylfaen" w:cs="Sylfaen"/>
          <w:b/>
          <w:lang w:val="hy-AM"/>
        </w:rPr>
        <w:t xml:space="preserve"> հրավերի</w:t>
      </w:r>
    </w:p>
    <w:p w:rsidR="007678FA" w:rsidRPr="00220F38" w:rsidRDefault="007678FA" w:rsidP="00F02279">
      <w:pPr>
        <w:ind w:left="-142" w:firstLine="142"/>
        <w:jc w:val="center"/>
        <w:rPr>
          <w:rFonts w:ascii="Sylfaen" w:hAnsi="Sylfaen" w:cs="Sylfaen"/>
          <w:b/>
          <w:lang w:val="hy-AM"/>
        </w:rPr>
      </w:pPr>
    </w:p>
    <w:p w:rsidR="000A1F62" w:rsidRPr="00220F38" w:rsidRDefault="000A1F62" w:rsidP="000A1F62">
      <w:pPr>
        <w:jc w:val="center"/>
        <w:rPr>
          <w:rFonts w:ascii="Sylfaen" w:hAnsi="Sylfaen"/>
          <w:b/>
          <w:sz w:val="22"/>
          <w:lang w:val="hy-AM"/>
        </w:rPr>
      </w:pPr>
      <w:r w:rsidRPr="00220F38">
        <w:rPr>
          <w:rFonts w:ascii="Sylfaen" w:hAnsi="Sylfaen"/>
          <w:b/>
          <w:sz w:val="22"/>
          <w:lang w:val="hy-AM"/>
        </w:rPr>
        <w:t xml:space="preserve">ՀՀ </w:t>
      </w:r>
      <w:r w:rsidR="0013142D" w:rsidRPr="00220F38">
        <w:rPr>
          <w:rFonts w:ascii="Sylfaen" w:hAnsi="Sylfaen"/>
          <w:b/>
          <w:sz w:val="22"/>
          <w:lang w:val="hy-AM"/>
        </w:rPr>
        <w:t>ԿՈՏԱՅՔ</w:t>
      </w:r>
      <w:r w:rsidRPr="00220F38">
        <w:rPr>
          <w:rFonts w:ascii="Sylfaen" w:hAnsi="Sylfaen"/>
          <w:b/>
          <w:sz w:val="22"/>
          <w:lang w:val="hy-AM"/>
        </w:rPr>
        <w:t xml:space="preserve">Ի </w:t>
      </w:r>
      <w:r w:rsidR="004131D4" w:rsidRPr="00220F38">
        <w:rPr>
          <w:rFonts w:ascii="Sylfaen" w:hAnsi="Sylfaen"/>
          <w:b/>
          <w:sz w:val="22"/>
          <w:lang w:val="hy-AM"/>
        </w:rPr>
        <w:t>ՄԱՐԶԻ «</w:t>
      </w:r>
      <w:r w:rsidR="00FC5FEE" w:rsidRPr="00220F38">
        <w:rPr>
          <w:rFonts w:ascii="Sylfaen" w:hAnsi="Sylfaen"/>
          <w:b/>
          <w:sz w:val="22"/>
          <w:lang w:val="hy-AM"/>
        </w:rPr>
        <w:t>ԳԱՌՆԻԻ ԿՈՄՈՒՆԱԼ ՏՆՏԵՍՈՒԹՅՈՒՆ» ՀՈԱԿ</w:t>
      </w:r>
      <w:r w:rsidR="00AC408E" w:rsidRPr="00220F38">
        <w:rPr>
          <w:rFonts w:ascii="Sylfaen" w:hAnsi="Sylfaen"/>
          <w:b/>
          <w:sz w:val="22"/>
          <w:lang w:val="hy-AM"/>
        </w:rPr>
        <w:t>-Ն</w:t>
      </w:r>
      <w:r w:rsidR="004131D4" w:rsidRPr="00220F38">
        <w:rPr>
          <w:rFonts w:ascii="Sylfaen" w:hAnsi="Sylfaen"/>
          <w:b/>
          <w:sz w:val="22"/>
          <w:lang w:val="hy-AM"/>
        </w:rPr>
        <w:t xml:space="preserve">  ԿԱՐԻՔՆԵՐԻ </w:t>
      </w:r>
      <w:r w:rsidRPr="00220F38">
        <w:rPr>
          <w:rFonts w:ascii="Sylfaen" w:hAnsi="Sylfaen"/>
          <w:b/>
          <w:sz w:val="22"/>
          <w:lang w:val="hy-AM"/>
        </w:rPr>
        <w:t xml:space="preserve">ՀԱՄԱՐ </w:t>
      </w:r>
      <w:r w:rsidR="0013142D" w:rsidRPr="00220F38">
        <w:rPr>
          <w:rFonts w:ascii="Sylfaen" w:hAnsi="Sylfaen"/>
          <w:b/>
          <w:sz w:val="22"/>
          <w:lang w:val="hy-AM"/>
        </w:rPr>
        <w:t>ՄԵՔԵՆԱՆԵՐ</w:t>
      </w:r>
      <w:r w:rsidR="00413068" w:rsidRPr="00220F38">
        <w:rPr>
          <w:rFonts w:ascii="Sylfaen" w:hAnsi="Sylfaen"/>
          <w:b/>
          <w:sz w:val="22"/>
          <w:lang w:val="hy-AM"/>
        </w:rPr>
        <w:t xml:space="preserve">Ի </w:t>
      </w:r>
      <w:r w:rsidR="00BD068B" w:rsidRPr="00220F38">
        <w:rPr>
          <w:rFonts w:ascii="Sylfaen" w:hAnsi="Sylfaen"/>
          <w:b/>
          <w:sz w:val="22"/>
          <w:lang w:val="hy-AM"/>
        </w:rPr>
        <w:t>ՎԵՐԱՆՈՐՈԳՄԱՆ, ՍՊԱՍԱՐԿՄԱՆ</w:t>
      </w:r>
      <w:r w:rsidRPr="00220F38">
        <w:rPr>
          <w:rFonts w:ascii="Sylfaen" w:hAnsi="Sylfaen"/>
          <w:b/>
          <w:sz w:val="22"/>
          <w:lang w:val="hy-AM"/>
        </w:rPr>
        <w:t xml:space="preserve"> ԾԱՌԱՅՈՒԹՅՈՒՆՆԵՐԻ</w:t>
      </w:r>
    </w:p>
    <w:p w:rsidR="000A1F62" w:rsidRPr="00220F38" w:rsidRDefault="000A1F62" w:rsidP="000A1F62">
      <w:pPr>
        <w:ind w:left="-142" w:firstLine="142"/>
        <w:jc w:val="center"/>
        <w:rPr>
          <w:rFonts w:ascii="Sylfaen" w:hAnsi="Sylfaen"/>
          <w:b/>
          <w:sz w:val="22"/>
          <w:lang w:val="hy-AM"/>
        </w:rPr>
      </w:pPr>
      <w:r w:rsidRPr="00220F38">
        <w:rPr>
          <w:rFonts w:ascii="Sylfaen" w:hAnsi="Sylfaen"/>
          <w:b/>
          <w:sz w:val="22"/>
          <w:lang w:val="hy-AM"/>
        </w:rPr>
        <w:t xml:space="preserve">  ՄԱՏՈՒՑՄԱՆ ՊԱՅՄԱՆԱԳԻՐ </w:t>
      </w:r>
    </w:p>
    <w:p w:rsidR="000A1F62" w:rsidRPr="00220F38" w:rsidRDefault="000A1F62" w:rsidP="000A1F62">
      <w:pPr>
        <w:ind w:left="-142" w:firstLine="142"/>
        <w:jc w:val="center"/>
        <w:rPr>
          <w:rFonts w:ascii="Sylfaen" w:hAnsi="Sylfaen"/>
          <w:b/>
          <w:u w:val="single"/>
          <w:lang w:val="hy-AM"/>
        </w:rPr>
      </w:pPr>
      <w:r w:rsidRPr="00220F38">
        <w:rPr>
          <w:rFonts w:ascii="Sylfaen" w:hAnsi="Sylfaen"/>
          <w:b/>
          <w:lang w:val="hy-AM"/>
        </w:rPr>
        <w:t xml:space="preserve">N </w:t>
      </w:r>
      <w:r w:rsidR="00220F38">
        <w:rPr>
          <w:rFonts w:ascii="Sylfaen" w:hAnsi="Sylfaen" w:cs="Sylfaen"/>
          <w:b/>
          <w:lang w:val="hy-AM"/>
        </w:rPr>
        <w:t>ԿՄԳԿՏ-ԳՀԾՁԲ-25/9</w:t>
      </w:r>
    </w:p>
    <w:p w:rsidR="007678FA" w:rsidRPr="00220F38" w:rsidRDefault="007678FA" w:rsidP="007678FA">
      <w:pPr>
        <w:tabs>
          <w:tab w:val="left" w:pos="720"/>
          <w:tab w:val="left" w:pos="1440"/>
          <w:tab w:val="left" w:pos="8865"/>
        </w:tabs>
        <w:jc w:val="both"/>
        <w:rPr>
          <w:rFonts w:ascii="Sylfaen" w:hAnsi="Sylfaen" w:cs="Sylfaen"/>
          <w:sz w:val="20"/>
          <w:lang w:val="hy-AM"/>
        </w:rPr>
      </w:pPr>
      <w:r w:rsidRPr="00220F38">
        <w:rPr>
          <w:rFonts w:ascii="Sylfaen" w:hAnsi="Sylfaen" w:cs="Sylfaen"/>
          <w:sz w:val="20"/>
          <w:lang w:val="hy-AM"/>
        </w:rPr>
        <w:t xml:space="preserve">         ք. </w:t>
      </w:r>
      <w:r w:rsidRPr="00220F38">
        <w:rPr>
          <w:rFonts w:ascii="Sylfaen" w:hAnsi="Sylfaen"/>
          <w:lang w:val="hy-AM"/>
        </w:rPr>
        <w:t xml:space="preserve">«» </w:t>
      </w:r>
      <w:r w:rsidRPr="00220F38">
        <w:rPr>
          <w:rFonts w:ascii="Sylfaen" w:hAnsi="Sylfaen" w:cs="Sylfaen"/>
          <w:sz w:val="20"/>
          <w:lang w:val="hy-AM"/>
        </w:rPr>
        <w:t>20   թ.</w:t>
      </w:r>
    </w:p>
    <w:p w:rsidR="007678FA" w:rsidRPr="00220F38" w:rsidRDefault="007678FA" w:rsidP="007678FA">
      <w:pPr>
        <w:tabs>
          <w:tab w:val="left" w:pos="720"/>
          <w:tab w:val="left" w:pos="1440"/>
          <w:tab w:val="left" w:pos="8865"/>
        </w:tabs>
        <w:jc w:val="both"/>
        <w:rPr>
          <w:rFonts w:ascii="Sylfaen" w:hAnsi="Sylfaen" w:cs="Sylfaen"/>
          <w:sz w:val="20"/>
          <w:lang w:val="hy-AM"/>
        </w:rPr>
      </w:pPr>
    </w:p>
    <w:p w:rsidR="007678FA" w:rsidRPr="00220F38" w:rsidRDefault="007678FA" w:rsidP="007678FA">
      <w:pPr>
        <w:ind w:firstLine="720"/>
        <w:jc w:val="both"/>
        <w:rPr>
          <w:rFonts w:ascii="Sylfaen" w:hAnsi="Sylfaen"/>
          <w:sz w:val="20"/>
          <w:lang w:val="hy-AM"/>
        </w:rPr>
      </w:pPr>
      <w:r w:rsidRPr="00220F38">
        <w:rPr>
          <w:rFonts w:ascii="Sylfaen" w:hAnsi="Sylfaen"/>
          <w:lang w:val="hy-AM"/>
        </w:rPr>
        <w:t>«</w:t>
      </w:r>
      <w:r w:rsidRPr="00220F38">
        <w:rPr>
          <w:rFonts w:ascii="Sylfaen" w:hAnsi="Sylfaen" w:cs="Sylfaen"/>
          <w:sz w:val="20"/>
          <w:lang w:val="hy-AM"/>
        </w:rPr>
        <w:t>________________________________________</w:t>
      </w:r>
      <w:r w:rsidRPr="00220F38">
        <w:rPr>
          <w:rFonts w:ascii="Sylfaen" w:hAnsi="Sylfaen"/>
          <w:lang w:val="hy-AM"/>
        </w:rPr>
        <w:t>»</w:t>
      </w:r>
      <w:r w:rsidRPr="00220F38">
        <w:rPr>
          <w:rFonts w:ascii="Sylfaen" w:hAnsi="Sylfaen" w:cs="Times Armenian"/>
          <w:sz w:val="20"/>
          <w:lang w:val="hy-AM"/>
        </w:rPr>
        <w:t xml:space="preserve">, </w:t>
      </w:r>
      <w:r w:rsidRPr="00220F38">
        <w:rPr>
          <w:rFonts w:ascii="Sylfaen" w:hAnsi="Sylfaen" w:cs="Sylfaen"/>
          <w:sz w:val="20"/>
          <w:lang w:val="hy-AM"/>
        </w:rPr>
        <w:t>իդեմս</w:t>
      </w:r>
      <w:r w:rsidRPr="00220F38">
        <w:rPr>
          <w:rFonts w:ascii="Sylfaen" w:hAnsi="Sylfaen" w:cs="Times Armenian"/>
          <w:sz w:val="20"/>
          <w:lang w:val="hy-AM"/>
        </w:rPr>
        <w:t xml:space="preserve"> ------------------------ -</w:t>
      </w:r>
      <w:r w:rsidRPr="00220F38">
        <w:rPr>
          <w:rFonts w:ascii="Sylfaen" w:hAnsi="Sylfaen" w:cs="Sylfaen"/>
          <w:sz w:val="20"/>
          <w:lang w:val="hy-AM"/>
        </w:rPr>
        <w:t>ի</w:t>
      </w:r>
      <w:r w:rsidRPr="00220F38">
        <w:rPr>
          <w:rFonts w:ascii="Sylfaen" w:hAnsi="Sylfaen" w:cs="Times Armenian"/>
          <w:sz w:val="20"/>
          <w:lang w:val="hy-AM"/>
        </w:rPr>
        <w:t xml:space="preserve">, </w:t>
      </w:r>
      <w:r w:rsidRPr="00220F38">
        <w:rPr>
          <w:rFonts w:ascii="Sylfaen" w:hAnsi="Sylfaen" w:cs="Sylfaen"/>
          <w:sz w:val="20"/>
          <w:lang w:val="hy-AM"/>
        </w:rPr>
        <w:t>որըգործումէ</w:t>
      </w:r>
      <w:r w:rsidRPr="00220F38">
        <w:rPr>
          <w:rFonts w:ascii="Sylfaen" w:hAnsi="Sylfaen" w:cs="Times Armenian"/>
          <w:sz w:val="20"/>
          <w:lang w:val="hy-AM"/>
        </w:rPr>
        <w:t xml:space="preserve"> ------------- </w:t>
      </w:r>
      <w:r w:rsidRPr="00220F38">
        <w:rPr>
          <w:rFonts w:ascii="Sylfaen" w:hAnsi="Sylfaen" w:cs="Sylfaen"/>
          <w:sz w:val="20"/>
          <w:lang w:val="hy-AM"/>
        </w:rPr>
        <w:t>կանոնադրությանհիմանվրա</w:t>
      </w:r>
      <w:r w:rsidRPr="00220F38">
        <w:rPr>
          <w:rFonts w:ascii="Sylfaen" w:hAnsi="Sylfaen" w:cs="Times Armenian"/>
          <w:sz w:val="20"/>
          <w:lang w:val="hy-AM"/>
        </w:rPr>
        <w:t xml:space="preserve"> (</w:t>
      </w:r>
      <w:r w:rsidRPr="00220F38">
        <w:rPr>
          <w:rFonts w:ascii="Sylfaen" w:hAnsi="Sylfaen" w:cs="Sylfaen"/>
          <w:sz w:val="20"/>
          <w:lang w:val="hy-AM"/>
        </w:rPr>
        <w:t>այսուհետ՝Պատվիրատու</w:t>
      </w:r>
      <w:r w:rsidRPr="00220F38">
        <w:rPr>
          <w:rFonts w:ascii="Sylfaen" w:hAnsi="Sylfaen" w:cs="Times Armenian"/>
          <w:sz w:val="20"/>
          <w:lang w:val="hy-AM"/>
        </w:rPr>
        <w:t xml:space="preserve">), </w:t>
      </w:r>
      <w:r w:rsidRPr="00220F38">
        <w:rPr>
          <w:rFonts w:ascii="Sylfaen" w:hAnsi="Sylfaen" w:cs="Sylfaen"/>
          <w:sz w:val="20"/>
          <w:lang w:val="hy-AM"/>
        </w:rPr>
        <w:t>միկողմից</w:t>
      </w:r>
      <w:r w:rsidRPr="00220F38">
        <w:rPr>
          <w:rFonts w:ascii="Sylfaen" w:hAnsi="Sylfaen" w:cs="Times Armenian"/>
          <w:sz w:val="20"/>
          <w:lang w:val="hy-AM"/>
        </w:rPr>
        <w:t xml:space="preserve">, </w:t>
      </w:r>
      <w:r w:rsidRPr="00220F38">
        <w:rPr>
          <w:rFonts w:ascii="Sylfaen" w:hAnsi="Sylfaen" w:cs="Sylfaen"/>
          <w:sz w:val="20"/>
          <w:lang w:val="hy-AM"/>
        </w:rPr>
        <w:t>և</w:t>
      </w:r>
      <w:r w:rsidRPr="00220F38">
        <w:rPr>
          <w:rFonts w:ascii="Sylfaen" w:hAnsi="Sylfaen" w:cs="Times Armenian"/>
          <w:sz w:val="20"/>
          <w:lang w:val="hy-AM"/>
        </w:rPr>
        <w:t xml:space="preserve"> ------------------</w:t>
      </w:r>
      <w:r w:rsidRPr="00220F38">
        <w:rPr>
          <w:rFonts w:ascii="Sylfaen" w:hAnsi="Sylfaen" w:cs="Sylfaen"/>
          <w:sz w:val="20"/>
          <w:lang w:val="hy-AM"/>
        </w:rPr>
        <w:t>ն</w:t>
      </w:r>
      <w:r w:rsidRPr="00220F38">
        <w:rPr>
          <w:rFonts w:ascii="Sylfaen" w:hAnsi="Sylfaen" w:cs="Times Armenian"/>
          <w:sz w:val="20"/>
          <w:lang w:val="hy-AM"/>
        </w:rPr>
        <w:t>,</w:t>
      </w:r>
      <w:r w:rsidRPr="00220F38">
        <w:rPr>
          <w:rFonts w:ascii="Sylfaen" w:hAnsi="Sylfaen" w:cs="Sylfaen"/>
          <w:sz w:val="20"/>
          <w:lang w:val="hy-AM"/>
        </w:rPr>
        <w:t>իդեմստնօրեն</w:t>
      </w:r>
      <w:r w:rsidRPr="00220F38">
        <w:rPr>
          <w:rFonts w:ascii="Sylfaen" w:hAnsi="Sylfaen" w:cs="Times Armenian"/>
          <w:sz w:val="20"/>
          <w:lang w:val="hy-AM"/>
        </w:rPr>
        <w:t xml:space="preserve"> ------------------------</w:t>
      </w:r>
      <w:r w:rsidRPr="00220F38">
        <w:rPr>
          <w:rFonts w:ascii="Sylfaen" w:hAnsi="Sylfaen" w:cs="Sylfaen"/>
          <w:sz w:val="20"/>
          <w:lang w:val="hy-AM"/>
        </w:rPr>
        <w:t>ի, որըգործումէ</w:t>
      </w:r>
      <w:r w:rsidRPr="00220F38">
        <w:rPr>
          <w:rFonts w:ascii="Sylfaen" w:hAnsi="Sylfaen" w:cs="Times Armenian"/>
          <w:sz w:val="20"/>
          <w:lang w:val="hy-AM"/>
        </w:rPr>
        <w:t xml:space="preserve"> ------------------- </w:t>
      </w:r>
      <w:r w:rsidRPr="00220F38">
        <w:rPr>
          <w:rFonts w:ascii="Sylfaen" w:hAnsi="Sylfaen" w:cs="Sylfaen"/>
          <w:sz w:val="20"/>
          <w:lang w:val="hy-AM"/>
        </w:rPr>
        <w:t>կանոնադրությանհիմանվրա</w:t>
      </w:r>
      <w:r w:rsidRPr="00220F38">
        <w:rPr>
          <w:rFonts w:ascii="Sylfaen" w:hAnsi="Sylfaen" w:cs="Times Armenian"/>
          <w:sz w:val="20"/>
          <w:lang w:val="hy-AM"/>
        </w:rPr>
        <w:t xml:space="preserve"> (</w:t>
      </w:r>
      <w:r w:rsidRPr="00220F38">
        <w:rPr>
          <w:rFonts w:ascii="Sylfaen" w:hAnsi="Sylfaen" w:cs="Sylfaen"/>
          <w:sz w:val="20"/>
          <w:lang w:val="hy-AM"/>
        </w:rPr>
        <w:t>այսուհետ՝Կատարող</w:t>
      </w:r>
      <w:r w:rsidRPr="00220F38">
        <w:rPr>
          <w:rFonts w:ascii="Sylfaen" w:hAnsi="Sylfaen" w:cs="Times Armenian"/>
          <w:sz w:val="20"/>
          <w:lang w:val="hy-AM"/>
        </w:rPr>
        <w:t xml:space="preserve">), </w:t>
      </w:r>
      <w:r w:rsidRPr="00220F38">
        <w:rPr>
          <w:rFonts w:ascii="Sylfaen" w:hAnsi="Sylfaen" w:cs="Sylfaen"/>
          <w:sz w:val="20"/>
          <w:lang w:val="hy-AM"/>
        </w:rPr>
        <w:t>մյուսկողմից</w:t>
      </w:r>
      <w:r w:rsidRPr="00220F38">
        <w:rPr>
          <w:rFonts w:ascii="Sylfaen" w:hAnsi="Sylfaen" w:cs="Times Armenian"/>
          <w:sz w:val="20"/>
          <w:lang w:val="hy-AM"/>
        </w:rPr>
        <w:t xml:space="preserve">, </w:t>
      </w:r>
      <w:r w:rsidRPr="00220F38">
        <w:rPr>
          <w:rFonts w:ascii="Sylfaen" w:hAnsi="Sylfaen" w:cs="Sylfaen"/>
          <w:sz w:val="20"/>
          <w:lang w:val="hy-AM"/>
        </w:rPr>
        <w:t>կնքեցինսույնպայմանագիրըհետևյալիմասին</w:t>
      </w:r>
      <w:r w:rsidRPr="00220F38">
        <w:rPr>
          <w:rFonts w:ascii="Sylfaen" w:hAnsi="Sylfaen" w:cs="Times Armenian"/>
          <w:sz w:val="20"/>
          <w:lang w:val="hy-AM"/>
        </w:rPr>
        <w:t>։</w:t>
      </w:r>
    </w:p>
    <w:p w:rsidR="007678FA" w:rsidRPr="00220F38" w:rsidRDefault="007678FA" w:rsidP="007678FA">
      <w:pPr>
        <w:jc w:val="both"/>
        <w:rPr>
          <w:rFonts w:ascii="Sylfaen" w:hAnsi="Sylfaen"/>
          <w:i/>
          <w:sz w:val="20"/>
          <w:lang w:val="hy-AM" w:eastAsia="zh-CN"/>
        </w:rPr>
      </w:pPr>
    </w:p>
    <w:p w:rsidR="007678FA" w:rsidRPr="00220F38" w:rsidRDefault="007678FA" w:rsidP="007678FA">
      <w:pPr>
        <w:ind w:firstLine="720"/>
        <w:jc w:val="both"/>
        <w:rPr>
          <w:rFonts w:ascii="Sylfaen" w:hAnsi="Sylfaen" w:cs="Sylfaen"/>
          <w:b/>
          <w:smallCaps/>
          <w:sz w:val="20"/>
          <w:lang w:val="hy-AM"/>
        </w:rPr>
      </w:pPr>
      <w:r w:rsidRPr="00220F38">
        <w:rPr>
          <w:rFonts w:ascii="Sylfaen" w:hAnsi="Sylfaen" w:cs="Sylfaen"/>
          <w:b/>
          <w:smallCaps/>
          <w:sz w:val="20"/>
          <w:lang w:val="hy-AM"/>
        </w:rPr>
        <w:t>1. Պայմանագրի առարկան</w:t>
      </w:r>
    </w:p>
    <w:p w:rsidR="007678FA" w:rsidRPr="00220F38" w:rsidRDefault="007678FA" w:rsidP="007678FA">
      <w:pPr>
        <w:ind w:firstLine="720"/>
        <w:jc w:val="both"/>
        <w:rPr>
          <w:rFonts w:ascii="Sylfaen" w:hAnsi="Sylfaen" w:cs="Sylfaen"/>
          <w:sz w:val="20"/>
          <w:lang w:val="hy-AM"/>
        </w:rPr>
      </w:pPr>
      <w:r w:rsidRPr="00220F38">
        <w:rPr>
          <w:rFonts w:ascii="Sylfaen" w:hAnsi="Sylfaen" w:cs="Sylfaen"/>
          <w:sz w:val="20"/>
          <w:lang w:val="hy-AM"/>
        </w:rPr>
        <w:t xml:space="preserve">1.1 Պատվիրատուն հանձնարարում է, իսկ Կատարողը ստանձնում է </w:t>
      </w:r>
      <w:r w:rsidR="0013142D" w:rsidRPr="00220F38">
        <w:rPr>
          <w:rFonts w:ascii="Sylfaen" w:hAnsi="Sylfaen" w:cs="Sylfaen"/>
          <w:sz w:val="20"/>
          <w:lang w:val="hy-AM"/>
        </w:rPr>
        <w:t>Մեքենաներ</w:t>
      </w:r>
      <w:r w:rsidR="00413068" w:rsidRPr="00220F38">
        <w:rPr>
          <w:rFonts w:ascii="Sylfaen" w:hAnsi="Sylfaen" w:cs="Sylfaen"/>
          <w:sz w:val="20"/>
          <w:lang w:val="hy-AM"/>
        </w:rPr>
        <w:t xml:space="preserve">ի </w:t>
      </w:r>
      <w:r w:rsidR="00BD068B" w:rsidRPr="00220F38">
        <w:rPr>
          <w:rFonts w:ascii="Sylfaen" w:hAnsi="Sylfaen" w:cs="Sylfaen"/>
          <w:sz w:val="20"/>
          <w:lang w:val="hy-AM"/>
        </w:rPr>
        <w:t>վերանորոգման, սպասարկման</w:t>
      </w:r>
      <w:r w:rsidRPr="00220F38">
        <w:rPr>
          <w:rFonts w:ascii="Sylfaen" w:hAnsi="Sylfaen"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220F38">
        <w:rPr>
          <w:rFonts w:ascii="Sylfaen" w:hAnsi="Sylfaen"/>
          <w:sz w:val="20"/>
          <w:lang w:val="hy-AM"/>
        </w:rPr>
        <w:t>գնման ժամանակացույցի</w:t>
      </w:r>
      <w:r w:rsidRPr="00220F38">
        <w:rPr>
          <w:rFonts w:ascii="Sylfaen" w:hAnsi="Sylfaen" w:cs="Sylfaen"/>
          <w:sz w:val="20"/>
          <w:lang w:val="hy-AM"/>
        </w:rPr>
        <w:t xml:space="preserve"> պահանջների։</w:t>
      </w:r>
    </w:p>
    <w:p w:rsidR="007678FA" w:rsidRPr="00220F38" w:rsidRDefault="007678FA" w:rsidP="007678FA">
      <w:pPr>
        <w:ind w:firstLine="720"/>
        <w:jc w:val="both"/>
        <w:rPr>
          <w:rFonts w:ascii="Sylfaen" w:hAnsi="Sylfaen"/>
          <w:sz w:val="20"/>
          <w:lang w:val="hy-AM"/>
        </w:rPr>
      </w:pPr>
      <w:r w:rsidRPr="00220F38">
        <w:rPr>
          <w:rFonts w:ascii="Sylfaen" w:hAnsi="Sylfaen" w:cs="Sylfaen"/>
          <w:sz w:val="20"/>
          <w:lang w:val="hy-AM"/>
        </w:rPr>
        <w:t xml:space="preserve">1.2 </w:t>
      </w:r>
      <w:r w:rsidRPr="00220F38">
        <w:rPr>
          <w:rFonts w:ascii="Sylfaen" w:hAnsi="Sylfaen"/>
          <w:sz w:val="20"/>
          <w:lang w:val="hy-AM"/>
        </w:rPr>
        <w:t xml:space="preserve">Ծառայությունը մատուցվում է պայմանագրի N 1 հավելվածով սահմանված </w:t>
      </w:r>
      <w:r w:rsidRPr="00220F38">
        <w:rPr>
          <w:rFonts w:ascii="Sylfaen" w:hAnsi="Sylfaen" w:cs="Sylfaen"/>
          <w:sz w:val="20"/>
          <w:lang w:val="hy-AM"/>
        </w:rPr>
        <w:t>Տեխնիկական բնութագիր-</w:t>
      </w:r>
      <w:r w:rsidRPr="00220F38">
        <w:rPr>
          <w:rFonts w:ascii="Sylfaen" w:hAnsi="Sylfaen"/>
          <w:sz w:val="20"/>
          <w:lang w:val="hy-AM"/>
        </w:rPr>
        <w:t>գնման ժամանակացույցին համապատասխան և սահմանված ժամկետներով։</w:t>
      </w:r>
    </w:p>
    <w:p w:rsidR="007678FA" w:rsidRPr="00220F38" w:rsidRDefault="007678FA" w:rsidP="007678FA">
      <w:pPr>
        <w:ind w:firstLine="720"/>
        <w:jc w:val="both"/>
        <w:rPr>
          <w:rFonts w:ascii="Sylfaen" w:hAnsi="Sylfaen" w:cs="Sylfaen"/>
          <w:sz w:val="20"/>
          <w:lang w:val="hy-AM"/>
        </w:rPr>
      </w:pPr>
    </w:p>
    <w:p w:rsidR="007678FA" w:rsidRPr="00220F38" w:rsidRDefault="007678FA" w:rsidP="007678FA">
      <w:pPr>
        <w:ind w:firstLine="720"/>
        <w:jc w:val="both"/>
        <w:rPr>
          <w:rFonts w:ascii="Sylfaen" w:hAnsi="Sylfaen" w:cs="Sylfaen"/>
          <w:b/>
          <w:smallCaps/>
          <w:sz w:val="20"/>
          <w:lang w:val="hy-AM"/>
        </w:rPr>
      </w:pPr>
      <w:r w:rsidRPr="00220F38">
        <w:rPr>
          <w:rFonts w:ascii="Sylfaen" w:hAnsi="Sylfaen" w:cs="Sylfaen"/>
          <w:b/>
          <w:smallCaps/>
          <w:sz w:val="20"/>
          <w:lang w:val="hy-AM"/>
        </w:rPr>
        <w:t>2. ԿՈՂՄԵՐԻ ԻՐԱՎՈՒՆՔՆԵՐԸ ԵՎ ՊԱՐՏԱԿԱՆՈՒԹՅՈՒՆՆԵՐԸ</w:t>
      </w:r>
    </w:p>
    <w:p w:rsidR="007678FA" w:rsidRPr="00220F38" w:rsidRDefault="007678FA" w:rsidP="007678FA">
      <w:pPr>
        <w:ind w:firstLine="720"/>
        <w:jc w:val="both"/>
        <w:rPr>
          <w:rFonts w:ascii="Sylfaen" w:hAnsi="Sylfaen" w:cs="Sylfaen"/>
          <w:sz w:val="20"/>
          <w:lang w:val="hy-AM"/>
        </w:rPr>
      </w:pPr>
      <w:r w:rsidRPr="00220F38">
        <w:rPr>
          <w:rFonts w:ascii="Sylfaen" w:hAnsi="Sylfaen" w:cs="Sylfaen"/>
          <w:sz w:val="20"/>
          <w:lang w:val="hy-AM"/>
        </w:rPr>
        <w:t>2.1 Պատվիրատուն իրավունք ունի`</w:t>
      </w:r>
    </w:p>
    <w:p w:rsidR="007678FA" w:rsidRPr="00220F38" w:rsidRDefault="007678FA" w:rsidP="007678FA">
      <w:pPr>
        <w:ind w:firstLine="720"/>
        <w:jc w:val="both"/>
        <w:rPr>
          <w:rFonts w:ascii="Sylfaen" w:hAnsi="Sylfaen" w:cs="Sylfaen"/>
          <w:sz w:val="20"/>
          <w:lang w:val="hy-AM"/>
        </w:rPr>
      </w:pPr>
      <w:r w:rsidRPr="00220F38">
        <w:rPr>
          <w:rFonts w:ascii="Sylfaen" w:hAnsi="Sylfaen"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220F38" w:rsidRDefault="007678FA" w:rsidP="007678FA">
      <w:pPr>
        <w:ind w:firstLine="720"/>
        <w:jc w:val="both"/>
        <w:rPr>
          <w:rFonts w:ascii="Sylfaen" w:hAnsi="Sylfaen"/>
          <w:sz w:val="20"/>
          <w:lang w:val="hy-AM"/>
        </w:rPr>
      </w:pPr>
      <w:r w:rsidRPr="00220F38">
        <w:rPr>
          <w:rFonts w:ascii="Sylfaen" w:hAnsi="Sylfaen" w:cs="Sylfaen"/>
          <w:sz w:val="20"/>
          <w:lang w:val="hy-AM"/>
        </w:rPr>
        <w:t>2.1.2 Եթե</w:t>
      </w:r>
      <w:r w:rsidRPr="00220F38">
        <w:rPr>
          <w:rFonts w:ascii="Sylfaen" w:hAnsi="Sylfaen" w:cs="Times Armenian"/>
          <w:sz w:val="20"/>
          <w:lang w:val="hy-AM"/>
        </w:rPr>
        <w:t xml:space="preserve"> մատուցվել է </w:t>
      </w:r>
      <w:r w:rsidRPr="00220F38">
        <w:rPr>
          <w:rFonts w:ascii="Sylfaen" w:hAnsi="Sylfaen" w:cs="Sylfaen"/>
          <w:sz w:val="20"/>
          <w:lang w:val="hy-AM"/>
        </w:rPr>
        <w:t>պայմանագրի</w:t>
      </w:r>
      <w:r w:rsidRPr="00220F38">
        <w:rPr>
          <w:rFonts w:ascii="Sylfaen" w:hAnsi="Sylfaen" w:cs="Times Armenian"/>
          <w:sz w:val="20"/>
          <w:lang w:val="hy-AM"/>
        </w:rPr>
        <w:t xml:space="preserve"> N 1 հավելվածում </w:t>
      </w:r>
      <w:r w:rsidRPr="00220F38">
        <w:rPr>
          <w:rFonts w:ascii="Sylfaen" w:hAnsi="Sylfaen" w:cs="Sylfaen"/>
          <w:sz w:val="20"/>
          <w:lang w:val="hy-AM"/>
        </w:rPr>
        <w:t>նշվածՏեխնիկական բնութագիր-</w:t>
      </w:r>
      <w:r w:rsidRPr="00220F38">
        <w:rPr>
          <w:rFonts w:ascii="Sylfaen" w:hAnsi="Sylfaen"/>
          <w:sz w:val="20"/>
          <w:lang w:val="hy-AM"/>
        </w:rPr>
        <w:t>գնման ժամանակացույցի</w:t>
      </w:r>
      <w:r w:rsidRPr="00220F38">
        <w:rPr>
          <w:rFonts w:ascii="Sylfaen" w:hAnsi="Sylfaen" w:cs="Sylfaen"/>
          <w:sz w:val="20"/>
          <w:lang w:val="hy-AM"/>
        </w:rPr>
        <w:t>նչհամապատասխանող</w:t>
      </w:r>
      <w:r w:rsidRPr="00220F38">
        <w:rPr>
          <w:rFonts w:ascii="Sylfaen" w:hAnsi="Sylfaen" w:cs="Times Armenian"/>
          <w:sz w:val="20"/>
          <w:lang w:val="hy-AM"/>
        </w:rPr>
        <w:t xml:space="preserve"> ծառայություն.</w:t>
      </w:r>
    </w:p>
    <w:p w:rsidR="007678FA" w:rsidRPr="00220F38" w:rsidRDefault="007678FA" w:rsidP="007678FA">
      <w:pPr>
        <w:ind w:firstLine="720"/>
        <w:jc w:val="both"/>
        <w:rPr>
          <w:rFonts w:ascii="Sylfaen" w:hAnsi="Sylfaen"/>
          <w:sz w:val="20"/>
          <w:lang w:val="hy-AM"/>
        </w:rPr>
      </w:pPr>
      <w:r w:rsidRPr="00220F38">
        <w:rPr>
          <w:rFonts w:ascii="Sylfaen" w:hAnsi="Sylfaen" w:cs="Sylfaen"/>
          <w:sz w:val="20"/>
          <w:lang w:val="hy-AM"/>
        </w:rPr>
        <w:t>ա</w:t>
      </w:r>
      <w:r w:rsidRPr="00220F38">
        <w:rPr>
          <w:rFonts w:ascii="Sylfaen" w:hAnsi="Sylfaen" w:cs="Times Armenian"/>
          <w:sz w:val="20"/>
          <w:lang w:val="hy-AM"/>
        </w:rPr>
        <w:t xml:space="preserve">) </w:t>
      </w:r>
      <w:r w:rsidRPr="00220F38">
        <w:rPr>
          <w:rFonts w:ascii="Sylfaen" w:hAnsi="Sylfaen" w:cs="Sylfaen"/>
          <w:sz w:val="20"/>
          <w:lang w:val="hy-AM"/>
        </w:rPr>
        <w:t>Չընդունել</w:t>
      </w:r>
      <w:r w:rsidRPr="00220F38">
        <w:rPr>
          <w:rFonts w:ascii="Sylfaen" w:hAnsi="Sylfaen" w:cs="Times Armenian"/>
          <w:sz w:val="20"/>
          <w:lang w:val="hy-AM"/>
        </w:rPr>
        <w:t xml:space="preserve"> ծառայությունը</w:t>
      </w:r>
      <w:r w:rsidRPr="00220F38">
        <w:rPr>
          <w:rFonts w:ascii="Sylfaen" w:hAnsi="Sylfaen" w:cs="Sylfaen"/>
          <w:sz w:val="20"/>
          <w:lang w:val="hy-AM"/>
        </w:rPr>
        <w:t>՝ իրհայեցողությամբսահմանելովանպատշաճորակի</w:t>
      </w:r>
      <w:r w:rsidRPr="00220F38">
        <w:rPr>
          <w:rFonts w:ascii="Sylfaen" w:hAnsi="Sylfaen" w:cs="Times Armenian"/>
          <w:sz w:val="20"/>
          <w:lang w:val="hy-AM"/>
        </w:rPr>
        <w:t xml:space="preserve"> ծառայությունը  </w:t>
      </w:r>
      <w:r w:rsidRPr="00220F38">
        <w:rPr>
          <w:rFonts w:ascii="Sylfaen" w:hAnsi="Sylfaen" w:cs="Sylfaen"/>
          <w:sz w:val="20"/>
          <w:lang w:val="hy-AM"/>
        </w:rPr>
        <w:t>պայմանագրինհամապատասխանող</w:t>
      </w:r>
      <w:r w:rsidRPr="00220F38">
        <w:rPr>
          <w:rFonts w:ascii="Sylfaen" w:hAnsi="Sylfaen" w:cs="Times Armenian"/>
          <w:sz w:val="20"/>
          <w:lang w:val="hy-AM"/>
        </w:rPr>
        <w:t xml:space="preserve"> ծ</w:t>
      </w:r>
      <w:r w:rsidRPr="00220F38">
        <w:rPr>
          <w:rFonts w:ascii="Sylfaen" w:hAnsi="Sylfaen" w:cs="Sylfaen"/>
          <w:sz w:val="20"/>
          <w:lang w:val="hy-AM"/>
        </w:rPr>
        <w:t>առայությամբանհատույցփոխարինմանողջամիտժամկետ ևպահանջել</w:t>
      </w:r>
      <w:r w:rsidRPr="00220F38">
        <w:rPr>
          <w:rFonts w:ascii="Sylfaen" w:hAnsi="Sylfaen" w:cs="Times Armenian"/>
          <w:sz w:val="20"/>
          <w:lang w:val="hy-AM"/>
        </w:rPr>
        <w:t xml:space="preserve"> Կատարողից </w:t>
      </w:r>
      <w:r w:rsidRPr="00220F38">
        <w:rPr>
          <w:rFonts w:ascii="Sylfaen" w:hAnsi="Sylfaen" w:cs="Sylfaen"/>
          <w:sz w:val="20"/>
          <w:lang w:val="hy-AM"/>
        </w:rPr>
        <w:t>վճարելուպայմանագրի</w:t>
      </w:r>
      <w:r w:rsidRPr="00220F38">
        <w:rPr>
          <w:rFonts w:ascii="Sylfaen" w:hAnsi="Sylfaen" w:cs="Times Armenian"/>
          <w:sz w:val="20"/>
          <w:lang w:val="hy-AM"/>
        </w:rPr>
        <w:t xml:space="preserve"> 5.2 </w:t>
      </w:r>
      <w:r w:rsidRPr="00220F38">
        <w:rPr>
          <w:rFonts w:ascii="Sylfaen" w:hAnsi="Sylfaen" w:cs="Sylfaen"/>
          <w:sz w:val="20"/>
          <w:lang w:val="hy-AM"/>
        </w:rPr>
        <w:t>կետովնախատեսվածտուգանքը, ինչպես նաև 5.3 կետով նախատեսված տույժը</w:t>
      </w:r>
      <w:r w:rsidRPr="00220F38">
        <w:rPr>
          <w:rFonts w:ascii="Sylfaen" w:hAnsi="Sylfaen" w:cs="Times Armenian"/>
          <w:sz w:val="20"/>
          <w:lang w:val="hy-AM"/>
        </w:rPr>
        <w:t>.</w:t>
      </w:r>
    </w:p>
    <w:p w:rsidR="007678FA" w:rsidRPr="00220F38" w:rsidRDefault="007678FA" w:rsidP="007678FA">
      <w:pPr>
        <w:tabs>
          <w:tab w:val="left" w:pos="1080"/>
        </w:tabs>
        <w:ind w:firstLine="720"/>
        <w:jc w:val="both"/>
        <w:rPr>
          <w:rFonts w:ascii="Sylfaen" w:hAnsi="Sylfaen"/>
          <w:sz w:val="20"/>
          <w:lang w:val="hy-AM"/>
        </w:rPr>
      </w:pPr>
      <w:r w:rsidRPr="00220F38">
        <w:rPr>
          <w:rFonts w:ascii="Sylfaen" w:hAnsi="Sylfaen" w:cs="Sylfaen"/>
          <w:sz w:val="20"/>
          <w:lang w:val="hy-AM"/>
        </w:rPr>
        <w:t>բ</w:t>
      </w:r>
      <w:r w:rsidRPr="00220F38">
        <w:rPr>
          <w:rFonts w:ascii="Sylfaen" w:hAnsi="Sylfaen"/>
          <w:sz w:val="20"/>
          <w:lang w:val="hy-AM"/>
        </w:rPr>
        <w:t>)</w:t>
      </w:r>
      <w:r w:rsidRPr="00220F38">
        <w:rPr>
          <w:rFonts w:ascii="Sylfaen" w:hAnsi="Sylfaen"/>
          <w:sz w:val="20"/>
          <w:lang w:val="hy-AM"/>
        </w:rPr>
        <w:tab/>
      </w:r>
      <w:r w:rsidRPr="00220F38">
        <w:rPr>
          <w:rFonts w:ascii="Sylfaen" w:hAnsi="Sylfaen" w:cs="Sylfaen"/>
          <w:sz w:val="20"/>
          <w:lang w:val="hy-AM"/>
        </w:rPr>
        <w:t>Հրաժարվելպայմանագիրըկատարելուցևպահանջելվերադարձնելու</w:t>
      </w:r>
      <w:r w:rsidRPr="00220F38">
        <w:rPr>
          <w:rFonts w:ascii="Sylfaen" w:hAnsi="Sylfaen" w:cs="Times Armenian"/>
          <w:sz w:val="20"/>
          <w:lang w:val="hy-AM"/>
        </w:rPr>
        <w:t xml:space="preserve"> ծառայության </w:t>
      </w:r>
      <w:r w:rsidRPr="00220F38">
        <w:rPr>
          <w:rFonts w:ascii="Sylfaen" w:hAnsi="Sylfaen" w:cs="Sylfaen"/>
          <w:sz w:val="20"/>
          <w:lang w:val="hy-AM"/>
        </w:rPr>
        <w:t>համարվճարվածգումարը և պահանջել</w:t>
      </w:r>
      <w:r w:rsidRPr="00220F38">
        <w:rPr>
          <w:rFonts w:ascii="Sylfaen" w:hAnsi="Sylfaen" w:cs="Times Armenian"/>
          <w:sz w:val="20"/>
          <w:lang w:val="hy-AM"/>
        </w:rPr>
        <w:t xml:space="preserve"> Կատարողից </w:t>
      </w:r>
      <w:r w:rsidRPr="00220F38">
        <w:rPr>
          <w:rFonts w:ascii="Sylfaen" w:hAnsi="Sylfaen" w:cs="Sylfaen"/>
          <w:sz w:val="20"/>
          <w:lang w:val="hy-AM"/>
        </w:rPr>
        <w:t>վճարելուպայմանագրի</w:t>
      </w:r>
      <w:r w:rsidRPr="00220F38">
        <w:rPr>
          <w:rFonts w:ascii="Sylfaen" w:hAnsi="Sylfaen" w:cs="Times Armenian"/>
          <w:sz w:val="20"/>
          <w:lang w:val="hy-AM"/>
        </w:rPr>
        <w:t xml:space="preserve"> 5.2 </w:t>
      </w:r>
      <w:r w:rsidRPr="00220F38">
        <w:rPr>
          <w:rFonts w:ascii="Sylfaen" w:hAnsi="Sylfaen" w:cs="Sylfaen"/>
          <w:sz w:val="20"/>
          <w:lang w:val="hy-AM"/>
        </w:rPr>
        <w:t>կետովնախատեսվածտուգանքը</w:t>
      </w:r>
      <w:r w:rsidRPr="00220F38">
        <w:rPr>
          <w:rFonts w:ascii="Sylfaen" w:hAnsi="Sylfaen" w:cs="Times Armenian"/>
          <w:sz w:val="20"/>
          <w:lang w:val="hy-AM"/>
        </w:rPr>
        <w:t>.</w:t>
      </w:r>
    </w:p>
    <w:p w:rsidR="007678FA" w:rsidRPr="00220F38" w:rsidRDefault="007678FA" w:rsidP="007678FA">
      <w:pPr>
        <w:ind w:firstLine="720"/>
        <w:jc w:val="both"/>
        <w:rPr>
          <w:rFonts w:ascii="Sylfaen" w:hAnsi="Sylfaen"/>
          <w:sz w:val="20"/>
          <w:lang w:val="hy-AM"/>
        </w:rPr>
      </w:pPr>
      <w:r w:rsidRPr="00220F38">
        <w:rPr>
          <w:rFonts w:ascii="Sylfaen" w:hAnsi="Sylfaen" w:cs="Sylfaen"/>
          <w:sz w:val="20"/>
          <w:lang w:val="hy-AM"/>
        </w:rPr>
        <w:t>2.1.3 Միակողմանիլուծելպայմանագիրը</w:t>
      </w:r>
      <w:r w:rsidRPr="00220F38">
        <w:rPr>
          <w:rFonts w:ascii="Sylfaen" w:hAnsi="Sylfaen" w:cs="Times Armenian"/>
          <w:sz w:val="20"/>
          <w:lang w:val="hy-AM"/>
        </w:rPr>
        <w:t xml:space="preserve">, </w:t>
      </w:r>
      <w:r w:rsidRPr="00220F38">
        <w:rPr>
          <w:rFonts w:ascii="Sylfaen" w:hAnsi="Sylfaen" w:cs="Sylfaen"/>
          <w:sz w:val="20"/>
          <w:lang w:val="hy-AM"/>
        </w:rPr>
        <w:t>եթե</w:t>
      </w:r>
      <w:r w:rsidRPr="00220F38">
        <w:rPr>
          <w:rFonts w:ascii="Sylfaen" w:hAnsi="Sylfaen" w:cs="Times Armenian"/>
          <w:sz w:val="20"/>
          <w:lang w:val="hy-AM"/>
        </w:rPr>
        <w:t xml:space="preserve"> Կատարող</w:t>
      </w:r>
      <w:r w:rsidRPr="00220F38">
        <w:rPr>
          <w:rFonts w:ascii="Sylfaen" w:hAnsi="Sylfaen" w:cs="Sylfaen"/>
          <w:sz w:val="20"/>
          <w:lang w:val="hy-AM"/>
        </w:rPr>
        <w:t>նէականորենխախտելէպայմանագիրը</w:t>
      </w:r>
      <w:r w:rsidRPr="00220F38">
        <w:rPr>
          <w:rFonts w:ascii="Sylfaen" w:hAnsi="Sylfaen" w:cs="Times Armenian"/>
          <w:sz w:val="20"/>
          <w:lang w:val="hy-AM"/>
        </w:rPr>
        <w:t xml:space="preserve">։ </w:t>
      </w:r>
      <w:r w:rsidRPr="00220F38">
        <w:rPr>
          <w:rFonts w:ascii="Sylfaen" w:hAnsi="Sylfaen" w:cs="Sylfaen"/>
          <w:sz w:val="20"/>
          <w:lang w:val="hy-AM"/>
        </w:rPr>
        <w:t>Կատարողի կողմից պայմանագիրըխախտելնէականէհամարվում</w:t>
      </w:r>
      <w:r w:rsidRPr="00220F38">
        <w:rPr>
          <w:rFonts w:ascii="Sylfaen" w:hAnsi="Sylfaen" w:cs="Times Armenian"/>
          <w:sz w:val="20"/>
          <w:lang w:val="hy-AM"/>
        </w:rPr>
        <w:t xml:space="preserve">, </w:t>
      </w:r>
      <w:r w:rsidRPr="00220F38">
        <w:rPr>
          <w:rFonts w:ascii="Sylfaen" w:hAnsi="Sylfaen" w:cs="Sylfaen"/>
          <w:sz w:val="20"/>
          <w:lang w:val="hy-AM"/>
        </w:rPr>
        <w:t>եթե՝</w:t>
      </w:r>
    </w:p>
    <w:p w:rsidR="007678FA" w:rsidRPr="00220F38" w:rsidRDefault="007678FA" w:rsidP="007678FA">
      <w:pPr>
        <w:ind w:firstLine="720"/>
        <w:jc w:val="both"/>
        <w:rPr>
          <w:rFonts w:ascii="Sylfaen" w:hAnsi="Sylfaen"/>
          <w:sz w:val="20"/>
          <w:lang w:val="hy-AM"/>
        </w:rPr>
      </w:pPr>
      <w:r w:rsidRPr="00220F38">
        <w:rPr>
          <w:rFonts w:ascii="Sylfaen" w:hAnsi="Sylfaen" w:cs="Sylfaen"/>
          <w:sz w:val="20"/>
          <w:lang w:val="hy-AM"/>
        </w:rPr>
        <w:t>ա</w:t>
      </w:r>
      <w:r w:rsidRPr="00220F38">
        <w:rPr>
          <w:rFonts w:ascii="Sylfaen" w:hAnsi="Sylfaen" w:cs="Times Armenian"/>
          <w:sz w:val="20"/>
          <w:lang w:val="hy-AM"/>
        </w:rPr>
        <w:t>) մատուցված ծառայությունը չի համապատասխանում պայմանագրի N 1 հավելվածով սահմանված պահանջներին</w:t>
      </w:r>
      <w:r w:rsidRPr="00220F38">
        <w:rPr>
          <w:rFonts w:ascii="Sylfaen" w:hAnsi="Sylfaen" w:cs="Sylfaen"/>
          <w:sz w:val="20"/>
          <w:lang w:val="hy-AM"/>
        </w:rPr>
        <w:t>,</w:t>
      </w:r>
    </w:p>
    <w:p w:rsidR="007678FA" w:rsidRPr="00220F38" w:rsidRDefault="007678FA" w:rsidP="007678FA">
      <w:pPr>
        <w:ind w:firstLine="720"/>
        <w:jc w:val="both"/>
        <w:rPr>
          <w:rFonts w:ascii="Sylfaen" w:hAnsi="Sylfaen"/>
          <w:sz w:val="20"/>
          <w:lang w:val="hy-AM"/>
        </w:rPr>
      </w:pPr>
      <w:r w:rsidRPr="00220F38">
        <w:rPr>
          <w:rFonts w:ascii="Sylfaen" w:hAnsi="Sylfaen" w:cs="Sylfaen"/>
          <w:sz w:val="20"/>
          <w:lang w:val="hy-AM"/>
        </w:rPr>
        <w:t>բ</w:t>
      </w:r>
      <w:r w:rsidRPr="00220F38">
        <w:rPr>
          <w:rFonts w:ascii="Sylfaen" w:hAnsi="Sylfaen" w:cs="Times Armenian"/>
          <w:sz w:val="20"/>
          <w:lang w:val="hy-AM"/>
        </w:rPr>
        <w:t xml:space="preserve">) </w:t>
      </w:r>
      <w:r w:rsidRPr="00220F38">
        <w:rPr>
          <w:rFonts w:ascii="Sylfaen" w:hAnsi="Sylfaen" w:cs="Sylfaen"/>
          <w:sz w:val="20"/>
          <w:lang w:val="hy-AM"/>
        </w:rPr>
        <w:t>խախտվել</w:t>
      </w:r>
      <w:r w:rsidRPr="00220F38">
        <w:rPr>
          <w:rFonts w:ascii="Sylfaen" w:hAnsi="Sylfaen" w:cs="Times Armenian"/>
          <w:sz w:val="20"/>
          <w:lang w:val="hy-AM"/>
        </w:rPr>
        <w:t xml:space="preserve"> է ծառայության մատուցման </w:t>
      </w:r>
      <w:r w:rsidRPr="00220F38">
        <w:rPr>
          <w:rFonts w:ascii="Sylfaen" w:hAnsi="Sylfaen" w:cs="Sylfaen"/>
          <w:sz w:val="20"/>
          <w:lang w:val="hy-AM"/>
        </w:rPr>
        <w:t>ժամկետը</w:t>
      </w:r>
      <w:r w:rsidRPr="00220F38">
        <w:rPr>
          <w:rFonts w:ascii="Sylfaen" w:hAnsi="Sylfaen"/>
          <w:sz w:val="20"/>
          <w:lang w:val="hy-AM"/>
        </w:rPr>
        <w:t>։</w:t>
      </w:r>
    </w:p>
    <w:p w:rsidR="007678FA" w:rsidRPr="00220F38" w:rsidRDefault="007678FA" w:rsidP="007678FA">
      <w:pPr>
        <w:ind w:firstLine="720"/>
        <w:jc w:val="both"/>
        <w:rPr>
          <w:rFonts w:ascii="Sylfaen" w:hAnsi="Sylfaen" w:cs="Sylfaen"/>
          <w:sz w:val="20"/>
          <w:lang w:val="hy-AM"/>
        </w:rPr>
      </w:pPr>
    </w:p>
    <w:p w:rsidR="007678FA" w:rsidRPr="00220F38" w:rsidRDefault="007678FA" w:rsidP="007678FA">
      <w:pPr>
        <w:ind w:firstLine="720"/>
        <w:jc w:val="both"/>
        <w:rPr>
          <w:rFonts w:ascii="Sylfaen" w:hAnsi="Sylfaen" w:cs="Sylfaen"/>
          <w:b/>
          <w:sz w:val="20"/>
          <w:lang w:val="hy-AM"/>
        </w:rPr>
      </w:pPr>
      <w:r w:rsidRPr="00220F38">
        <w:rPr>
          <w:rFonts w:ascii="Sylfaen" w:hAnsi="Sylfaen" w:cs="Sylfaen"/>
          <w:b/>
          <w:sz w:val="20"/>
          <w:lang w:val="hy-AM"/>
        </w:rPr>
        <w:t>2.2 Պատվիրատուն պարտավոր է`</w:t>
      </w:r>
    </w:p>
    <w:p w:rsidR="007678FA" w:rsidRPr="00220F38" w:rsidRDefault="007678FA" w:rsidP="007678FA">
      <w:pPr>
        <w:ind w:firstLine="720"/>
        <w:jc w:val="both"/>
        <w:rPr>
          <w:rFonts w:ascii="Sylfaen" w:hAnsi="Sylfaen" w:cs="Sylfaen"/>
          <w:sz w:val="20"/>
          <w:lang w:val="hy-AM"/>
        </w:rPr>
      </w:pPr>
      <w:r w:rsidRPr="00220F38">
        <w:rPr>
          <w:rFonts w:ascii="Sylfaen" w:hAnsi="Sylfaen" w:cs="Sylfaen"/>
          <w:sz w:val="20"/>
          <w:lang w:val="hy-AM"/>
        </w:rPr>
        <w:t>2.2.1 Քննարկել և ընդունել Տեխնիկական բնութագիր-</w:t>
      </w:r>
      <w:r w:rsidRPr="00220F38">
        <w:rPr>
          <w:rFonts w:ascii="Sylfaen" w:hAnsi="Sylfaen"/>
          <w:sz w:val="20"/>
          <w:lang w:val="hy-AM"/>
        </w:rPr>
        <w:t>գնման ժամանակացույցի</w:t>
      </w:r>
      <w:r w:rsidRPr="00220F38">
        <w:rPr>
          <w:rFonts w:ascii="Sylfaen" w:hAnsi="Sylfaen"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220F38" w:rsidRDefault="007678FA" w:rsidP="007678FA">
      <w:pPr>
        <w:ind w:firstLine="720"/>
        <w:jc w:val="both"/>
        <w:rPr>
          <w:rFonts w:ascii="Sylfaen" w:hAnsi="Sylfaen" w:cs="Sylfaen"/>
          <w:sz w:val="20"/>
          <w:lang w:val="hy-AM"/>
        </w:rPr>
      </w:pPr>
      <w:r w:rsidRPr="00220F38">
        <w:rPr>
          <w:rFonts w:ascii="Sylfaen" w:hAnsi="Sylfaen"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220F38" w:rsidRDefault="007678FA" w:rsidP="007678FA">
      <w:pPr>
        <w:ind w:firstLine="720"/>
        <w:jc w:val="both"/>
        <w:rPr>
          <w:rFonts w:ascii="Sylfaen" w:hAnsi="Sylfaen" w:cs="Sylfaen"/>
          <w:sz w:val="20"/>
          <w:lang w:val="hy-AM"/>
        </w:rPr>
      </w:pPr>
    </w:p>
    <w:p w:rsidR="007678FA" w:rsidRPr="00220F38" w:rsidRDefault="007678FA" w:rsidP="007678FA">
      <w:pPr>
        <w:ind w:firstLine="720"/>
        <w:jc w:val="both"/>
        <w:rPr>
          <w:rFonts w:ascii="Sylfaen" w:hAnsi="Sylfaen" w:cs="Sylfaen"/>
          <w:b/>
          <w:sz w:val="20"/>
          <w:lang w:val="hy-AM"/>
        </w:rPr>
      </w:pPr>
      <w:r w:rsidRPr="00220F38">
        <w:rPr>
          <w:rFonts w:ascii="Sylfaen" w:hAnsi="Sylfaen" w:cs="Sylfaen"/>
          <w:b/>
          <w:sz w:val="20"/>
          <w:lang w:val="hy-AM"/>
        </w:rPr>
        <w:t>2.3 Կատարողն իրավունք ունի`</w:t>
      </w:r>
    </w:p>
    <w:p w:rsidR="007678FA" w:rsidRPr="00220F38" w:rsidRDefault="007678FA" w:rsidP="007678FA">
      <w:pPr>
        <w:ind w:firstLine="720"/>
        <w:jc w:val="both"/>
        <w:rPr>
          <w:rFonts w:ascii="Sylfaen" w:hAnsi="Sylfaen" w:cs="Sylfaen"/>
          <w:sz w:val="20"/>
          <w:lang w:val="hy-AM"/>
        </w:rPr>
      </w:pPr>
      <w:r w:rsidRPr="00220F38">
        <w:rPr>
          <w:rFonts w:ascii="Sylfaen" w:hAnsi="Sylfaen"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220F38" w:rsidRDefault="007678FA" w:rsidP="007678FA">
      <w:pPr>
        <w:ind w:firstLine="720"/>
        <w:jc w:val="both"/>
        <w:rPr>
          <w:rFonts w:ascii="Sylfaen" w:hAnsi="Sylfaen"/>
          <w:sz w:val="20"/>
          <w:lang w:val="hy-AM"/>
        </w:rPr>
      </w:pPr>
    </w:p>
    <w:p w:rsidR="007678FA" w:rsidRPr="00220F38" w:rsidRDefault="007678FA" w:rsidP="002A66F0">
      <w:pPr>
        <w:ind w:firstLine="720"/>
        <w:jc w:val="both"/>
        <w:rPr>
          <w:rFonts w:ascii="Sylfaen" w:hAnsi="Sylfaen" w:cs="Sylfaen"/>
          <w:b/>
          <w:sz w:val="20"/>
          <w:lang w:val="hy-AM"/>
        </w:rPr>
      </w:pPr>
      <w:r w:rsidRPr="00220F38">
        <w:rPr>
          <w:rFonts w:ascii="Sylfaen" w:hAnsi="Sylfaen" w:cs="Sylfaen"/>
          <w:b/>
          <w:sz w:val="20"/>
          <w:lang w:val="hy-AM"/>
        </w:rPr>
        <w:t>2.4 Կատարողը պարտավոր է`</w:t>
      </w:r>
    </w:p>
    <w:p w:rsidR="007678FA" w:rsidRPr="00220F38" w:rsidRDefault="007678FA" w:rsidP="007678FA">
      <w:pPr>
        <w:ind w:firstLine="720"/>
        <w:jc w:val="both"/>
        <w:rPr>
          <w:rFonts w:ascii="Sylfaen" w:hAnsi="Sylfaen" w:cs="Sylfaen"/>
          <w:sz w:val="20"/>
          <w:lang w:val="hy-AM"/>
        </w:rPr>
      </w:pPr>
      <w:r w:rsidRPr="00220F38">
        <w:rPr>
          <w:rFonts w:ascii="Sylfaen" w:hAnsi="Sylfaen"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220F38" w:rsidRDefault="007678FA" w:rsidP="007678FA">
      <w:pPr>
        <w:ind w:firstLine="720"/>
        <w:jc w:val="both"/>
        <w:rPr>
          <w:rFonts w:ascii="Sylfaen" w:hAnsi="Sylfaen" w:cs="Sylfaen"/>
          <w:sz w:val="20"/>
          <w:lang w:val="hy-AM"/>
        </w:rPr>
      </w:pPr>
      <w:r w:rsidRPr="00220F38">
        <w:rPr>
          <w:rFonts w:ascii="Sylfaen" w:hAnsi="Sylfaen" w:cs="Sylfaen"/>
          <w:sz w:val="20"/>
          <w:lang w:val="hy-AM"/>
        </w:rPr>
        <w:t>2.4.2 Պայմանագրով նախատեսված դեպքերում վճարել պայմանագրի 5.2 և 5.3 կետերով նախատեսված տույժը և տուգանքը։</w:t>
      </w:r>
    </w:p>
    <w:p w:rsidR="007678FA" w:rsidRPr="00220F38" w:rsidRDefault="007678FA" w:rsidP="007678FA">
      <w:pPr>
        <w:ind w:firstLine="720"/>
        <w:jc w:val="both"/>
        <w:rPr>
          <w:rFonts w:ascii="Sylfaen" w:hAnsi="Sylfaen"/>
          <w:sz w:val="20"/>
          <w:lang w:val="hy-AM"/>
        </w:rPr>
      </w:pPr>
      <w:r w:rsidRPr="00220F38">
        <w:rPr>
          <w:rFonts w:ascii="Sylfaen" w:hAnsi="Sylfaen"/>
          <w:sz w:val="20"/>
          <w:lang w:val="hy-AM"/>
        </w:rPr>
        <w:lastRenderedPageBreak/>
        <w:t xml:space="preserve">2.4.3 </w:t>
      </w:r>
      <w:r w:rsidR="000F7D9A" w:rsidRPr="00220F38">
        <w:rPr>
          <w:rFonts w:ascii="Sylfaen" w:hAnsi="Sylfaen"/>
          <w:sz w:val="20"/>
          <w:lang w:val="hy-AM"/>
        </w:rPr>
        <w:t>Որակավորման և պ</w:t>
      </w:r>
      <w:r w:rsidRPr="00220F38">
        <w:rPr>
          <w:rFonts w:ascii="Sylfaen" w:hAnsi="Sylfaen"/>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220F38" w:rsidRDefault="007678FA" w:rsidP="007678FA">
      <w:pPr>
        <w:ind w:firstLine="720"/>
        <w:jc w:val="both"/>
        <w:rPr>
          <w:rFonts w:ascii="Sylfaen" w:hAnsi="Sylfaen"/>
          <w:sz w:val="20"/>
          <w:lang w:val="hy-AM"/>
        </w:rPr>
      </w:pPr>
    </w:p>
    <w:p w:rsidR="007678FA" w:rsidRPr="00220F38" w:rsidRDefault="007678FA" w:rsidP="007678FA">
      <w:pPr>
        <w:ind w:firstLine="720"/>
        <w:jc w:val="both"/>
        <w:rPr>
          <w:rFonts w:ascii="Sylfaen" w:hAnsi="Sylfaen" w:cs="Sylfaen"/>
          <w:b/>
          <w:sz w:val="20"/>
          <w:lang w:val="hy-AM"/>
        </w:rPr>
      </w:pPr>
      <w:r w:rsidRPr="00220F38">
        <w:rPr>
          <w:rFonts w:ascii="Sylfaen" w:hAnsi="Sylfaen" w:cs="Sylfaen"/>
          <w:b/>
          <w:sz w:val="20"/>
          <w:lang w:val="hy-AM"/>
        </w:rPr>
        <w:t>3. ԾԱՌԱՅՈՒԹՅԱՆ ՀԱՆՁՆՄԱՆ ԵՎ ԸՆԴՈՒՆՄԱՆ ԿԱՐԳԸ</w:t>
      </w:r>
    </w:p>
    <w:p w:rsidR="00960BE9" w:rsidRPr="00220F38" w:rsidRDefault="00960BE9" w:rsidP="00960BE9">
      <w:pPr>
        <w:ind w:firstLine="720"/>
        <w:jc w:val="both"/>
        <w:rPr>
          <w:rFonts w:ascii="Sylfaen" w:hAnsi="Sylfaen" w:cs="Sylfaen"/>
          <w:sz w:val="20"/>
          <w:lang w:val="hy-AM"/>
        </w:rPr>
      </w:pPr>
      <w:r w:rsidRPr="00220F38">
        <w:rPr>
          <w:rFonts w:ascii="Sylfaen" w:hAnsi="Sylfaen"/>
          <w:sz w:val="20"/>
          <w:lang w:val="hy-AM"/>
        </w:rPr>
        <w:t xml:space="preserve">3.1 Մատուցված ծառայությունն </w:t>
      </w:r>
      <w:r w:rsidRPr="00220F38">
        <w:rPr>
          <w:rFonts w:ascii="Sylfaen" w:hAnsi="Sylfaen"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220F38" w:rsidRDefault="00960BE9" w:rsidP="00960BE9">
      <w:pPr>
        <w:ind w:firstLine="720"/>
        <w:jc w:val="both"/>
        <w:rPr>
          <w:rFonts w:ascii="Sylfaen" w:hAnsi="Sylfaen" w:cs="Sylfaen"/>
          <w:sz w:val="20"/>
          <w:szCs w:val="20"/>
          <w:lang w:val="hy-AM"/>
        </w:rPr>
      </w:pPr>
      <w:r w:rsidRPr="00220F38">
        <w:rPr>
          <w:rFonts w:ascii="Sylfaen" w:hAnsi="Sylfaen"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220F38">
        <w:rPr>
          <w:rFonts w:ascii="Sylfaen" w:hAnsi="Sylfaen" w:cs="Sylfaen"/>
          <w:sz w:val="20"/>
          <w:lang w:val="hy-AM"/>
        </w:rPr>
        <w:t>___</w:t>
      </w:r>
      <w:r w:rsidR="00967EB9" w:rsidRPr="00220F38">
        <w:rPr>
          <w:rFonts w:ascii="Sylfaen" w:hAnsi="Sylfaen" w:cs="Sylfaen"/>
          <w:sz w:val="20"/>
          <w:lang w:val="hy-AM"/>
        </w:rPr>
        <w:t>2</w:t>
      </w:r>
      <w:r w:rsidRPr="00220F38">
        <w:rPr>
          <w:rFonts w:ascii="Sylfaen" w:hAnsi="Sylfaen" w:cs="Sylfaen"/>
          <w:sz w:val="20"/>
          <w:lang w:val="hy-AM"/>
        </w:rPr>
        <w:t>____ օրինակ</w:t>
      </w:r>
      <w:r w:rsidRPr="00220F38">
        <w:rPr>
          <w:rFonts w:ascii="Sylfaen" w:hAnsi="Sylfaen" w:cs="Sylfaen"/>
          <w:sz w:val="20"/>
          <w:szCs w:val="20"/>
          <w:lang w:val="hy-AM"/>
        </w:rPr>
        <w:t xml:space="preserve"> (հավելված N 3): </w:t>
      </w:r>
    </w:p>
    <w:p w:rsidR="00960BE9" w:rsidRPr="00220F38" w:rsidRDefault="00960BE9" w:rsidP="00960BE9">
      <w:pPr>
        <w:ind w:firstLine="720"/>
        <w:jc w:val="both"/>
        <w:rPr>
          <w:rFonts w:ascii="Sylfaen" w:hAnsi="Sylfaen" w:cs="Sylfaen"/>
          <w:sz w:val="20"/>
          <w:lang w:val="hy-AM"/>
        </w:rPr>
      </w:pPr>
      <w:r w:rsidRPr="00220F38">
        <w:rPr>
          <w:rFonts w:ascii="Sylfaen" w:hAnsi="Sylfaen"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220F38" w:rsidRDefault="00960BE9" w:rsidP="00960BE9">
      <w:pPr>
        <w:ind w:firstLine="720"/>
        <w:jc w:val="both"/>
        <w:rPr>
          <w:rFonts w:ascii="Sylfaen" w:hAnsi="Sylfaen" w:cs="Sylfaen"/>
          <w:sz w:val="20"/>
          <w:lang w:val="hy-AM"/>
        </w:rPr>
      </w:pPr>
      <w:r w:rsidRPr="00220F38">
        <w:rPr>
          <w:rFonts w:ascii="Sylfaen" w:hAnsi="Sylfaen" w:cs="Sylfaen"/>
          <w:sz w:val="20"/>
          <w:lang w:val="hy-AM"/>
        </w:rPr>
        <w:t>ա) հարցի կարգավորման համար ձեռնարկում է նման իրավիճակի համար պայմանագրով նախատեսված միջոցները.</w:t>
      </w:r>
    </w:p>
    <w:p w:rsidR="00960BE9" w:rsidRPr="00220F38" w:rsidRDefault="00960BE9" w:rsidP="00960BE9">
      <w:pPr>
        <w:ind w:firstLine="720"/>
        <w:jc w:val="both"/>
        <w:rPr>
          <w:rFonts w:ascii="Sylfaen" w:hAnsi="Sylfaen" w:cs="Sylfaen"/>
          <w:sz w:val="20"/>
          <w:lang w:val="hy-AM"/>
        </w:rPr>
      </w:pPr>
      <w:r w:rsidRPr="00220F38">
        <w:rPr>
          <w:rFonts w:ascii="Sylfaen" w:hAnsi="Sylfaen" w:cs="Sylfaen"/>
          <w:sz w:val="20"/>
          <w:lang w:val="hy-AM"/>
        </w:rPr>
        <w:t xml:space="preserve"> բ) Կատարողի նկատմամբ կիրառում է պայմանագրով նախատեսված պատասխանատվության միջոցներ։</w:t>
      </w:r>
    </w:p>
    <w:p w:rsidR="00960BE9" w:rsidRPr="00220F38" w:rsidRDefault="00960BE9" w:rsidP="00960BE9">
      <w:pPr>
        <w:ind w:firstLine="720"/>
        <w:jc w:val="both"/>
        <w:rPr>
          <w:rFonts w:ascii="Sylfaen" w:hAnsi="Sylfaen" w:cs="Sylfaen"/>
          <w:sz w:val="20"/>
          <w:lang w:val="hy-AM"/>
        </w:rPr>
      </w:pPr>
      <w:r w:rsidRPr="00220F38">
        <w:rPr>
          <w:rFonts w:ascii="Sylfaen" w:hAnsi="Sylfaen" w:cs="Sylfaen"/>
          <w:sz w:val="20"/>
          <w:lang w:val="hy-AM"/>
        </w:rPr>
        <w:t xml:space="preserve">3.3 Պատվիրատուն հանձնման-ընդունման արձանագրությունը ստանալու </w:t>
      </w:r>
      <w:r w:rsidRPr="00220F38">
        <w:rPr>
          <w:rFonts w:ascii="Sylfaen" w:hAnsi="Sylfaen" w:cs="Sylfaen"/>
          <w:sz w:val="20"/>
          <w:szCs w:val="20"/>
          <w:lang w:val="hy-AM"/>
        </w:rPr>
        <w:t xml:space="preserve">օրվան հաջորդող աշխատանքային օրվանից հաշված </w:t>
      </w:r>
      <w:r w:rsidR="00967EB9" w:rsidRPr="00220F38">
        <w:rPr>
          <w:rFonts w:ascii="Sylfaen" w:hAnsi="Sylfaen" w:cs="Sylfaen"/>
          <w:sz w:val="20"/>
          <w:szCs w:val="20"/>
          <w:u w:val="single"/>
          <w:lang w:val="hy-AM"/>
        </w:rPr>
        <w:t>7</w:t>
      </w:r>
      <w:r w:rsidRPr="00220F38">
        <w:rPr>
          <w:rFonts w:ascii="Sylfaen" w:hAnsi="Sylfaen" w:cs="Sylfaen"/>
          <w:sz w:val="20"/>
          <w:szCs w:val="20"/>
          <w:lang w:val="hy-AM"/>
        </w:rPr>
        <w:t xml:space="preserve"> աշխատանքային օրվա ընթացքում</w:t>
      </w:r>
      <w:r w:rsidRPr="00220F38">
        <w:rPr>
          <w:rFonts w:ascii="Sylfaen" w:hAnsi="Sylfaen"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220F38" w:rsidRDefault="00960BE9" w:rsidP="00960BE9">
      <w:pPr>
        <w:ind w:firstLine="720"/>
        <w:jc w:val="both"/>
        <w:rPr>
          <w:rFonts w:ascii="Sylfaen" w:hAnsi="Sylfaen" w:cs="Sylfaen"/>
          <w:sz w:val="20"/>
          <w:lang w:val="hy-AM"/>
        </w:rPr>
      </w:pPr>
      <w:r w:rsidRPr="00220F38">
        <w:rPr>
          <w:rFonts w:ascii="Sylfaen" w:hAnsi="Sylfaen"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220F38">
        <w:rPr>
          <w:rFonts w:ascii="Sylfaen" w:hAnsi="Sylfaen"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220F38">
        <w:rPr>
          <w:rFonts w:ascii="Sylfaen" w:hAnsi="Sylfaen" w:cs="Sylfaen"/>
          <w:sz w:val="20"/>
          <w:lang w:val="hy-AM"/>
        </w:rPr>
        <w:softHyphen/>
        <w:t xml:space="preserve">գրությունը: </w:t>
      </w:r>
    </w:p>
    <w:p w:rsidR="007678FA" w:rsidRPr="00220F38" w:rsidRDefault="007678FA" w:rsidP="007678FA">
      <w:pPr>
        <w:ind w:firstLine="720"/>
        <w:jc w:val="both"/>
        <w:rPr>
          <w:rFonts w:ascii="Sylfaen" w:hAnsi="Sylfaen" w:cs="Sylfaen"/>
          <w:b/>
          <w:sz w:val="20"/>
          <w:lang w:val="hy-AM"/>
        </w:rPr>
      </w:pPr>
    </w:p>
    <w:p w:rsidR="007678FA" w:rsidRPr="00220F38" w:rsidRDefault="007678FA" w:rsidP="007678FA">
      <w:pPr>
        <w:ind w:firstLine="720"/>
        <w:jc w:val="both"/>
        <w:rPr>
          <w:rFonts w:ascii="Sylfaen" w:hAnsi="Sylfaen" w:cs="Sylfaen"/>
          <w:b/>
          <w:sz w:val="20"/>
          <w:lang w:val="hy-AM"/>
        </w:rPr>
      </w:pPr>
      <w:r w:rsidRPr="00220F38">
        <w:rPr>
          <w:rFonts w:ascii="Sylfaen" w:hAnsi="Sylfaen" w:cs="Sylfaen"/>
          <w:b/>
          <w:sz w:val="20"/>
          <w:lang w:val="hy-AM"/>
        </w:rPr>
        <w:t>4. ՊԱՅՄԱՆԱԳՐԻ ԳԻՆԸ</w:t>
      </w:r>
    </w:p>
    <w:p w:rsidR="007678FA" w:rsidRPr="00220F38" w:rsidRDefault="007678FA" w:rsidP="007678FA">
      <w:pPr>
        <w:ind w:firstLine="720"/>
        <w:jc w:val="both"/>
        <w:rPr>
          <w:rFonts w:ascii="Sylfaen" w:hAnsi="Sylfaen" w:cs="Sylfaen"/>
          <w:sz w:val="20"/>
          <w:lang w:val="hy-AM"/>
        </w:rPr>
      </w:pPr>
      <w:r w:rsidRPr="00220F38">
        <w:rPr>
          <w:rFonts w:ascii="Sylfaen" w:hAnsi="Sylfaen" w:cs="Sylfaen"/>
          <w:sz w:val="20"/>
          <w:lang w:val="hy-AM"/>
        </w:rPr>
        <w:t>4.1. Սույն պայմանագրով Կատարողի մատուցման ենթակա ծառայության գինը կազմում է ______ (____</w:t>
      </w:r>
      <w:r w:rsidRPr="00220F38">
        <w:rPr>
          <w:rFonts w:ascii="Sylfaen" w:hAnsi="Sylfaen" w:cs="Sylfaen"/>
          <w:sz w:val="18"/>
          <w:szCs w:val="18"/>
          <w:u w:val="single"/>
          <w:lang w:val="hy-AM"/>
        </w:rPr>
        <w:t>տառերով</w:t>
      </w:r>
      <w:r w:rsidRPr="00220F38">
        <w:rPr>
          <w:rFonts w:ascii="Sylfaen" w:hAnsi="Sylfaen" w:cs="Sylfaen"/>
          <w:sz w:val="20"/>
          <w:lang w:val="hy-AM"/>
        </w:rPr>
        <w:t>______________________________________ ) ՀՀ դրամ, ներառյալ ԱԱՀ-ն:</w:t>
      </w:r>
      <w:r w:rsidR="00F846BD" w:rsidRPr="00220F38">
        <w:rPr>
          <w:rFonts w:ascii="Sylfaen" w:hAnsi="Sylfaen" w:cs="Sylfaen"/>
          <w:sz w:val="20"/>
          <w:vertAlign w:val="superscript"/>
          <w:lang w:val="hy-AM"/>
        </w:rPr>
        <w:t>17</w:t>
      </w:r>
      <w:r w:rsidRPr="00220F38">
        <w:rPr>
          <w:rFonts w:ascii="Sylfaen" w:hAnsi="Sylfaen" w:cs="Sylfaen"/>
          <w:color w:val="FFFFFF"/>
          <w:sz w:val="20"/>
          <w:vertAlign w:val="superscript"/>
          <w:lang w:val="hy-AM"/>
        </w:rPr>
        <w:t>9</w:t>
      </w:r>
      <w:r w:rsidRPr="00220F38">
        <w:rPr>
          <w:rStyle w:val="af6"/>
          <w:rFonts w:ascii="Sylfaen" w:hAnsi="Sylfaen" w:cs="Sylfaen"/>
          <w:color w:val="FFFFFF"/>
          <w:sz w:val="20"/>
          <w:lang w:val="hy-AM"/>
        </w:rPr>
        <w:footnoteReference w:id="6"/>
      </w:r>
    </w:p>
    <w:p w:rsidR="007678FA" w:rsidRPr="00220F38" w:rsidRDefault="007678FA" w:rsidP="007678FA">
      <w:pPr>
        <w:ind w:firstLine="720"/>
        <w:jc w:val="both"/>
        <w:rPr>
          <w:rFonts w:ascii="Sylfaen" w:hAnsi="Sylfaen" w:cs="Sylfaen"/>
          <w:sz w:val="20"/>
          <w:lang w:val="hy-AM"/>
        </w:rPr>
      </w:pPr>
      <w:r w:rsidRPr="00220F38">
        <w:rPr>
          <w:rFonts w:ascii="Sylfaen" w:hAnsi="Sylfaen"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220F38" w:rsidRDefault="007678FA" w:rsidP="007678FA">
      <w:pPr>
        <w:ind w:firstLine="720"/>
        <w:jc w:val="both"/>
        <w:rPr>
          <w:rFonts w:ascii="Sylfaen" w:hAnsi="Sylfaen" w:cs="Sylfaen"/>
          <w:sz w:val="20"/>
          <w:lang w:val="hy-AM"/>
        </w:rPr>
      </w:pPr>
      <w:r w:rsidRPr="00220F38">
        <w:rPr>
          <w:rFonts w:ascii="Sylfaen" w:hAnsi="Sylfaen"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220F38" w:rsidRDefault="007678FA" w:rsidP="007678FA">
      <w:pPr>
        <w:ind w:firstLine="709"/>
        <w:jc w:val="both"/>
        <w:rPr>
          <w:rFonts w:ascii="Sylfaen" w:hAnsi="Sylfaen"/>
          <w:sz w:val="20"/>
          <w:lang w:val="hy-AM"/>
        </w:rPr>
      </w:pPr>
      <w:r w:rsidRPr="00220F38">
        <w:rPr>
          <w:rFonts w:ascii="Sylfaen" w:hAnsi="Sylfaen" w:cs="Sylfaen"/>
          <w:sz w:val="20"/>
          <w:lang w:val="hy-AM"/>
        </w:rPr>
        <w:t>4.2 Պատվիրատուն իրեն մատուցած ծառայության</w:t>
      </w:r>
      <w:r w:rsidRPr="00220F38">
        <w:rPr>
          <w:rFonts w:ascii="Sylfaen" w:hAnsi="Sylfaen"/>
          <w:sz w:val="20"/>
          <w:lang w:val="hy-AM"/>
        </w:rPr>
        <w:t xml:space="preserve"> դիմաց վճարում է ՀՀ դրամով անկանխիկ` դրամական միջոցները </w:t>
      </w:r>
      <w:r w:rsidRPr="00220F38">
        <w:rPr>
          <w:rFonts w:ascii="Sylfaen" w:hAnsi="Sylfaen" w:cs="Sylfaen"/>
          <w:sz w:val="20"/>
          <w:lang w:val="hy-AM"/>
        </w:rPr>
        <w:t>Կատարողի</w:t>
      </w:r>
      <w:r w:rsidRPr="00220F38">
        <w:rPr>
          <w:rFonts w:ascii="Sylfaen" w:hAnsi="Sylfaen"/>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w:t>
      </w:r>
      <w:r w:rsidR="00967EB9" w:rsidRPr="00220F38">
        <w:rPr>
          <w:rFonts w:ascii="Sylfaen" w:hAnsi="Sylfaen"/>
          <w:sz w:val="20"/>
          <w:lang w:val="hy-AM"/>
        </w:rPr>
        <w:t xml:space="preserve"> 27-</w:t>
      </w:r>
      <w:r w:rsidRPr="00220F38">
        <w:rPr>
          <w:rFonts w:ascii="Sylfaen" w:hAnsi="Sylfaen"/>
          <w:sz w:val="20"/>
          <w:lang w:val="hy-AM"/>
        </w:rPr>
        <w:t xml:space="preserve">ը: </w:t>
      </w:r>
    </w:p>
    <w:p w:rsidR="007678FA" w:rsidRPr="00220F38" w:rsidRDefault="00E233C6" w:rsidP="007678FA">
      <w:pPr>
        <w:ind w:firstLine="720"/>
        <w:jc w:val="both"/>
        <w:rPr>
          <w:rFonts w:ascii="Sylfaen" w:hAnsi="Sylfaen"/>
          <w:sz w:val="20"/>
          <w:lang w:val="hy-AM"/>
        </w:rPr>
      </w:pPr>
      <w:r w:rsidRPr="00220F38">
        <w:rPr>
          <w:rFonts w:ascii="Sylfaen" w:hAnsi="Sylfaen"/>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rsidR="00F81300" w:rsidRPr="00220F38" w:rsidRDefault="00F81300" w:rsidP="00F81300">
      <w:pPr>
        <w:tabs>
          <w:tab w:val="left" w:pos="1276"/>
        </w:tabs>
        <w:ind w:firstLine="720"/>
        <w:jc w:val="both"/>
        <w:rPr>
          <w:rFonts w:ascii="Sylfaen" w:hAnsi="Sylfaen" w:cs="Sylfaen"/>
          <w:sz w:val="20"/>
          <w:szCs w:val="20"/>
          <w:lang w:val="hy-AM"/>
        </w:rPr>
      </w:pPr>
      <w:r w:rsidRPr="00220F38">
        <w:rPr>
          <w:rFonts w:ascii="Sylfaen" w:hAnsi="Sylfaen" w:cs="Sylfaen"/>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rsidR="00F81300" w:rsidRPr="00220F38" w:rsidRDefault="00F81300" w:rsidP="00F81300">
      <w:pPr>
        <w:tabs>
          <w:tab w:val="left" w:pos="1276"/>
        </w:tabs>
        <w:ind w:firstLine="720"/>
        <w:jc w:val="both"/>
        <w:rPr>
          <w:rFonts w:ascii="Sylfaen" w:hAnsi="Sylfaen" w:cs="Sylfaen"/>
          <w:sz w:val="20"/>
          <w:szCs w:val="20"/>
          <w:lang w:val="hy-AM"/>
        </w:rPr>
      </w:pPr>
      <w:r w:rsidRPr="00220F38">
        <w:rPr>
          <w:rFonts w:ascii="Sylfaen" w:hAnsi="Sylfaen" w:cs="Sylfaen"/>
          <w:sz w:val="20"/>
          <w:szCs w:val="20"/>
          <w:lang w:val="hy-AM"/>
        </w:rPr>
        <w:t>ՎԳ-ն պայմանագրով սահմանված առանձին տեսակի ծառայությունների մատուցման դիմաց վճարվող գումարն է.</w:t>
      </w:r>
    </w:p>
    <w:p w:rsidR="00F81300" w:rsidRPr="00220F38" w:rsidRDefault="00F81300" w:rsidP="00F81300">
      <w:pPr>
        <w:tabs>
          <w:tab w:val="left" w:pos="1276"/>
        </w:tabs>
        <w:ind w:firstLine="720"/>
        <w:jc w:val="both"/>
        <w:rPr>
          <w:rFonts w:ascii="Sylfaen" w:hAnsi="Sylfaen" w:cs="Sylfaen"/>
          <w:sz w:val="20"/>
          <w:szCs w:val="20"/>
          <w:lang w:val="hy-AM"/>
        </w:rPr>
      </w:pPr>
      <w:r w:rsidRPr="00220F38">
        <w:rPr>
          <w:rFonts w:ascii="Sylfaen" w:hAnsi="Sylfaen" w:cs="Sylfaen"/>
          <w:sz w:val="20"/>
          <w:szCs w:val="20"/>
          <w:lang w:val="hy-AM"/>
        </w:rPr>
        <w:t>ՄԳ-ն ընտրված մասնակցի առաջարկած հանրագումարային գինն է.</w:t>
      </w:r>
    </w:p>
    <w:p w:rsidR="00F81300" w:rsidRPr="00220F38" w:rsidRDefault="00F81300" w:rsidP="00F81300">
      <w:pPr>
        <w:tabs>
          <w:tab w:val="left" w:pos="1276"/>
        </w:tabs>
        <w:ind w:firstLine="720"/>
        <w:jc w:val="both"/>
        <w:rPr>
          <w:rFonts w:ascii="Sylfaen" w:hAnsi="Sylfaen" w:cs="Sylfaen"/>
          <w:sz w:val="20"/>
          <w:szCs w:val="20"/>
          <w:lang w:val="hy-AM"/>
        </w:rPr>
      </w:pPr>
      <w:r w:rsidRPr="00220F38">
        <w:rPr>
          <w:rFonts w:ascii="Sylfaen" w:hAnsi="Sylfaen" w:cs="Sylfaen"/>
          <w:sz w:val="20"/>
          <w:szCs w:val="20"/>
          <w:lang w:val="hy-AM"/>
        </w:rPr>
        <w:t>ՆԳ-ն ծառայության մատուցման համար սահմանված առավելագույն միավոր գների հանրագումարն է.</w:t>
      </w:r>
    </w:p>
    <w:p w:rsidR="00F81300" w:rsidRPr="00220F38" w:rsidRDefault="00F81300" w:rsidP="00F81300">
      <w:pPr>
        <w:tabs>
          <w:tab w:val="left" w:pos="1276"/>
        </w:tabs>
        <w:ind w:firstLine="720"/>
        <w:jc w:val="both"/>
        <w:rPr>
          <w:rFonts w:ascii="Sylfaen" w:hAnsi="Sylfaen" w:cs="Sylfaen"/>
          <w:sz w:val="20"/>
          <w:szCs w:val="20"/>
          <w:lang w:val="hy-AM"/>
        </w:rPr>
      </w:pPr>
      <w:r w:rsidRPr="00220F38">
        <w:rPr>
          <w:rFonts w:ascii="Sylfaen" w:hAnsi="Sylfaen" w:cs="Sylfaen"/>
          <w:sz w:val="20"/>
          <w:szCs w:val="20"/>
          <w:lang w:val="hy-AM"/>
        </w:rPr>
        <w:t>Ծ-ն մատուցված ծառայության առավելագույն միավորի գինն է.</w:t>
      </w:r>
    </w:p>
    <w:p w:rsidR="00F81300" w:rsidRPr="00220F38" w:rsidRDefault="00F81300" w:rsidP="00F81300">
      <w:pPr>
        <w:tabs>
          <w:tab w:val="left" w:pos="1276"/>
        </w:tabs>
        <w:ind w:firstLine="720"/>
        <w:jc w:val="both"/>
        <w:rPr>
          <w:rFonts w:ascii="Sylfaen" w:hAnsi="Sylfaen"/>
          <w:sz w:val="20"/>
          <w:lang w:val="hy-AM"/>
        </w:rPr>
      </w:pPr>
      <w:r w:rsidRPr="00220F38">
        <w:rPr>
          <w:rFonts w:ascii="Sylfaen" w:hAnsi="Sylfaen" w:cs="Sylfaen"/>
          <w:sz w:val="20"/>
          <w:szCs w:val="20"/>
          <w:lang w:val="hy-AM"/>
        </w:rPr>
        <w:t>Ք-ն մատուցված ծառայության քանակն է:</w:t>
      </w:r>
    </w:p>
    <w:p w:rsidR="00E233C6" w:rsidRPr="00220F38" w:rsidRDefault="00E233C6" w:rsidP="007678FA">
      <w:pPr>
        <w:ind w:firstLine="720"/>
        <w:jc w:val="both"/>
        <w:rPr>
          <w:rFonts w:ascii="Sylfaen" w:hAnsi="Sylfaen" w:cs="Sylfaen"/>
          <w:sz w:val="20"/>
          <w:lang w:val="hy-AM"/>
        </w:rPr>
      </w:pPr>
    </w:p>
    <w:p w:rsidR="007678FA" w:rsidRPr="00220F38" w:rsidRDefault="007678FA" w:rsidP="007678FA">
      <w:pPr>
        <w:ind w:firstLine="720"/>
        <w:jc w:val="both"/>
        <w:rPr>
          <w:rFonts w:ascii="Sylfaen" w:hAnsi="Sylfaen" w:cs="Sylfaen"/>
          <w:b/>
          <w:sz w:val="20"/>
          <w:lang w:val="hy-AM"/>
        </w:rPr>
      </w:pPr>
      <w:r w:rsidRPr="00220F38">
        <w:rPr>
          <w:rFonts w:ascii="Sylfaen" w:hAnsi="Sylfaen" w:cs="Sylfaen"/>
          <w:b/>
          <w:sz w:val="20"/>
          <w:lang w:val="hy-AM"/>
        </w:rPr>
        <w:t>5. ԿՈՂՄԵՐԻ ՊԱՏԱՍԽԱՆԱՏՎՈՒԹՅՈՒՆԸ</w:t>
      </w:r>
    </w:p>
    <w:p w:rsidR="007678FA" w:rsidRPr="00220F38" w:rsidRDefault="007678FA" w:rsidP="007678FA">
      <w:pPr>
        <w:ind w:firstLine="720"/>
        <w:jc w:val="both"/>
        <w:rPr>
          <w:rFonts w:ascii="Sylfaen" w:hAnsi="Sylfaen" w:cs="Sylfaen"/>
          <w:sz w:val="20"/>
          <w:lang w:val="hy-AM"/>
        </w:rPr>
      </w:pPr>
      <w:r w:rsidRPr="00220F38">
        <w:rPr>
          <w:rFonts w:ascii="Sylfaen" w:hAnsi="Sylfaen" w:cs="Sylfaen"/>
          <w:sz w:val="20"/>
          <w:lang w:val="hy-AM"/>
        </w:rPr>
        <w:t>5.1 Կատարողը պատասխանատվություն է կրում ծառայության մատուցման` պայմանագրի պահանջների պահպանման համար։</w:t>
      </w:r>
    </w:p>
    <w:p w:rsidR="007678FA" w:rsidRPr="00220F38" w:rsidRDefault="007678FA" w:rsidP="007678FA">
      <w:pPr>
        <w:ind w:firstLine="709"/>
        <w:jc w:val="both"/>
        <w:rPr>
          <w:rFonts w:ascii="Sylfaen" w:hAnsi="Sylfaen" w:cs="Sylfaen"/>
          <w:sz w:val="20"/>
          <w:lang w:val="hy-AM"/>
        </w:rPr>
      </w:pPr>
      <w:r w:rsidRPr="00220F38">
        <w:rPr>
          <w:rFonts w:ascii="Sylfaen" w:hAnsi="Sylfaen" w:cs="Sylfaen"/>
          <w:sz w:val="20"/>
          <w:lang w:val="hy-AM"/>
        </w:rPr>
        <w:lastRenderedPageBreak/>
        <w:t>5.2 Պայմանագրի</w:t>
      </w:r>
      <w:r w:rsidRPr="00220F38">
        <w:rPr>
          <w:rFonts w:ascii="Sylfaen" w:hAnsi="Sylfaen" w:cs="Times Armenian"/>
          <w:sz w:val="20"/>
          <w:lang w:val="hy-AM"/>
        </w:rPr>
        <w:t xml:space="preserve"> N 1 հավելվածում </w:t>
      </w:r>
      <w:r w:rsidRPr="00220F38">
        <w:rPr>
          <w:rFonts w:ascii="Sylfaen" w:hAnsi="Sylfaen" w:cs="Sylfaen"/>
          <w:sz w:val="20"/>
          <w:lang w:val="hy-AM"/>
        </w:rPr>
        <w:t>նշված</w:t>
      </w:r>
      <w:r w:rsidRPr="00220F38">
        <w:rPr>
          <w:rFonts w:ascii="Sylfaen" w:hAnsi="Sylfaen" w:cs="Times Armenian"/>
          <w:sz w:val="20"/>
          <w:lang w:val="hy-AM"/>
        </w:rPr>
        <w:t xml:space="preserve"> տ</w:t>
      </w:r>
      <w:r w:rsidRPr="00220F38">
        <w:rPr>
          <w:rFonts w:ascii="Sylfaen" w:hAnsi="Sylfaen" w:cs="Sylfaen"/>
          <w:sz w:val="20"/>
          <w:lang w:val="hy-AM"/>
        </w:rPr>
        <w:t>եխնիկական բնութագր</w:t>
      </w:r>
      <w:r w:rsidRPr="00220F38">
        <w:rPr>
          <w:rFonts w:ascii="Sylfaen" w:hAnsi="Sylfaen"/>
          <w:sz w:val="20"/>
          <w:lang w:val="hy-AM"/>
        </w:rPr>
        <w:t>ի</w:t>
      </w:r>
      <w:r w:rsidRPr="00220F38">
        <w:rPr>
          <w:rFonts w:ascii="Sylfaen" w:hAnsi="Sylfaen" w:cs="Sylfaen"/>
          <w:sz w:val="20"/>
          <w:lang w:val="hy-AM"/>
        </w:rPr>
        <w:t>նչհամապատասխանող</w:t>
      </w:r>
      <w:r w:rsidRPr="00220F38">
        <w:rPr>
          <w:rFonts w:ascii="Sylfaen" w:hAnsi="Sylfaen" w:cs="Times Armenian"/>
          <w:sz w:val="20"/>
          <w:lang w:val="hy-AM"/>
        </w:rPr>
        <w:t xml:space="preserve"> ծառայություն</w:t>
      </w:r>
      <w:r w:rsidRPr="00220F38">
        <w:rPr>
          <w:rFonts w:ascii="Sylfaen" w:hAnsi="Sylfaen"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220F38">
        <w:rPr>
          <w:rFonts w:ascii="Sylfaen" w:hAnsi="Sylfaen"/>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220F38" w:rsidRDefault="007678FA" w:rsidP="007678FA">
      <w:pPr>
        <w:ind w:firstLine="720"/>
        <w:jc w:val="both"/>
        <w:rPr>
          <w:rFonts w:ascii="Sylfaen" w:hAnsi="Sylfaen" w:cs="Sylfaen"/>
          <w:sz w:val="20"/>
          <w:lang w:val="hy-AM"/>
        </w:rPr>
      </w:pPr>
      <w:r w:rsidRPr="00220F38">
        <w:rPr>
          <w:rFonts w:ascii="Sylfaen" w:hAnsi="Sylfaen"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220F38" w:rsidRDefault="007678FA" w:rsidP="007678FA">
      <w:pPr>
        <w:ind w:firstLine="720"/>
        <w:jc w:val="both"/>
        <w:rPr>
          <w:rFonts w:ascii="Sylfaen" w:hAnsi="Sylfaen" w:cs="Sylfaen"/>
          <w:sz w:val="20"/>
          <w:lang w:val="hy-AM"/>
        </w:rPr>
      </w:pPr>
      <w:r w:rsidRPr="00220F38">
        <w:rPr>
          <w:rFonts w:ascii="Sylfaen" w:hAnsi="Sylfaen"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220F38" w:rsidRDefault="007678FA" w:rsidP="007678FA">
      <w:pPr>
        <w:ind w:firstLine="720"/>
        <w:jc w:val="both"/>
        <w:rPr>
          <w:rFonts w:ascii="Sylfaen" w:hAnsi="Sylfaen" w:cs="Sylfaen"/>
          <w:sz w:val="20"/>
          <w:lang w:val="hy-AM"/>
        </w:rPr>
      </w:pPr>
      <w:r w:rsidRPr="00220F38">
        <w:rPr>
          <w:rFonts w:ascii="Sylfaen" w:hAnsi="Sylfaen"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rsidR="007678FA" w:rsidRPr="00220F38" w:rsidRDefault="007678FA" w:rsidP="007678FA">
      <w:pPr>
        <w:ind w:firstLine="720"/>
        <w:jc w:val="both"/>
        <w:rPr>
          <w:rFonts w:ascii="Sylfaen" w:hAnsi="Sylfaen" w:cs="Sylfaen"/>
          <w:sz w:val="20"/>
          <w:lang w:val="hy-AM"/>
        </w:rPr>
      </w:pPr>
      <w:r w:rsidRPr="00220F38">
        <w:rPr>
          <w:rFonts w:ascii="Sylfaen" w:hAnsi="Sylfaen"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220F38" w:rsidRDefault="007678FA" w:rsidP="007678FA">
      <w:pPr>
        <w:ind w:firstLine="720"/>
        <w:jc w:val="both"/>
        <w:rPr>
          <w:rFonts w:ascii="Sylfaen" w:hAnsi="Sylfaen" w:cs="Sylfaen"/>
          <w:sz w:val="20"/>
          <w:lang w:val="hy-AM"/>
        </w:rPr>
      </w:pPr>
      <w:r w:rsidRPr="00220F38">
        <w:rPr>
          <w:rFonts w:ascii="Sylfaen" w:hAnsi="Sylfaen"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220F38" w:rsidRDefault="007678FA" w:rsidP="007678FA">
      <w:pPr>
        <w:ind w:firstLine="720"/>
        <w:jc w:val="both"/>
        <w:rPr>
          <w:rFonts w:ascii="Sylfaen" w:hAnsi="Sylfaen" w:cs="Sylfaen"/>
          <w:sz w:val="20"/>
          <w:lang w:val="hy-AM"/>
        </w:rPr>
      </w:pPr>
    </w:p>
    <w:p w:rsidR="007678FA" w:rsidRPr="00220F38" w:rsidRDefault="007678FA" w:rsidP="007678FA">
      <w:pPr>
        <w:ind w:firstLine="720"/>
        <w:jc w:val="both"/>
        <w:rPr>
          <w:rFonts w:ascii="Sylfaen" w:hAnsi="Sylfaen" w:cs="Sylfaen"/>
          <w:sz w:val="20"/>
          <w:lang w:val="hy-AM"/>
        </w:rPr>
      </w:pPr>
      <w:r w:rsidRPr="00220F38">
        <w:rPr>
          <w:rFonts w:ascii="Sylfaen" w:hAnsi="Sylfaen" w:cs="Sylfaen"/>
          <w:b/>
          <w:sz w:val="20"/>
          <w:lang w:val="hy-AM"/>
        </w:rPr>
        <w:t>6. ԱՆՀԱՂԹԱՀԱՐԵԼԻ ՈՒԺԻ ԱԶԴԵՑՈՒԹՅՈՒՆ</w:t>
      </w:r>
      <w:r w:rsidRPr="00220F38">
        <w:rPr>
          <w:rFonts w:ascii="Sylfaen" w:hAnsi="Sylfaen" w:cs="Times Armenian"/>
          <w:b/>
          <w:sz w:val="20"/>
          <w:lang w:val="hy-AM"/>
        </w:rPr>
        <w:t>(</w:t>
      </w:r>
      <w:r w:rsidRPr="00220F38">
        <w:rPr>
          <w:rFonts w:ascii="Sylfaen" w:hAnsi="Sylfaen" w:cs="Sylfaen"/>
          <w:b/>
          <w:sz w:val="20"/>
          <w:lang w:val="hy-AM"/>
        </w:rPr>
        <w:t>ՖՈՐՍ</w:t>
      </w:r>
      <w:r w:rsidRPr="00220F38">
        <w:rPr>
          <w:rFonts w:ascii="Sylfaen" w:hAnsi="Sylfaen" w:cs="Times Armenian"/>
          <w:b/>
          <w:sz w:val="20"/>
          <w:lang w:val="hy-AM"/>
        </w:rPr>
        <w:t>-</w:t>
      </w:r>
      <w:r w:rsidRPr="00220F38">
        <w:rPr>
          <w:rFonts w:ascii="Sylfaen" w:hAnsi="Sylfaen" w:cs="Sylfaen"/>
          <w:b/>
          <w:sz w:val="20"/>
          <w:lang w:val="hy-AM"/>
        </w:rPr>
        <w:t>ՄԱԺՈՐ</w:t>
      </w:r>
      <w:r w:rsidRPr="00220F38">
        <w:rPr>
          <w:rFonts w:ascii="Sylfaen" w:hAnsi="Sylfaen"/>
          <w:b/>
          <w:sz w:val="20"/>
          <w:lang w:val="hy-AM"/>
        </w:rPr>
        <w:t>)</w:t>
      </w:r>
    </w:p>
    <w:p w:rsidR="007678FA" w:rsidRPr="00220F38" w:rsidRDefault="007678FA" w:rsidP="007678FA">
      <w:pPr>
        <w:ind w:firstLine="709"/>
        <w:jc w:val="both"/>
        <w:rPr>
          <w:rFonts w:ascii="Sylfaen" w:hAnsi="Sylfaen"/>
          <w:sz w:val="20"/>
          <w:lang w:val="hy-AM"/>
        </w:rPr>
      </w:pPr>
      <w:r w:rsidRPr="00220F38">
        <w:rPr>
          <w:rFonts w:ascii="Sylfaen" w:hAnsi="Sylfaen" w:cs="Sylfaen"/>
          <w:sz w:val="20"/>
          <w:lang w:val="hy-AM"/>
        </w:rPr>
        <w:t>Սույնպայմանագրովևսույնպայմանագրիհիմանվրակնքված</w:t>
      </w:r>
      <w:r w:rsidRPr="00220F38">
        <w:rPr>
          <w:rFonts w:ascii="Sylfaen" w:hAnsi="Sylfaen" w:cs="Times Armenian"/>
          <w:sz w:val="20"/>
          <w:lang w:val="hy-AM"/>
        </w:rPr>
        <w:t xml:space="preserve"> հ</w:t>
      </w:r>
      <w:r w:rsidRPr="00220F38">
        <w:rPr>
          <w:rFonts w:ascii="Sylfaen" w:hAnsi="Sylfaen" w:cs="Sylfaen"/>
          <w:sz w:val="20"/>
          <w:lang w:val="hy-AM"/>
        </w:rPr>
        <w:t>ամաձայնագրերովպարտավորություններնամբողջությամբկամմասնակիորենչկատարելուհամարկողմերնազատվումենպատասխանատվությունից</w:t>
      </w:r>
      <w:r w:rsidRPr="00220F38">
        <w:rPr>
          <w:rFonts w:ascii="Sylfaen" w:hAnsi="Sylfaen" w:cs="Times Armenian"/>
          <w:sz w:val="20"/>
          <w:lang w:val="hy-AM"/>
        </w:rPr>
        <w:t xml:space="preserve">, </w:t>
      </w:r>
      <w:r w:rsidRPr="00220F38">
        <w:rPr>
          <w:rFonts w:ascii="Sylfaen" w:hAnsi="Sylfaen" w:cs="Sylfaen"/>
          <w:sz w:val="20"/>
          <w:lang w:val="hy-AM"/>
        </w:rPr>
        <w:t>եթեդաեղելէանհաղթահարելիուժիազդեցությանհետևանքով</w:t>
      </w:r>
      <w:r w:rsidRPr="00220F38">
        <w:rPr>
          <w:rFonts w:ascii="Sylfaen" w:hAnsi="Sylfaen" w:cs="Times Armenian"/>
          <w:sz w:val="20"/>
          <w:lang w:val="hy-AM"/>
        </w:rPr>
        <w:t xml:space="preserve">, </w:t>
      </w:r>
      <w:r w:rsidRPr="00220F38">
        <w:rPr>
          <w:rFonts w:ascii="Sylfaen" w:hAnsi="Sylfaen" w:cs="Sylfaen"/>
          <w:sz w:val="20"/>
          <w:lang w:val="hy-AM"/>
        </w:rPr>
        <w:t>որըծագելէսույնպայմանագիրըկնքելուցհետո</w:t>
      </w:r>
      <w:r w:rsidRPr="00220F38">
        <w:rPr>
          <w:rFonts w:ascii="Sylfaen" w:hAnsi="Sylfaen" w:cs="Times Armenian"/>
          <w:sz w:val="20"/>
          <w:lang w:val="hy-AM"/>
        </w:rPr>
        <w:t xml:space="preserve">, </w:t>
      </w:r>
      <w:r w:rsidRPr="00220F38">
        <w:rPr>
          <w:rFonts w:ascii="Sylfaen" w:hAnsi="Sylfaen" w:cs="Sylfaen"/>
          <w:sz w:val="20"/>
          <w:lang w:val="hy-AM"/>
        </w:rPr>
        <w:t>ևորըկողմերըչէինկարողկանխատեսելկամկանխարգելել։Այդպիսիիրավիճակներեներկրաշարժը</w:t>
      </w:r>
      <w:r w:rsidRPr="00220F38">
        <w:rPr>
          <w:rFonts w:ascii="Sylfaen" w:hAnsi="Sylfaen" w:cs="Times Armenian"/>
          <w:sz w:val="20"/>
          <w:lang w:val="hy-AM"/>
        </w:rPr>
        <w:t xml:space="preserve">, </w:t>
      </w:r>
      <w:r w:rsidRPr="00220F38">
        <w:rPr>
          <w:rFonts w:ascii="Sylfaen" w:hAnsi="Sylfaen" w:cs="Sylfaen"/>
          <w:sz w:val="20"/>
          <w:lang w:val="hy-AM"/>
        </w:rPr>
        <w:t>ջրհեղեղը</w:t>
      </w:r>
      <w:r w:rsidRPr="00220F38">
        <w:rPr>
          <w:rFonts w:ascii="Sylfaen" w:hAnsi="Sylfaen" w:cs="Times Armenian"/>
          <w:sz w:val="20"/>
          <w:lang w:val="hy-AM"/>
        </w:rPr>
        <w:t xml:space="preserve">, </w:t>
      </w:r>
      <w:r w:rsidRPr="00220F38">
        <w:rPr>
          <w:rFonts w:ascii="Sylfaen" w:hAnsi="Sylfaen" w:cs="Sylfaen"/>
          <w:sz w:val="20"/>
          <w:lang w:val="hy-AM"/>
        </w:rPr>
        <w:t>հրդեհը</w:t>
      </w:r>
      <w:r w:rsidRPr="00220F38">
        <w:rPr>
          <w:rFonts w:ascii="Sylfaen" w:hAnsi="Sylfaen" w:cs="Times Armenian"/>
          <w:sz w:val="20"/>
          <w:lang w:val="hy-AM"/>
        </w:rPr>
        <w:t xml:space="preserve">, </w:t>
      </w:r>
      <w:r w:rsidRPr="00220F38">
        <w:rPr>
          <w:rFonts w:ascii="Sylfaen" w:hAnsi="Sylfaen" w:cs="Sylfaen"/>
          <w:sz w:val="20"/>
          <w:lang w:val="hy-AM"/>
        </w:rPr>
        <w:t>պատերազմը</w:t>
      </w:r>
      <w:r w:rsidRPr="00220F38">
        <w:rPr>
          <w:rFonts w:ascii="Sylfaen" w:hAnsi="Sylfaen" w:cs="Times Armenian"/>
          <w:sz w:val="20"/>
          <w:lang w:val="hy-AM"/>
        </w:rPr>
        <w:t xml:space="preserve">, </w:t>
      </w:r>
      <w:r w:rsidRPr="00220F38">
        <w:rPr>
          <w:rFonts w:ascii="Sylfaen" w:hAnsi="Sylfaen" w:cs="Sylfaen"/>
          <w:sz w:val="20"/>
          <w:lang w:val="hy-AM"/>
        </w:rPr>
        <w:t>ռազմականևարտակարգդրությունհայտարարելը</w:t>
      </w:r>
      <w:r w:rsidRPr="00220F38">
        <w:rPr>
          <w:rFonts w:ascii="Sylfaen" w:hAnsi="Sylfaen" w:cs="Times Armenian"/>
          <w:sz w:val="20"/>
          <w:lang w:val="hy-AM"/>
        </w:rPr>
        <w:t xml:space="preserve">, </w:t>
      </w:r>
      <w:r w:rsidRPr="00220F38">
        <w:rPr>
          <w:rFonts w:ascii="Sylfaen" w:hAnsi="Sylfaen" w:cs="Sylfaen"/>
          <w:sz w:val="20"/>
          <w:lang w:val="hy-AM"/>
        </w:rPr>
        <w:t>քաղաքականհուզումները</w:t>
      </w:r>
      <w:r w:rsidRPr="00220F38">
        <w:rPr>
          <w:rFonts w:ascii="Sylfaen" w:hAnsi="Sylfaen"/>
          <w:sz w:val="20"/>
          <w:lang w:val="hy-AM"/>
        </w:rPr>
        <w:t xml:space="preserve">, </w:t>
      </w:r>
      <w:r w:rsidRPr="00220F38">
        <w:rPr>
          <w:rFonts w:ascii="Sylfaen" w:hAnsi="Sylfaen" w:cs="Sylfaen"/>
          <w:sz w:val="20"/>
          <w:lang w:val="hy-AM"/>
        </w:rPr>
        <w:t>գործադուլները</w:t>
      </w:r>
      <w:r w:rsidRPr="00220F38">
        <w:rPr>
          <w:rFonts w:ascii="Sylfaen" w:hAnsi="Sylfaen" w:cs="Times Armenian"/>
          <w:sz w:val="20"/>
          <w:lang w:val="hy-AM"/>
        </w:rPr>
        <w:t xml:space="preserve">, </w:t>
      </w:r>
      <w:r w:rsidRPr="00220F38">
        <w:rPr>
          <w:rFonts w:ascii="Sylfaen" w:hAnsi="Sylfaen" w:cs="Sylfaen"/>
          <w:sz w:val="20"/>
          <w:lang w:val="hy-AM"/>
        </w:rPr>
        <w:t>հաղորդակցությանմիջոցներիաշխատանքիդադարեցումը</w:t>
      </w:r>
      <w:r w:rsidRPr="00220F38">
        <w:rPr>
          <w:rFonts w:ascii="Sylfaen" w:hAnsi="Sylfaen" w:cs="Times Armenian"/>
          <w:sz w:val="20"/>
          <w:lang w:val="hy-AM"/>
        </w:rPr>
        <w:t xml:space="preserve">, </w:t>
      </w:r>
      <w:r w:rsidRPr="00220F38">
        <w:rPr>
          <w:rFonts w:ascii="Sylfaen" w:hAnsi="Sylfaen" w:cs="Sylfaen"/>
          <w:sz w:val="20"/>
          <w:lang w:val="hy-AM"/>
        </w:rPr>
        <w:t>պետականմարմիններիակտերըևայլն</w:t>
      </w:r>
      <w:r w:rsidRPr="00220F38">
        <w:rPr>
          <w:rFonts w:ascii="Sylfaen" w:hAnsi="Sylfaen" w:cs="Times Armenian"/>
          <w:sz w:val="20"/>
          <w:lang w:val="hy-AM"/>
        </w:rPr>
        <w:t xml:space="preserve">, </w:t>
      </w:r>
      <w:r w:rsidRPr="00220F38">
        <w:rPr>
          <w:rFonts w:ascii="Sylfaen" w:hAnsi="Sylfaen" w:cs="Sylfaen"/>
          <w:sz w:val="20"/>
          <w:lang w:val="hy-AM"/>
        </w:rPr>
        <w:t>որոնքանհնարինենդարձնումսույնպայմանագրովպարտավորություններիկատարումը։Եթեարտակարգուժիազդեցությունըշարունակվումէ</w:t>
      </w:r>
      <w:r w:rsidRPr="00220F38">
        <w:rPr>
          <w:rFonts w:ascii="Sylfaen" w:hAnsi="Sylfaen" w:cs="Times Armenian"/>
          <w:sz w:val="20"/>
          <w:lang w:val="hy-AM"/>
        </w:rPr>
        <w:t xml:space="preserve"> 3 (</w:t>
      </w:r>
      <w:r w:rsidRPr="00220F38">
        <w:rPr>
          <w:rFonts w:ascii="Sylfaen" w:hAnsi="Sylfaen" w:cs="Sylfaen"/>
          <w:sz w:val="20"/>
          <w:lang w:val="hy-AM"/>
        </w:rPr>
        <w:t>երեք</w:t>
      </w:r>
      <w:r w:rsidRPr="00220F38">
        <w:rPr>
          <w:rFonts w:ascii="Sylfaen" w:hAnsi="Sylfaen" w:cs="Times Armenian"/>
          <w:sz w:val="20"/>
          <w:lang w:val="hy-AM"/>
        </w:rPr>
        <w:t xml:space="preserve">) </w:t>
      </w:r>
      <w:r w:rsidRPr="00220F38">
        <w:rPr>
          <w:rFonts w:ascii="Sylfaen" w:hAnsi="Sylfaen" w:cs="Sylfaen"/>
          <w:sz w:val="20"/>
          <w:lang w:val="hy-AM"/>
        </w:rPr>
        <w:t>ամսիցավելի</w:t>
      </w:r>
      <w:r w:rsidRPr="00220F38">
        <w:rPr>
          <w:rFonts w:ascii="Sylfaen" w:hAnsi="Sylfaen" w:cs="Times Armenian"/>
          <w:sz w:val="20"/>
          <w:lang w:val="hy-AM"/>
        </w:rPr>
        <w:t xml:space="preserve">, </w:t>
      </w:r>
      <w:r w:rsidRPr="00220F38">
        <w:rPr>
          <w:rFonts w:ascii="Sylfaen" w:hAnsi="Sylfaen" w:cs="Sylfaen"/>
          <w:sz w:val="20"/>
          <w:lang w:val="hy-AM"/>
        </w:rPr>
        <w:t>ապակողմերիցյուրաքանչյուրնիրավունքունիլուծելպայմանագիրը՝այդմասիննախապեստեղյակպահելովմյուսկողմին</w:t>
      </w:r>
      <w:r w:rsidRPr="00220F38">
        <w:rPr>
          <w:rFonts w:ascii="Sylfaen" w:hAnsi="Sylfaen" w:cs="Times Armenian"/>
          <w:sz w:val="20"/>
          <w:lang w:val="hy-AM"/>
        </w:rPr>
        <w:t>։</w:t>
      </w:r>
    </w:p>
    <w:p w:rsidR="007678FA" w:rsidRPr="00220F38" w:rsidRDefault="007678FA" w:rsidP="007678FA">
      <w:pPr>
        <w:ind w:firstLine="720"/>
        <w:jc w:val="both"/>
        <w:rPr>
          <w:rFonts w:ascii="Sylfaen" w:hAnsi="Sylfaen" w:cs="Sylfaen"/>
          <w:sz w:val="20"/>
          <w:lang w:val="hy-AM"/>
        </w:rPr>
      </w:pPr>
    </w:p>
    <w:p w:rsidR="007678FA" w:rsidRPr="00220F38" w:rsidRDefault="007678FA" w:rsidP="007678FA">
      <w:pPr>
        <w:ind w:firstLine="720"/>
        <w:jc w:val="both"/>
        <w:rPr>
          <w:rFonts w:ascii="Sylfaen" w:hAnsi="Sylfaen" w:cs="Sylfaen"/>
          <w:b/>
          <w:sz w:val="20"/>
          <w:lang w:val="hy-AM"/>
        </w:rPr>
      </w:pPr>
      <w:r w:rsidRPr="00220F38">
        <w:rPr>
          <w:rFonts w:ascii="Sylfaen" w:hAnsi="Sylfaen" w:cs="Sylfaen"/>
          <w:b/>
          <w:sz w:val="20"/>
          <w:lang w:val="hy-AM"/>
        </w:rPr>
        <w:t>7. ԱՅԼ ՊԱՅՄԱՆՆԵՐ</w:t>
      </w:r>
    </w:p>
    <w:p w:rsidR="007678FA" w:rsidRPr="00220F38" w:rsidRDefault="007678FA" w:rsidP="007678FA">
      <w:pPr>
        <w:ind w:firstLine="709"/>
        <w:jc w:val="both"/>
        <w:rPr>
          <w:rFonts w:ascii="Sylfaen" w:hAnsi="Sylfaen"/>
          <w:sz w:val="20"/>
          <w:lang w:val="hy-AM"/>
        </w:rPr>
      </w:pPr>
      <w:r w:rsidRPr="00220F38">
        <w:rPr>
          <w:rFonts w:ascii="Sylfaen" w:hAnsi="Sylfaen"/>
          <w:sz w:val="20"/>
          <w:lang w:val="hy-AM"/>
        </w:rPr>
        <w:t>7.1 Պ</w:t>
      </w:r>
      <w:r w:rsidRPr="00220F38">
        <w:rPr>
          <w:rFonts w:ascii="Sylfaen" w:hAnsi="Sylfaen" w:cs="Sylfaen"/>
          <w:sz w:val="20"/>
          <w:lang w:val="hy-AM"/>
        </w:rPr>
        <w:t>այմանագիրնուժիմեջէմտնումկողմերիստորագրմանպահից և գործում է մինչևկողմերի պայմանագրովստանձնածպարտավորություններիողջծավալովկատարումը</w:t>
      </w:r>
      <w:r w:rsidRPr="00220F38">
        <w:rPr>
          <w:rFonts w:ascii="Sylfaen" w:hAnsi="Sylfaen" w:cs="Times Armenian"/>
          <w:sz w:val="20"/>
          <w:lang w:val="hy-AM"/>
        </w:rPr>
        <w:t>։</w:t>
      </w:r>
    </w:p>
    <w:p w:rsidR="007678FA" w:rsidRPr="00220F38" w:rsidRDefault="007678FA" w:rsidP="007678FA">
      <w:pPr>
        <w:ind w:firstLine="709"/>
        <w:jc w:val="both"/>
        <w:rPr>
          <w:rFonts w:ascii="Sylfaen" w:hAnsi="Sylfaen"/>
          <w:sz w:val="20"/>
          <w:lang w:val="hy-AM"/>
        </w:rPr>
      </w:pPr>
      <w:r w:rsidRPr="00220F38">
        <w:rPr>
          <w:rFonts w:ascii="Sylfaen" w:hAnsi="Sylfaen"/>
          <w:sz w:val="20"/>
          <w:lang w:val="hy-AM"/>
        </w:rPr>
        <w:t>7.2 Պ</w:t>
      </w:r>
      <w:r w:rsidRPr="00220F38">
        <w:rPr>
          <w:rFonts w:ascii="Sylfaen" w:hAnsi="Sylfaen" w:cs="Sylfaen"/>
          <w:sz w:val="20"/>
          <w:lang w:val="hy-AM"/>
        </w:rPr>
        <w:t>այմանագրիցծագածկողմիվճարայինպարտավորությունըչիկարողդադարելայլպայմանագրիցծագած՝հակընդդեմպարտավորությանհաշվանցով</w:t>
      </w:r>
      <w:r w:rsidRPr="00220F38">
        <w:rPr>
          <w:rFonts w:ascii="Sylfaen" w:hAnsi="Sylfaen" w:cs="Times Armenian"/>
          <w:sz w:val="20"/>
          <w:lang w:val="hy-AM"/>
        </w:rPr>
        <w:t xml:space="preserve">, </w:t>
      </w:r>
      <w:r w:rsidRPr="00220F38">
        <w:rPr>
          <w:rFonts w:ascii="Sylfaen" w:hAnsi="Sylfaen" w:cs="Sylfaen"/>
          <w:sz w:val="20"/>
          <w:lang w:val="hy-AM"/>
        </w:rPr>
        <w:t>առանցկողմերիգրավորևկնիքովհաստատվածհամաձայնության</w:t>
      </w:r>
      <w:r w:rsidRPr="00220F38">
        <w:rPr>
          <w:rFonts w:ascii="Sylfaen" w:hAnsi="Sylfaen" w:cs="Times Armenian"/>
          <w:sz w:val="20"/>
          <w:lang w:val="hy-AM"/>
        </w:rPr>
        <w:t xml:space="preserve">։ </w:t>
      </w:r>
      <w:r w:rsidRPr="00220F38">
        <w:rPr>
          <w:rFonts w:ascii="Sylfaen" w:hAnsi="Sylfaen" w:cs="Sylfaen"/>
          <w:sz w:val="20"/>
          <w:lang w:val="hy-AM"/>
        </w:rPr>
        <w:t>Պայմանագրիցծագածպահանջիիրավունքըչիկարողփոխանցվելայլանձի</w:t>
      </w:r>
      <w:r w:rsidRPr="00220F38">
        <w:rPr>
          <w:rFonts w:ascii="Sylfaen" w:hAnsi="Sylfaen" w:cs="Times Armenian"/>
          <w:sz w:val="20"/>
          <w:lang w:val="hy-AM"/>
        </w:rPr>
        <w:t xml:space="preserve">, </w:t>
      </w:r>
      <w:r w:rsidRPr="00220F38">
        <w:rPr>
          <w:rFonts w:ascii="Sylfaen" w:hAnsi="Sylfaen" w:cs="Sylfaen"/>
          <w:sz w:val="20"/>
          <w:lang w:val="hy-AM"/>
        </w:rPr>
        <w:t>առանցպարտապանկողմիգրավորհամաձայնության</w:t>
      </w:r>
      <w:r w:rsidRPr="00220F38">
        <w:rPr>
          <w:rFonts w:ascii="Sylfaen" w:hAnsi="Sylfaen" w:cs="Times Armenian"/>
          <w:sz w:val="20"/>
          <w:lang w:val="hy-AM"/>
        </w:rPr>
        <w:t>։</w:t>
      </w:r>
    </w:p>
    <w:p w:rsidR="007678FA" w:rsidRPr="00220F38" w:rsidRDefault="007678FA" w:rsidP="007678FA">
      <w:pPr>
        <w:tabs>
          <w:tab w:val="left" w:pos="720"/>
        </w:tabs>
        <w:jc w:val="both"/>
        <w:rPr>
          <w:rFonts w:ascii="Sylfaen" w:hAnsi="Sylfaen"/>
          <w:sz w:val="20"/>
          <w:lang w:val="hy-AM"/>
        </w:rPr>
      </w:pPr>
      <w:r w:rsidRPr="00220F38">
        <w:rPr>
          <w:rFonts w:ascii="Sylfaen" w:hAnsi="Sylfaen"/>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220F38">
        <w:rPr>
          <w:rFonts w:ascii="Sylfaen" w:hAnsi="Sylfaen"/>
          <w:sz w:val="20"/>
          <w:lang w:val="hy-AM"/>
        </w:rPr>
        <w:t xml:space="preserve">ում է </w:t>
      </w:r>
      <w:r w:rsidRPr="00220F38">
        <w:rPr>
          <w:rFonts w:ascii="Sylfaen" w:hAnsi="Sylfaen"/>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220F38" w:rsidRDefault="007678FA" w:rsidP="007678FA">
      <w:pPr>
        <w:tabs>
          <w:tab w:val="left" w:pos="1276"/>
        </w:tabs>
        <w:ind w:firstLine="720"/>
        <w:jc w:val="both"/>
        <w:rPr>
          <w:rFonts w:ascii="Sylfaen" w:hAnsi="Sylfaen" w:cs="Sylfaen"/>
          <w:sz w:val="20"/>
          <w:lang w:val="hy-AM"/>
        </w:rPr>
      </w:pPr>
      <w:r w:rsidRPr="00220F38">
        <w:rPr>
          <w:rFonts w:ascii="Sylfaen" w:hAnsi="Sylfaen" w:cs="Sylfaen"/>
          <w:sz w:val="20"/>
          <w:lang w:val="hy-AM"/>
        </w:rPr>
        <w:t>7.4 Պայմանագրի հետ կապված վեճերը ենթակա են քննության Հայաստանի Հանրապետության դատարաններում։</w:t>
      </w:r>
    </w:p>
    <w:p w:rsidR="007678FA" w:rsidRPr="00220F38" w:rsidRDefault="007678FA" w:rsidP="007678FA">
      <w:pPr>
        <w:tabs>
          <w:tab w:val="left" w:pos="720"/>
        </w:tabs>
        <w:jc w:val="both"/>
        <w:rPr>
          <w:rFonts w:ascii="Sylfaen" w:hAnsi="Sylfaen"/>
          <w:sz w:val="20"/>
          <w:lang w:val="hy-AM"/>
        </w:rPr>
      </w:pPr>
      <w:r w:rsidRPr="00220F38">
        <w:rPr>
          <w:rFonts w:ascii="Sylfaen" w:hAnsi="Sylfaen"/>
          <w:sz w:val="20"/>
          <w:lang w:val="hy-AM"/>
        </w:rPr>
        <w:tab/>
        <w:t xml:space="preserve">7.5 </w:t>
      </w:r>
      <w:r w:rsidRPr="00220F38">
        <w:rPr>
          <w:rFonts w:ascii="Sylfaen" w:hAnsi="Sylfaen" w:cs="Sylfaen"/>
          <w:sz w:val="20"/>
          <w:lang w:val="hy-AM"/>
        </w:rPr>
        <w:t>ՊայմանագրումփոփոխություններևլրացումներկարողենկատարվելմիայնԿողմերիփոխադարձհամաձայնությամբ՝համաձայնագիրկնքելումիջոցով</w:t>
      </w:r>
      <w:r w:rsidRPr="00220F38">
        <w:rPr>
          <w:rFonts w:ascii="Sylfaen" w:hAnsi="Sylfaen" w:cs="Times Armenian"/>
          <w:sz w:val="20"/>
          <w:lang w:val="hy-AM"/>
        </w:rPr>
        <w:t xml:space="preserve">, </w:t>
      </w:r>
      <w:r w:rsidRPr="00220F38">
        <w:rPr>
          <w:rFonts w:ascii="Sylfaen" w:hAnsi="Sylfaen" w:cs="Sylfaen"/>
          <w:sz w:val="20"/>
          <w:lang w:val="hy-AM"/>
        </w:rPr>
        <w:t>որըկհանդիսանապայմանագրիանբաժանելիմասը</w:t>
      </w:r>
      <w:r w:rsidRPr="00220F38">
        <w:rPr>
          <w:rFonts w:ascii="Sylfaen" w:hAnsi="Sylfaen"/>
          <w:sz w:val="20"/>
          <w:lang w:val="hy-AM"/>
        </w:rPr>
        <w:t>։</w:t>
      </w:r>
    </w:p>
    <w:p w:rsidR="007678FA" w:rsidRPr="00220F38" w:rsidRDefault="007678FA" w:rsidP="007678FA">
      <w:pPr>
        <w:jc w:val="both"/>
        <w:rPr>
          <w:rFonts w:ascii="Sylfaen" w:hAnsi="Sylfaen"/>
          <w:sz w:val="20"/>
          <w:lang w:val="hy-AM"/>
        </w:rPr>
      </w:pPr>
      <w:r w:rsidRPr="00220F38">
        <w:rPr>
          <w:rFonts w:ascii="Sylfaen" w:hAnsi="Sylfaen"/>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220F38">
        <w:rPr>
          <w:rFonts w:ascii="Sylfaen" w:hAnsi="Sylfaen" w:cs="Sylfaen"/>
          <w:sz w:val="20"/>
          <w:lang w:val="hy-AM"/>
        </w:rPr>
        <w:t xml:space="preserve">ձեռք բերվող ծառայության միավորի գնի </w:t>
      </w:r>
      <w:r w:rsidRPr="00220F38">
        <w:rPr>
          <w:rFonts w:ascii="Sylfaen" w:hAnsi="Sylfaen"/>
          <w:sz w:val="20"/>
          <w:lang w:val="hy-AM"/>
        </w:rPr>
        <w:t>կամ պայմանագրի գնի արհեստական փոփոխման։</w:t>
      </w:r>
    </w:p>
    <w:p w:rsidR="007678FA" w:rsidRPr="00220F38" w:rsidRDefault="007678FA" w:rsidP="007678FA">
      <w:pPr>
        <w:tabs>
          <w:tab w:val="left" w:pos="1276"/>
        </w:tabs>
        <w:ind w:firstLine="720"/>
        <w:jc w:val="both"/>
        <w:rPr>
          <w:rFonts w:ascii="Sylfaen" w:hAnsi="Sylfaen" w:cs="Times Armenian"/>
          <w:sz w:val="20"/>
          <w:lang w:val="hy-AM"/>
        </w:rPr>
      </w:pPr>
      <w:r w:rsidRPr="00220F38">
        <w:rPr>
          <w:rFonts w:ascii="Sylfaen" w:hAnsi="Sylfaen" w:cs="Times Armenian"/>
          <w:sz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220F38" w:rsidRDefault="007678FA" w:rsidP="007678FA">
      <w:pPr>
        <w:tabs>
          <w:tab w:val="left" w:pos="1276"/>
        </w:tabs>
        <w:ind w:firstLine="720"/>
        <w:jc w:val="both"/>
        <w:rPr>
          <w:rFonts w:ascii="Sylfaen" w:hAnsi="Sylfaen"/>
          <w:sz w:val="20"/>
          <w:lang w:val="hy-AM"/>
        </w:rPr>
      </w:pPr>
      <w:r w:rsidRPr="00220F38">
        <w:rPr>
          <w:rFonts w:ascii="Sylfaen" w:hAnsi="Sylfaen"/>
          <w:sz w:val="20"/>
          <w:lang w:val="pt-BR"/>
        </w:rPr>
        <w:t>7.6 Եթե պայմանագիրն  իրականացվ</w:t>
      </w:r>
      <w:r w:rsidRPr="00220F38">
        <w:rPr>
          <w:rFonts w:ascii="Sylfaen" w:hAnsi="Sylfaen"/>
          <w:sz w:val="20"/>
          <w:lang w:val="hy-AM"/>
        </w:rPr>
        <w:t>ում է</w:t>
      </w:r>
      <w:r w:rsidRPr="00220F38">
        <w:rPr>
          <w:rFonts w:ascii="Sylfaen" w:hAnsi="Sylfaen"/>
          <w:sz w:val="20"/>
          <w:lang w:val="pt-BR"/>
        </w:rPr>
        <w:t xml:space="preserve"> գործակալության պայմանագիր կնքելու միջոցով</w:t>
      </w:r>
    </w:p>
    <w:p w:rsidR="007678FA" w:rsidRPr="00220F38" w:rsidRDefault="007678FA" w:rsidP="007678FA">
      <w:pPr>
        <w:tabs>
          <w:tab w:val="left" w:pos="1276"/>
        </w:tabs>
        <w:ind w:firstLine="720"/>
        <w:jc w:val="both"/>
        <w:rPr>
          <w:rFonts w:ascii="Sylfaen" w:hAnsi="Sylfaen"/>
          <w:sz w:val="20"/>
          <w:lang w:val="pt-BR"/>
        </w:rPr>
      </w:pPr>
      <w:r w:rsidRPr="00220F38">
        <w:rPr>
          <w:rFonts w:ascii="Sylfaen" w:hAnsi="Sylfaen"/>
          <w:sz w:val="20"/>
          <w:lang w:val="hy-AM"/>
        </w:rPr>
        <w:t>1)Կատարողը</w:t>
      </w:r>
      <w:r w:rsidRPr="00220F38">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rsidR="007678FA" w:rsidRPr="00220F38" w:rsidRDefault="007678FA" w:rsidP="007678FA">
      <w:pPr>
        <w:tabs>
          <w:tab w:val="left" w:pos="1276"/>
        </w:tabs>
        <w:ind w:firstLine="720"/>
        <w:jc w:val="both"/>
        <w:rPr>
          <w:rFonts w:ascii="Sylfaen" w:hAnsi="Sylfaen"/>
          <w:sz w:val="20"/>
          <w:lang w:val="pt-BR"/>
        </w:rPr>
      </w:pPr>
      <w:r w:rsidRPr="00220F38">
        <w:rPr>
          <w:rFonts w:ascii="Sylfaen" w:hAnsi="Sylfaen"/>
          <w:sz w:val="20"/>
          <w:lang w:val="pt-BR"/>
        </w:rPr>
        <w:t xml:space="preserve">2) պայմանագրի կատարման ընթացքում գործակալի փոփոխման դեպքում </w:t>
      </w:r>
      <w:r w:rsidRPr="00220F38">
        <w:rPr>
          <w:rFonts w:ascii="Sylfaen" w:hAnsi="Sylfaen"/>
          <w:sz w:val="20"/>
          <w:lang w:val="hy-AM"/>
        </w:rPr>
        <w:t>Կատարող</w:t>
      </w:r>
      <w:r w:rsidRPr="00220F38">
        <w:rPr>
          <w:rFonts w:ascii="Sylfaen" w:hAnsi="Sylfaen"/>
          <w:sz w:val="20"/>
          <w:lang w:val="pt-BR"/>
        </w:rPr>
        <w:t xml:space="preserve">ը գրավոր տեղեկացնում է </w:t>
      </w:r>
      <w:r w:rsidRPr="00220F38">
        <w:rPr>
          <w:rFonts w:ascii="Sylfaen" w:hAnsi="Sylfaen"/>
          <w:sz w:val="20"/>
          <w:lang w:val="hy-AM"/>
        </w:rPr>
        <w:t>Պ</w:t>
      </w:r>
      <w:r w:rsidRPr="00220F38">
        <w:rPr>
          <w:rFonts w:ascii="Sylfaen" w:hAnsi="Sylfaen"/>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220F38">
        <w:rPr>
          <w:rFonts w:ascii="Sylfaen" w:hAnsi="Sylfaen"/>
          <w:sz w:val="20"/>
          <w:vertAlign w:val="superscript"/>
          <w:lang w:val="pt-BR"/>
        </w:rPr>
        <w:t>2</w:t>
      </w:r>
      <w:r w:rsidR="00F531EF" w:rsidRPr="00220F38">
        <w:rPr>
          <w:rFonts w:ascii="Sylfaen" w:hAnsi="Sylfaen"/>
          <w:sz w:val="20"/>
          <w:vertAlign w:val="superscript"/>
          <w:lang w:val="pt-BR"/>
        </w:rPr>
        <w:t>2</w:t>
      </w:r>
    </w:p>
    <w:p w:rsidR="007678FA" w:rsidRPr="00220F38" w:rsidRDefault="007678FA" w:rsidP="007678FA">
      <w:pPr>
        <w:tabs>
          <w:tab w:val="left" w:pos="1276"/>
        </w:tabs>
        <w:ind w:firstLine="720"/>
        <w:jc w:val="both"/>
        <w:rPr>
          <w:rFonts w:ascii="Sylfaen" w:hAnsi="Sylfaen"/>
          <w:sz w:val="20"/>
          <w:lang w:val="pt-BR"/>
        </w:rPr>
      </w:pPr>
      <w:r w:rsidRPr="00220F38">
        <w:rPr>
          <w:rFonts w:ascii="Sylfaen" w:hAnsi="Sylfaen"/>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220F38">
        <w:rPr>
          <w:rFonts w:ascii="Sylfaen" w:hAnsi="Sylfaen"/>
          <w:sz w:val="20"/>
          <w:vertAlign w:val="superscript"/>
          <w:lang w:val="pt-BR"/>
        </w:rPr>
        <w:t>2</w:t>
      </w:r>
      <w:r w:rsidR="00F531EF" w:rsidRPr="00220F38">
        <w:rPr>
          <w:rFonts w:ascii="Sylfaen" w:hAnsi="Sylfaen"/>
          <w:sz w:val="20"/>
          <w:vertAlign w:val="superscript"/>
          <w:lang w:val="pt-BR"/>
        </w:rPr>
        <w:t>3</w:t>
      </w:r>
      <w:r w:rsidRPr="00220F38">
        <w:rPr>
          <w:rStyle w:val="af6"/>
          <w:rFonts w:ascii="Sylfaen" w:hAnsi="Sylfaen"/>
          <w:color w:val="FFFFFF"/>
          <w:sz w:val="20"/>
          <w:lang w:val="pt-BR"/>
        </w:rPr>
        <w:footnoteReference w:id="7"/>
      </w:r>
    </w:p>
    <w:p w:rsidR="007678FA" w:rsidRPr="00220F38" w:rsidRDefault="007678FA" w:rsidP="007678FA">
      <w:pPr>
        <w:tabs>
          <w:tab w:val="left" w:pos="1276"/>
        </w:tabs>
        <w:ind w:firstLine="720"/>
        <w:jc w:val="both"/>
        <w:rPr>
          <w:rFonts w:ascii="Sylfaen" w:hAnsi="Sylfaen"/>
          <w:sz w:val="20"/>
          <w:lang w:val="pt-BR"/>
        </w:rPr>
      </w:pPr>
      <w:r w:rsidRPr="00220F38">
        <w:rPr>
          <w:rFonts w:ascii="Sylfaen" w:hAnsi="Sylfaen" w:cs="Times Armenian"/>
          <w:sz w:val="20"/>
          <w:lang w:val="pt-BR"/>
        </w:rPr>
        <w:t>7.8 Ծառայության</w:t>
      </w:r>
      <w:r w:rsidRPr="00220F38">
        <w:rPr>
          <w:rFonts w:ascii="Sylfaen" w:hAnsi="Sylfaen" w:cs="Times Armenian"/>
          <w:sz w:val="20"/>
        </w:rPr>
        <w:t>մատուց</w:t>
      </w:r>
      <w:r w:rsidRPr="00220F38">
        <w:rPr>
          <w:rFonts w:ascii="Sylfaen" w:hAnsi="Sylfaen" w:cs="Sylfaen"/>
          <w:sz w:val="20"/>
          <w:lang w:val="hy-AM"/>
        </w:rPr>
        <w:t>մանժամկետըկարողէերկարաձգվելմինչև</w:t>
      </w:r>
      <w:r w:rsidRPr="00220F38">
        <w:rPr>
          <w:rFonts w:ascii="Sylfaen" w:hAnsi="Sylfaen" w:cs="Times Armenian"/>
          <w:sz w:val="20"/>
          <w:lang w:val="hy-AM"/>
        </w:rPr>
        <w:t xml:space="preserve"> պայմանագրով </w:t>
      </w:r>
      <w:r w:rsidRPr="00220F38">
        <w:rPr>
          <w:rFonts w:ascii="Sylfaen" w:hAnsi="Sylfaen" w:cs="Sylfaen"/>
          <w:sz w:val="20"/>
          <w:lang w:val="hy-AM"/>
        </w:rPr>
        <w:t>այդժամկետըլրանալը</w:t>
      </w:r>
      <w:r w:rsidRPr="00220F38">
        <w:rPr>
          <w:rFonts w:ascii="Sylfaen" w:hAnsi="Sylfaen" w:cs="Sylfaen"/>
          <w:sz w:val="20"/>
          <w:lang w:val="pt-BR"/>
        </w:rPr>
        <w:t>`</w:t>
      </w:r>
      <w:r w:rsidRPr="00220F38">
        <w:rPr>
          <w:rFonts w:ascii="Sylfaen" w:hAnsi="Sylfaen" w:cs="Times Armenian"/>
          <w:sz w:val="20"/>
        </w:rPr>
        <w:t>Կատարող</w:t>
      </w:r>
      <w:r w:rsidRPr="00220F38">
        <w:rPr>
          <w:rFonts w:ascii="Sylfaen" w:hAnsi="Sylfaen" w:cs="Sylfaen"/>
          <w:sz w:val="20"/>
        </w:rPr>
        <w:t>ի</w:t>
      </w:r>
      <w:r w:rsidRPr="00220F38">
        <w:rPr>
          <w:rFonts w:ascii="Sylfaen" w:hAnsi="Sylfaen" w:cs="Sylfaen"/>
          <w:sz w:val="20"/>
          <w:lang w:val="hy-AM"/>
        </w:rPr>
        <w:t>առաջարկությանառկայությանդեպքում</w:t>
      </w:r>
      <w:r w:rsidRPr="00220F38">
        <w:rPr>
          <w:rFonts w:ascii="Sylfaen" w:hAnsi="Sylfaen" w:cs="Times Armenian"/>
          <w:sz w:val="20"/>
          <w:lang w:val="hy-AM"/>
        </w:rPr>
        <w:t xml:space="preserve">` </w:t>
      </w:r>
      <w:r w:rsidRPr="00220F38">
        <w:rPr>
          <w:rFonts w:ascii="Sylfaen" w:hAnsi="Sylfaen" w:cs="Sylfaen"/>
          <w:sz w:val="20"/>
          <w:lang w:val="hy-AM"/>
        </w:rPr>
        <w:t>պայմանով</w:t>
      </w:r>
      <w:r w:rsidRPr="00220F38">
        <w:rPr>
          <w:rFonts w:ascii="Sylfaen" w:hAnsi="Sylfaen" w:cs="Times Armenian"/>
          <w:sz w:val="20"/>
          <w:lang w:val="hy-AM"/>
        </w:rPr>
        <w:t xml:space="preserve">, </w:t>
      </w:r>
      <w:r w:rsidRPr="00220F38">
        <w:rPr>
          <w:rFonts w:ascii="Sylfaen" w:hAnsi="Sylfaen" w:cs="Sylfaen"/>
          <w:sz w:val="20"/>
          <w:lang w:val="hy-AM"/>
        </w:rPr>
        <w:t>որ</w:t>
      </w:r>
      <w:r w:rsidRPr="00220F38">
        <w:rPr>
          <w:rFonts w:ascii="Sylfaen" w:hAnsi="Sylfaen"/>
          <w:sz w:val="20"/>
          <w:lang w:val="hy-AM"/>
        </w:rPr>
        <w:t>Պատվիրատուի</w:t>
      </w:r>
      <w:r w:rsidRPr="00220F38">
        <w:rPr>
          <w:rFonts w:ascii="Sylfaen" w:hAnsi="Sylfaen" w:cs="Sylfaen"/>
          <w:sz w:val="20"/>
          <w:lang w:val="hy-AM"/>
        </w:rPr>
        <w:t>մոտչիվերացել</w:t>
      </w:r>
      <w:r w:rsidRPr="00220F38">
        <w:rPr>
          <w:rFonts w:ascii="Sylfaen" w:hAnsi="Sylfaen" w:cs="Times Armenian"/>
          <w:sz w:val="20"/>
        </w:rPr>
        <w:t>ծառայության</w:t>
      </w:r>
      <w:r w:rsidRPr="00220F38">
        <w:rPr>
          <w:rFonts w:ascii="Sylfaen" w:hAnsi="Sylfaen" w:cs="Sylfaen"/>
          <w:sz w:val="20"/>
          <w:lang w:val="hy-AM"/>
        </w:rPr>
        <w:t>օգտագործմանպահանջը</w:t>
      </w:r>
      <w:r w:rsidRPr="00220F38">
        <w:rPr>
          <w:rFonts w:ascii="Sylfaen" w:hAnsi="Sylfaen" w:cs="Sylfaen"/>
          <w:sz w:val="20"/>
          <w:lang w:val="pt-BR"/>
        </w:rPr>
        <w:t xml:space="preserve">, </w:t>
      </w:r>
      <w:r w:rsidRPr="00220F38">
        <w:rPr>
          <w:rFonts w:ascii="Sylfaen" w:hAnsi="Sylfaen" w:cs="Sylfaen"/>
          <w:sz w:val="20"/>
        </w:rPr>
        <w:t>իսկԿատարողիառաջարկությունըներկայացվելէոչուշ</w:t>
      </w:r>
      <w:r w:rsidRPr="00220F38">
        <w:rPr>
          <w:rFonts w:ascii="Sylfaen" w:hAnsi="Sylfaen" w:cs="Sylfaen"/>
          <w:sz w:val="20"/>
          <w:lang w:val="pt-BR"/>
        </w:rPr>
        <w:t xml:space="preserve">, </w:t>
      </w:r>
      <w:r w:rsidRPr="00220F38">
        <w:rPr>
          <w:rFonts w:ascii="Sylfaen" w:hAnsi="Sylfaen" w:cs="Sylfaen"/>
          <w:sz w:val="20"/>
        </w:rPr>
        <w:t>քանպայմանագրովիսկզբանեծառայություններիմատուցմանհամարսահմանվածժամկետըլրանալուցառնվազն</w:t>
      </w:r>
      <w:r w:rsidRPr="00220F38">
        <w:rPr>
          <w:rFonts w:ascii="Sylfaen" w:hAnsi="Sylfaen" w:cs="Sylfaen"/>
          <w:sz w:val="20"/>
          <w:lang w:val="pt-BR"/>
        </w:rPr>
        <w:t xml:space="preserve"> 5 </w:t>
      </w:r>
      <w:r w:rsidRPr="00220F38">
        <w:rPr>
          <w:rFonts w:ascii="Sylfaen" w:hAnsi="Sylfaen" w:cs="Sylfaen"/>
          <w:sz w:val="20"/>
        </w:rPr>
        <w:t>օրացուցայինօրառաջ</w:t>
      </w:r>
      <w:r w:rsidRPr="00220F38">
        <w:rPr>
          <w:rFonts w:ascii="Sylfaen" w:hAnsi="Sylfaen" w:cs="Sylfaen"/>
          <w:sz w:val="20"/>
          <w:lang w:val="pt-BR"/>
        </w:rPr>
        <w:t>: Ընդ որում սույն կետով սահմանված դեպքում ծ</w:t>
      </w:r>
      <w:r w:rsidRPr="00220F38">
        <w:rPr>
          <w:rFonts w:ascii="Sylfaen" w:hAnsi="Sylfaen" w:cs="Times Armenian"/>
          <w:sz w:val="20"/>
          <w:lang w:val="pt-BR"/>
        </w:rPr>
        <w:t>առայության</w:t>
      </w:r>
      <w:r w:rsidRPr="00220F38">
        <w:rPr>
          <w:rFonts w:ascii="Sylfaen" w:hAnsi="Sylfaen" w:cs="Times Armenian"/>
          <w:sz w:val="20"/>
        </w:rPr>
        <w:t>մատուց</w:t>
      </w:r>
      <w:r w:rsidRPr="00220F38">
        <w:rPr>
          <w:rFonts w:ascii="Sylfaen" w:hAnsi="Sylfaen" w:cs="Sylfaen"/>
          <w:sz w:val="20"/>
          <w:lang w:val="hy-AM"/>
        </w:rPr>
        <w:t>մանժամկետըկարողէերկարաձգվել</w:t>
      </w:r>
      <w:r w:rsidRPr="00220F38">
        <w:rPr>
          <w:rFonts w:ascii="Sylfaen" w:hAnsi="Sylfaen" w:cs="Times Armenian"/>
          <w:sz w:val="20"/>
        </w:rPr>
        <w:t>մեկանգամ</w:t>
      </w:r>
      <w:r w:rsidRPr="00220F38">
        <w:rPr>
          <w:rFonts w:ascii="Sylfaen" w:hAnsi="Sylfaen" w:cs="Sylfaen"/>
          <w:sz w:val="20"/>
          <w:lang w:val="hy-AM"/>
        </w:rPr>
        <w:t>մինչև</w:t>
      </w:r>
      <w:r w:rsidRPr="00220F38">
        <w:rPr>
          <w:rFonts w:ascii="Sylfaen" w:hAnsi="Sylfaen" w:cs="Sylfaen"/>
          <w:sz w:val="20"/>
          <w:lang w:val="pt-BR"/>
        </w:rPr>
        <w:t xml:space="preserve"> 30 </w:t>
      </w:r>
      <w:r w:rsidRPr="00220F38">
        <w:rPr>
          <w:rFonts w:ascii="Sylfaen" w:hAnsi="Sylfaen" w:cs="Sylfaen"/>
          <w:sz w:val="20"/>
        </w:rPr>
        <w:t>օրացուցայինօրով</w:t>
      </w:r>
      <w:r w:rsidRPr="00220F38">
        <w:rPr>
          <w:rFonts w:ascii="Sylfaen" w:hAnsi="Sylfaen" w:cs="Sylfaen"/>
          <w:sz w:val="20"/>
          <w:lang w:val="pt-BR"/>
        </w:rPr>
        <w:t>, բայց ոչ ավել քան  պայմանագրով սահմանված ժամկետն է:</w:t>
      </w:r>
    </w:p>
    <w:p w:rsidR="007678FA" w:rsidRPr="00220F38" w:rsidRDefault="007678FA" w:rsidP="007678FA">
      <w:pPr>
        <w:tabs>
          <w:tab w:val="left" w:pos="720"/>
        </w:tabs>
        <w:jc w:val="both"/>
        <w:rPr>
          <w:rFonts w:ascii="Sylfaen" w:hAnsi="Sylfaen"/>
          <w:sz w:val="20"/>
          <w:lang w:val="hy-AM"/>
        </w:rPr>
      </w:pPr>
      <w:r w:rsidRPr="00220F38">
        <w:rPr>
          <w:rFonts w:ascii="Sylfaen" w:hAnsi="Sylfaen"/>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220F38" w:rsidRDefault="007678FA" w:rsidP="007678FA">
      <w:pPr>
        <w:tabs>
          <w:tab w:val="left" w:pos="720"/>
        </w:tabs>
        <w:jc w:val="both"/>
        <w:rPr>
          <w:rFonts w:ascii="Sylfaen" w:hAnsi="Sylfaen"/>
          <w:sz w:val="20"/>
          <w:lang w:val="hy-AM"/>
        </w:rPr>
      </w:pPr>
      <w:r w:rsidRPr="00220F38">
        <w:rPr>
          <w:rFonts w:ascii="Sylfaen" w:hAnsi="Sylfaen"/>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220F38" w:rsidRDefault="007678FA" w:rsidP="007678FA">
      <w:pPr>
        <w:ind w:firstLine="567"/>
        <w:jc w:val="both"/>
        <w:rPr>
          <w:rFonts w:ascii="Sylfaen" w:hAnsi="Sylfaen"/>
          <w:sz w:val="20"/>
          <w:szCs w:val="20"/>
          <w:lang w:val="hy-AM" w:eastAsia="ru-RU"/>
        </w:rPr>
      </w:pPr>
      <w:r w:rsidRPr="00220F38">
        <w:rPr>
          <w:rFonts w:ascii="Sylfaen" w:hAnsi="Sylfaen"/>
          <w:sz w:val="20"/>
          <w:lang w:val="hy-AM"/>
        </w:rPr>
        <w:tab/>
        <w:t>7.10 Պ</w:t>
      </w:r>
      <w:r w:rsidRPr="00220F38">
        <w:rPr>
          <w:rFonts w:ascii="Sylfaen" w:hAnsi="Sylfaen"/>
          <w:spacing w:val="-4"/>
          <w:sz w:val="20"/>
          <w:szCs w:val="20"/>
          <w:lang w:val="hy-AM" w:eastAsia="ru-RU"/>
        </w:rPr>
        <w:t xml:space="preserve">այմանագիրը չի </w:t>
      </w:r>
      <w:r w:rsidRPr="00220F38">
        <w:rPr>
          <w:rFonts w:ascii="Sylfaen" w:hAnsi="Sylfaen"/>
          <w:sz w:val="20"/>
          <w:szCs w:val="20"/>
          <w:lang w:val="hy-AM" w:eastAsia="ru-RU"/>
        </w:rPr>
        <w:t>կարող փոփոխվել կողմերի պարտա</w:t>
      </w:r>
      <w:r w:rsidRPr="00220F38">
        <w:rPr>
          <w:rFonts w:ascii="Sylfaen" w:hAnsi="Sylfaen"/>
          <w:sz w:val="20"/>
          <w:szCs w:val="20"/>
          <w:lang w:val="hy-AM" w:eastAsia="ru-RU"/>
        </w:rPr>
        <w:softHyphen/>
        <w:t>վորու</w:t>
      </w:r>
      <w:r w:rsidRPr="00220F38">
        <w:rPr>
          <w:rFonts w:ascii="Sylfaen" w:hAnsi="Sylfaen"/>
          <w:sz w:val="20"/>
          <w:szCs w:val="20"/>
          <w:lang w:val="hy-AM" w:eastAsia="ru-RU"/>
        </w:rPr>
        <w:softHyphen/>
        <w:t xml:space="preserve">թյունների մասնակի չկատարման հետևանքովկամ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220F38" w:rsidRDefault="007678FA" w:rsidP="007678FA">
      <w:pPr>
        <w:ind w:firstLine="567"/>
        <w:jc w:val="both"/>
        <w:rPr>
          <w:rFonts w:ascii="Sylfaen" w:hAnsi="Sylfaen"/>
          <w:sz w:val="20"/>
          <w:szCs w:val="20"/>
          <w:lang w:val="hy-AM" w:eastAsia="ru-RU"/>
        </w:rPr>
      </w:pPr>
      <w:r w:rsidRPr="00220F38">
        <w:rPr>
          <w:rFonts w:ascii="Sylfaen" w:hAnsi="Sylfaen"/>
          <w:sz w:val="20"/>
          <w:szCs w:val="20"/>
          <w:lang w:val="hy-AM" w:eastAsia="ru-RU"/>
        </w:rPr>
        <w:t>7.11 Կատարողի կողմից ստանձնած պարտավորությունները չկատա</w:t>
      </w:r>
      <w:r w:rsidRPr="00220F38">
        <w:rPr>
          <w:rFonts w:ascii="Sylfaen" w:hAnsi="Sylfaen"/>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bookmarkStart w:id="13" w:name="_Hlk23253914"/>
      <w:r w:rsidR="00695522" w:rsidRPr="00220F38">
        <w:rPr>
          <w:rFonts w:ascii="Sylfaen" w:hAnsi="Sylfaen"/>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3"/>
    </w:p>
    <w:p w:rsidR="007678FA" w:rsidRPr="00220F38" w:rsidRDefault="007678FA" w:rsidP="007678FA">
      <w:pPr>
        <w:ind w:firstLine="567"/>
        <w:jc w:val="both"/>
        <w:rPr>
          <w:rFonts w:ascii="Sylfaen" w:hAnsi="Sylfaen"/>
          <w:sz w:val="20"/>
          <w:lang w:val="hy-AM"/>
        </w:rPr>
      </w:pPr>
      <w:r w:rsidRPr="00220F38">
        <w:rPr>
          <w:rFonts w:ascii="Sylfaen" w:hAnsi="Sylfaen"/>
          <w:sz w:val="20"/>
          <w:lang w:val="hy-AM"/>
        </w:rPr>
        <w:t>7.12 Սույն պայմանագրի կապակցությամբ ծագած</w:t>
      </w:r>
      <w:r w:rsidRPr="00220F38">
        <w:rPr>
          <w:rFonts w:ascii="Sylfaen" w:hAnsi="Sylfaen" w:cs="Sylfaen"/>
          <w:sz w:val="20"/>
          <w:lang w:val="hy-AM"/>
        </w:rPr>
        <w:t>վեճերըլուծվումենբանակցություններիմիջոցով։Համաձայնությունձեռքչբերելուդեպքումվեճերըլուծվումեն</w:t>
      </w:r>
      <w:r w:rsidRPr="00220F38">
        <w:rPr>
          <w:rFonts w:ascii="Sylfaen" w:hAnsi="Sylfaen" w:cs="Times Armenian"/>
          <w:sz w:val="20"/>
          <w:lang w:val="hy-AM"/>
        </w:rPr>
        <w:t xml:space="preserve"> ՀՀ </w:t>
      </w:r>
      <w:r w:rsidRPr="00220F38">
        <w:rPr>
          <w:rFonts w:ascii="Sylfaen" w:hAnsi="Sylfaen" w:cs="Sylfaen"/>
          <w:sz w:val="20"/>
          <w:lang w:val="hy-AM"/>
        </w:rPr>
        <w:t>դատարաններում</w:t>
      </w:r>
      <w:r w:rsidRPr="00220F38">
        <w:rPr>
          <w:rFonts w:ascii="Sylfaen" w:hAnsi="Sylfaen"/>
          <w:sz w:val="20"/>
          <w:lang w:val="hy-AM"/>
        </w:rPr>
        <w:t>։</w:t>
      </w:r>
    </w:p>
    <w:p w:rsidR="007678FA" w:rsidRPr="00220F38" w:rsidRDefault="007678FA" w:rsidP="007678FA">
      <w:pPr>
        <w:ind w:firstLine="567"/>
        <w:jc w:val="both"/>
        <w:rPr>
          <w:rFonts w:ascii="Sylfaen" w:hAnsi="Sylfaen"/>
          <w:sz w:val="20"/>
          <w:lang w:val="hy-AM"/>
        </w:rPr>
      </w:pPr>
      <w:r w:rsidRPr="00220F38">
        <w:rPr>
          <w:rFonts w:ascii="Sylfaen" w:hAnsi="Sylfaen"/>
          <w:sz w:val="20"/>
          <w:lang w:val="hy-AM"/>
        </w:rPr>
        <w:t xml:space="preserve">7.13 </w:t>
      </w:r>
      <w:r w:rsidRPr="00220F38">
        <w:rPr>
          <w:rFonts w:ascii="Sylfaen" w:hAnsi="Sylfaen" w:cs="Sylfaen"/>
          <w:sz w:val="20"/>
          <w:lang w:val="hy-AM"/>
        </w:rPr>
        <w:t>Սույնպայմանագիրըկազմվածէ</w:t>
      </w:r>
      <w:r w:rsidRPr="00220F38">
        <w:rPr>
          <w:rFonts w:ascii="Sylfaen" w:hAnsi="Sylfaen" w:cs="Times Armenian"/>
          <w:b/>
          <w:sz w:val="20"/>
          <w:lang w:val="hy-AM"/>
        </w:rPr>
        <w:t xml:space="preserve">____ </w:t>
      </w:r>
      <w:r w:rsidRPr="00220F38">
        <w:rPr>
          <w:rFonts w:ascii="Sylfaen" w:hAnsi="Sylfaen" w:cs="Sylfaen"/>
          <w:sz w:val="20"/>
          <w:lang w:val="hy-AM"/>
        </w:rPr>
        <w:t>էջից</w:t>
      </w:r>
      <w:r w:rsidRPr="00220F38">
        <w:rPr>
          <w:rFonts w:ascii="Sylfaen" w:hAnsi="Sylfaen" w:cs="Times Armenian"/>
          <w:sz w:val="20"/>
          <w:lang w:val="hy-AM"/>
        </w:rPr>
        <w:t xml:space="preserve">, </w:t>
      </w:r>
      <w:r w:rsidRPr="00220F38">
        <w:rPr>
          <w:rFonts w:ascii="Sylfaen" w:hAnsi="Sylfaen" w:cs="Sylfaen"/>
          <w:sz w:val="20"/>
          <w:lang w:val="hy-AM"/>
        </w:rPr>
        <w:t>կնքվումէերկուօրինակից</w:t>
      </w:r>
      <w:r w:rsidRPr="00220F38">
        <w:rPr>
          <w:rFonts w:ascii="Sylfaen" w:hAnsi="Sylfaen" w:cs="Times Armenian"/>
          <w:sz w:val="20"/>
          <w:lang w:val="hy-AM"/>
        </w:rPr>
        <w:t xml:space="preserve">, </w:t>
      </w:r>
      <w:r w:rsidRPr="00220F38">
        <w:rPr>
          <w:rFonts w:ascii="Sylfaen" w:hAnsi="Sylfaen" w:cs="Sylfaen"/>
          <w:sz w:val="20"/>
          <w:lang w:val="hy-AM"/>
        </w:rPr>
        <w:t>որոնքունենհավասարազորիրավաբանականուժ</w:t>
      </w:r>
      <w:r w:rsidRPr="00220F38">
        <w:rPr>
          <w:rFonts w:ascii="Sylfaen" w:hAnsi="Sylfaen" w:cs="Times Armenian"/>
          <w:sz w:val="20"/>
          <w:lang w:val="hy-AM"/>
        </w:rPr>
        <w:t xml:space="preserve">։ </w:t>
      </w:r>
      <w:r w:rsidRPr="00220F38">
        <w:rPr>
          <w:rFonts w:ascii="Sylfaen" w:hAnsi="Sylfaen" w:cs="Sylfaen"/>
          <w:sz w:val="20"/>
          <w:lang w:val="hy-AM"/>
        </w:rPr>
        <w:t>Սույնպայմանագրի</w:t>
      </w:r>
      <w:r w:rsidRPr="00220F38">
        <w:rPr>
          <w:rFonts w:ascii="Sylfaen" w:hAnsi="Sylfaen" w:cs="Times Armenian"/>
          <w:sz w:val="20"/>
          <w:lang w:val="hy-AM"/>
        </w:rPr>
        <w:t xml:space="preserve"> N 1, N 2, N 3 և N 3.1 </w:t>
      </w:r>
      <w:r w:rsidRPr="00220F38">
        <w:rPr>
          <w:rFonts w:ascii="Sylfaen" w:hAnsi="Sylfaen" w:cs="Sylfaen"/>
          <w:sz w:val="20"/>
          <w:lang w:val="hy-AM"/>
        </w:rPr>
        <w:t>հավելվածներըհանդիսանումենպայմանագրիանբաժանելիմասը</w:t>
      </w:r>
      <w:r w:rsidRPr="00220F38">
        <w:rPr>
          <w:rFonts w:ascii="Sylfaen" w:hAnsi="Sylfaen" w:cs="Times Armenian"/>
          <w:sz w:val="20"/>
          <w:lang w:val="hy-AM"/>
        </w:rPr>
        <w:t xml:space="preserve">, </w:t>
      </w:r>
      <w:r w:rsidRPr="00220F38">
        <w:rPr>
          <w:rFonts w:ascii="Sylfaen" w:hAnsi="Sylfaen" w:cs="Sylfaen"/>
          <w:sz w:val="20"/>
          <w:lang w:val="hy-AM"/>
        </w:rPr>
        <w:t>յուրաքանչյուրկողմինտրվումէ պայմանագրիմեկօրինակ</w:t>
      </w:r>
      <w:r w:rsidRPr="00220F38">
        <w:rPr>
          <w:rFonts w:ascii="Sylfaen" w:hAnsi="Sylfaen"/>
          <w:sz w:val="20"/>
          <w:lang w:val="hy-AM"/>
        </w:rPr>
        <w:t>։</w:t>
      </w:r>
    </w:p>
    <w:p w:rsidR="007678FA" w:rsidRPr="00220F38" w:rsidRDefault="007678FA" w:rsidP="007678FA">
      <w:pPr>
        <w:ind w:firstLine="567"/>
        <w:jc w:val="both"/>
        <w:rPr>
          <w:rFonts w:ascii="Sylfaen" w:hAnsi="Sylfaen"/>
          <w:bCs/>
          <w:sz w:val="20"/>
          <w:lang w:val="hy-AM"/>
        </w:rPr>
      </w:pPr>
      <w:r w:rsidRPr="00220F38">
        <w:rPr>
          <w:rFonts w:ascii="Sylfaen" w:hAnsi="Sylfaen"/>
          <w:sz w:val="20"/>
          <w:lang w:val="hy-AM"/>
        </w:rPr>
        <w:t xml:space="preserve">7.14 </w:t>
      </w:r>
      <w:r w:rsidRPr="00220F38">
        <w:rPr>
          <w:rFonts w:ascii="Sylfaen" w:hAnsi="Sylfaen" w:cs="Sylfaen"/>
          <w:sz w:val="20"/>
          <w:lang w:val="hy-AM"/>
        </w:rPr>
        <w:t>ՍույնպայմանագրինկատմամբկիրառվումէՀայաստանի Հանրապետությանիրավունքը</w:t>
      </w:r>
      <w:r w:rsidRPr="00220F38">
        <w:rPr>
          <w:rFonts w:ascii="Sylfaen" w:hAnsi="Sylfaen"/>
          <w:sz w:val="20"/>
          <w:lang w:val="hy-AM"/>
        </w:rPr>
        <w:t>։</w:t>
      </w:r>
    </w:p>
    <w:p w:rsidR="0073531D" w:rsidRPr="00220F38" w:rsidRDefault="0073531D" w:rsidP="007678FA">
      <w:pPr>
        <w:ind w:firstLine="720"/>
        <w:jc w:val="both"/>
        <w:rPr>
          <w:rFonts w:ascii="Sylfaen" w:hAnsi="Sylfaen" w:cs="Sylfaen"/>
          <w:b/>
          <w:sz w:val="20"/>
          <w:lang w:val="hy-AM"/>
        </w:rPr>
      </w:pPr>
    </w:p>
    <w:p w:rsidR="007678FA" w:rsidRPr="00220F38" w:rsidRDefault="007678FA" w:rsidP="007678FA">
      <w:pPr>
        <w:ind w:firstLine="720"/>
        <w:jc w:val="both"/>
        <w:rPr>
          <w:rFonts w:ascii="Sylfaen" w:hAnsi="Sylfaen" w:cs="Sylfaen"/>
          <w:sz w:val="20"/>
          <w:lang w:val="hy-AM"/>
        </w:rPr>
      </w:pPr>
      <w:r w:rsidRPr="00220F38">
        <w:rPr>
          <w:rFonts w:ascii="Sylfaen" w:hAnsi="Sylfaen" w:cs="Sylfaen"/>
          <w:b/>
          <w:sz w:val="20"/>
          <w:lang w:val="hy-AM"/>
        </w:rPr>
        <w:t>8.</w:t>
      </w:r>
      <w:r w:rsidRPr="00220F38">
        <w:rPr>
          <w:rFonts w:ascii="Sylfaen" w:hAnsi="Sylfaen" w:cs="Sylfaen"/>
          <w:b/>
          <w:sz w:val="20"/>
          <w:lang w:val="nb-NO"/>
        </w:rPr>
        <w:t>ԿՈՂՄԵՐԻՀԱՍՑԵՆԵՐԸ</w:t>
      </w:r>
      <w:r w:rsidRPr="00220F38">
        <w:rPr>
          <w:rFonts w:ascii="Sylfaen" w:hAnsi="Sylfaen" w:cs="Times Armenian"/>
          <w:b/>
          <w:sz w:val="20"/>
          <w:lang w:val="nb-NO"/>
        </w:rPr>
        <w:t xml:space="preserve">, </w:t>
      </w:r>
      <w:r w:rsidRPr="00220F38">
        <w:rPr>
          <w:rFonts w:ascii="Sylfaen" w:hAnsi="Sylfaen" w:cs="Sylfaen"/>
          <w:b/>
          <w:sz w:val="20"/>
          <w:lang w:val="nb-NO"/>
        </w:rPr>
        <w:t>ԲԱՆԿԱՅԻՆՎԱՎԵՐԱՊԱՅՄԱՆՆԵՐԸԵՎՍՏՈՐԱԳՐՈՒԹՅՈՒՆՆԵՐԸ</w:t>
      </w:r>
    </w:p>
    <w:p w:rsidR="007678FA" w:rsidRPr="00220F38" w:rsidRDefault="007678FA" w:rsidP="007678FA">
      <w:pPr>
        <w:jc w:val="both"/>
        <w:rPr>
          <w:rFonts w:ascii="Sylfaen" w:hAnsi="Sylfaen" w:cs="TimesArmenianPSMT"/>
          <w:sz w:val="18"/>
          <w:szCs w:val="18"/>
          <w:lang w:val="hy-AM"/>
        </w:rPr>
      </w:pPr>
    </w:p>
    <w:tbl>
      <w:tblPr>
        <w:tblW w:w="0" w:type="auto"/>
        <w:tblInd w:w="931" w:type="dxa"/>
        <w:tblLayout w:type="fixed"/>
        <w:tblLook w:val="0000"/>
      </w:tblPr>
      <w:tblGrid>
        <w:gridCol w:w="4536"/>
        <w:gridCol w:w="4111"/>
      </w:tblGrid>
      <w:tr w:rsidR="007678FA" w:rsidRPr="00220F38" w:rsidTr="00E53C12">
        <w:tc>
          <w:tcPr>
            <w:tcW w:w="4536" w:type="dxa"/>
          </w:tcPr>
          <w:p w:rsidR="007678FA" w:rsidRPr="00220F38" w:rsidRDefault="007678FA" w:rsidP="00E53C12">
            <w:pPr>
              <w:jc w:val="center"/>
              <w:rPr>
                <w:rFonts w:ascii="Sylfaen" w:hAnsi="Sylfaen"/>
                <w:b/>
                <w:sz w:val="20"/>
                <w:lang w:val="hy-AM"/>
              </w:rPr>
            </w:pPr>
            <w:r w:rsidRPr="00220F38">
              <w:rPr>
                <w:rFonts w:ascii="Sylfaen" w:hAnsi="Sylfaen"/>
                <w:b/>
                <w:sz w:val="20"/>
                <w:lang w:val="hy-AM"/>
              </w:rPr>
              <w:lastRenderedPageBreak/>
              <w:t>Պ Ա Տ Վ Ի Ր Ա Տ ՈՒ</w:t>
            </w:r>
          </w:p>
          <w:p w:rsidR="007678FA" w:rsidRPr="00220F38" w:rsidRDefault="007678FA" w:rsidP="00E53C12">
            <w:pPr>
              <w:jc w:val="center"/>
              <w:rPr>
                <w:rFonts w:ascii="Sylfaen" w:hAnsi="Sylfaen"/>
                <w:b/>
                <w:sz w:val="20"/>
                <w:lang w:val="hy-AM"/>
              </w:rPr>
            </w:pPr>
          </w:p>
          <w:p w:rsidR="007678FA" w:rsidRPr="00220F38" w:rsidRDefault="007678FA" w:rsidP="00E53C12">
            <w:pPr>
              <w:rPr>
                <w:rFonts w:ascii="Sylfaen" w:hAnsi="Sylfaen"/>
                <w:sz w:val="20"/>
                <w:lang w:val="hy-AM"/>
              </w:rPr>
            </w:pPr>
            <w:r w:rsidRPr="00220F38">
              <w:rPr>
                <w:rFonts w:ascii="Sylfaen" w:hAnsi="Sylfaen"/>
                <w:sz w:val="20"/>
                <w:lang w:val="hy-AM"/>
              </w:rPr>
              <w:t xml:space="preserve">           --------------------------------------------</w:t>
            </w:r>
          </w:p>
          <w:p w:rsidR="007678FA" w:rsidRPr="00220F38" w:rsidRDefault="007678FA" w:rsidP="00E53C12">
            <w:pPr>
              <w:rPr>
                <w:rFonts w:ascii="Sylfaen" w:hAnsi="Sylfaen"/>
                <w:sz w:val="16"/>
                <w:szCs w:val="16"/>
                <w:lang w:val="pt-BR"/>
              </w:rPr>
            </w:pPr>
            <w:r w:rsidRPr="00220F38">
              <w:rPr>
                <w:rFonts w:ascii="Sylfaen" w:hAnsi="Sylfaen"/>
                <w:sz w:val="16"/>
                <w:szCs w:val="16"/>
                <w:lang w:val="pt-BR"/>
              </w:rPr>
              <w:t>(ստորագրություն)</w:t>
            </w:r>
          </w:p>
          <w:p w:rsidR="007678FA" w:rsidRPr="00220F38" w:rsidRDefault="007678FA" w:rsidP="00E53C12">
            <w:pPr>
              <w:rPr>
                <w:rFonts w:ascii="Sylfaen" w:hAnsi="Sylfaen"/>
                <w:sz w:val="16"/>
                <w:szCs w:val="16"/>
                <w:lang w:val="pt-BR"/>
              </w:rPr>
            </w:pPr>
          </w:p>
          <w:p w:rsidR="007678FA" w:rsidRPr="00220F38" w:rsidRDefault="007678FA" w:rsidP="00E233C6">
            <w:pPr>
              <w:rPr>
                <w:rFonts w:ascii="Sylfaen" w:hAnsi="Sylfaen"/>
                <w:sz w:val="20"/>
                <w:lang w:val="pt-BR"/>
              </w:rPr>
            </w:pPr>
            <w:r w:rsidRPr="00220F38">
              <w:rPr>
                <w:rFonts w:ascii="Sylfaen" w:hAnsi="Sylfaen"/>
                <w:sz w:val="16"/>
                <w:szCs w:val="16"/>
                <w:lang w:val="pt-BR"/>
              </w:rPr>
              <w:t xml:space="preserve">                                         Կ.Տ.</w:t>
            </w:r>
          </w:p>
        </w:tc>
        <w:tc>
          <w:tcPr>
            <w:tcW w:w="4111" w:type="dxa"/>
          </w:tcPr>
          <w:p w:rsidR="007678FA" w:rsidRPr="00220F38" w:rsidRDefault="007678FA" w:rsidP="00E53C12">
            <w:pPr>
              <w:spacing w:line="360" w:lineRule="auto"/>
              <w:jc w:val="center"/>
              <w:rPr>
                <w:rFonts w:ascii="Sylfaen" w:hAnsi="Sylfaen"/>
                <w:b/>
                <w:sz w:val="20"/>
                <w:lang w:val="nb-NO"/>
              </w:rPr>
            </w:pPr>
            <w:r w:rsidRPr="00220F38">
              <w:rPr>
                <w:rFonts w:ascii="Sylfaen" w:hAnsi="Sylfaen"/>
                <w:b/>
                <w:sz w:val="20"/>
                <w:lang w:val="nb-NO"/>
              </w:rPr>
              <w:t>Կ Ա Տ Ա Ր Ո Ղ</w:t>
            </w:r>
          </w:p>
          <w:p w:rsidR="007678FA" w:rsidRPr="00220F38" w:rsidRDefault="007678FA" w:rsidP="00E53C12">
            <w:pPr>
              <w:rPr>
                <w:rFonts w:ascii="Sylfaen" w:hAnsi="Sylfaen"/>
                <w:sz w:val="20"/>
                <w:lang w:val="pt-BR"/>
              </w:rPr>
            </w:pPr>
            <w:r w:rsidRPr="00220F38">
              <w:rPr>
                <w:rFonts w:ascii="Sylfaen" w:hAnsi="Sylfaen"/>
                <w:sz w:val="20"/>
                <w:lang w:val="pt-BR"/>
              </w:rPr>
              <w:t xml:space="preserve">              --------------------------------------------</w:t>
            </w:r>
          </w:p>
          <w:p w:rsidR="007678FA" w:rsidRPr="00220F38" w:rsidRDefault="007678FA" w:rsidP="00E53C12">
            <w:pPr>
              <w:rPr>
                <w:rFonts w:ascii="Sylfaen" w:hAnsi="Sylfaen"/>
                <w:sz w:val="16"/>
                <w:szCs w:val="16"/>
                <w:lang w:val="pt-BR"/>
              </w:rPr>
            </w:pPr>
            <w:r w:rsidRPr="00220F38">
              <w:rPr>
                <w:rFonts w:ascii="Sylfaen" w:hAnsi="Sylfaen"/>
                <w:sz w:val="16"/>
                <w:szCs w:val="16"/>
                <w:lang w:val="pt-BR"/>
              </w:rPr>
              <w:t>(ստորագրություն)</w:t>
            </w:r>
          </w:p>
          <w:p w:rsidR="007678FA" w:rsidRPr="00220F38" w:rsidRDefault="007678FA" w:rsidP="00E53C12">
            <w:pPr>
              <w:rPr>
                <w:rFonts w:ascii="Sylfaen" w:hAnsi="Sylfaen"/>
                <w:sz w:val="16"/>
                <w:szCs w:val="16"/>
                <w:lang w:val="pt-BR"/>
              </w:rPr>
            </w:pPr>
          </w:p>
          <w:p w:rsidR="007678FA" w:rsidRPr="00220F38" w:rsidRDefault="007678FA" w:rsidP="00E233C6">
            <w:pPr>
              <w:rPr>
                <w:rFonts w:ascii="Sylfaen" w:hAnsi="Sylfaen"/>
                <w:b/>
                <w:sz w:val="20"/>
                <w:lang w:val="nb-NO"/>
              </w:rPr>
            </w:pPr>
            <w:r w:rsidRPr="00220F38">
              <w:rPr>
                <w:rFonts w:ascii="Sylfaen" w:hAnsi="Sylfaen"/>
                <w:sz w:val="16"/>
                <w:szCs w:val="16"/>
                <w:lang w:val="pt-BR"/>
              </w:rPr>
              <w:t xml:space="preserve">                                        Կ.Տ.</w:t>
            </w:r>
          </w:p>
        </w:tc>
      </w:tr>
    </w:tbl>
    <w:p w:rsidR="007678FA" w:rsidRPr="00220F38" w:rsidRDefault="007678FA" w:rsidP="007678FA">
      <w:pPr>
        <w:ind w:firstLine="709"/>
        <w:rPr>
          <w:rFonts w:ascii="Sylfaen" w:hAnsi="Sylfaen" w:cs="Sylfaen"/>
          <w:i/>
          <w:sz w:val="20"/>
          <w:szCs w:val="20"/>
          <w:lang w:val="nb-NO"/>
        </w:rPr>
      </w:pPr>
      <w:r w:rsidRPr="00220F38">
        <w:rPr>
          <w:rFonts w:ascii="Sylfaen" w:hAnsi="Sylfaen" w:cs="Sylfaen"/>
          <w:i/>
          <w:sz w:val="20"/>
          <w:szCs w:val="20"/>
          <w:lang w:val="pt-BR"/>
        </w:rPr>
        <w:t>ԱնհրաժեշտությանդեպքումպայմանագրումկարողեններառվելՀՀօրենսդրությանըչհակասողդրույթներ</w:t>
      </w:r>
      <w:r w:rsidRPr="00220F38">
        <w:rPr>
          <w:rFonts w:ascii="Sylfaen" w:hAnsi="Sylfaen" w:cs="Sylfaen"/>
          <w:i/>
          <w:sz w:val="20"/>
          <w:szCs w:val="20"/>
          <w:lang w:val="nb-NO"/>
        </w:rPr>
        <w:t>։</w:t>
      </w:r>
    </w:p>
    <w:p w:rsidR="007678FA" w:rsidRPr="00220F38" w:rsidRDefault="007678FA" w:rsidP="007678FA">
      <w:pPr>
        <w:jc w:val="right"/>
        <w:rPr>
          <w:rFonts w:ascii="Sylfaen" w:hAnsi="Sylfaen"/>
          <w:i/>
          <w:sz w:val="18"/>
          <w:lang w:val="hy-AM"/>
        </w:rPr>
      </w:pPr>
      <w:r w:rsidRPr="00220F38">
        <w:rPr>
          <w:rFonts w:ascii="Sylfaen" w:hAnsi="Sylfaen"/>
          <w:i/>
          <w:sz w:val="18"/>
          <w:lang w:val="hy-AM"/>
        </w:rPr>
        <w:t>Հավելված N 1</w:t>
      </w:r>
    </w:p>
    <w:p w:rsidR="007678FA" w:rsidRPr="00220F38" w:rsidRDefault="007678FA" w:rsidP="007678FA">
      <w:pPr>
        <w:jc w:val="right"/>
        <w:rPr>
          <w:rFonts w:ascii="Sylfaen" w:hAnsi="Sylfaen"/>
          <w:i/>
          <w:sz w:val="18"/>
          <w:lang w:val="hy-AM"/>
        </w:rPr>
      </w:pPr>
      <w:r w:rsidRPr="00220F38">
        <w:rPr>
          <w:rFonts w:ascii="Sylfaen" w:hAnsi="Sylfaen"/>
          <w:i/>
          <w:sz w:val="18"/>
          <w:lang w:val="hy-AM"/>
        </w:rPr>
        <w:t xml:space="preserve">«         »              20  թ. կնքված </w:t>
      </w:r>
    </w:p>
    <w:p w:rsidR="007678FA" w:rsidRPr="00220F38" w:rsidRDefault="007678FA" w:rsidP="007678FA">
      <w:pPr>
        <w:jc w:val="right"/>
        <w:rPr>
          <w:rFonts w:ascii="Sylfaen" w:hAnsi="Sylfaen"/>
          <w:i/>
          <w:sz w:val="18"/>
          <w:lang w:val="hy-AM"/>
        </w:rPr>
      </w:pPr>
      <w:r w:rsidRPr="00220F38">
        <w:rPr>
          <w:rFonts w:ascii="Sylfaen" w:hAnsi="Sylfaen"/>
          <w:i/>
          <w:sz w:val="18"/>
          <w:lang w:val="hy-AM"/>
        </w:rPr>
        <w:t xml:space="preserve">                      ծածկագրով պայմանագրի</w:t>
      </w:r>
    </w:p>
    <w:p w:rsidR="007678FA" w:rsidRPr="00220F38" w:rsidRDefault="007678FA" w:rsidP="007678FA">
      <w:pPr>
        <w:jc w:val="center"/>
        <w:rPr>
          <w:rFonts w:ascii="Sylfaen" w:hAnsi="Sylfaen"/>
          <w:sz w:val="18"/>
          <w:lang w:val="hy-AM"/>
        </w:rPr>
      </w:pPr>
    </w:p>
    <w:p w:rsidR="007678FA" w:rsidRPr="00220F38" w:rsidRDefault="007678FA" w:rsidP="007678FA">
      <w:pPr>
        <w:jc w:val="center"/>
        <w:rPr>
          <w:rFonts w:ascii="Sylfaen" w:hAnsi="Sylfaen"/>
          <w:sz w:val="20"/>
          <w:lang w:val="hy-AM"/>
        </w:rPr>
      </w:pPr>
    </w:p>
    <w:p w:rsidR="007678FA" w:rsidRPr="00220F38" w:rsidRDefault="007678FA" w:rsidP="007678FA">
      <w:pPr>
        <w:jc w:val="center"/>
        <w:rPr>
          <w:rFonts w:ascii="Sylfaen" w:hAnsi="Sylfaen"/>
          <w:sz w:val="20"/>
          <w:lang w:val="hy-AM"/>
        </w:rPr>
      </w:pPr>
      <w:r w:rsidRPr="00220F38">
        <w:rPr>
          <w:rFonts w:ascii="Sylfaen" w:hAnsi="Sylfaen"/>
          <w:sz w:val="20"/>
          <w:lang w:val="hy-AM"/>
        </w:rPr>
        <w:t>ՏԵԽՆԻԿԱԿԱՆ ԲՆՈՒԹԱԳԻՐ - ԳՆՄԱՆ ԺԱՄԱՆԱԿԱՑՈՒՅՑ*</w:t>
      </w:r>
    </w:p>
    <w:p w:rsidR="007678FA" w:rsidRPr="00220F38" w:rsidRDefault="007678FA" w:rsidP="007678FA">
      <w:pPr>
        <w:jc w:val="right"/>
        <w:rPr>
          <w:rFonts w:ascii="Sylfaen" w:hAnsi="Sylfaen"/>
          <w:sz w:val="20"/>
          <w:lang w:val="hy-AM"/>
        </w:rPr>
      </w:pPr>
      <w:r w:rsidRPr="00220F38">
        <w:rPr>
          <w:rFonts w:ascii="Sylfaen" w:hAnsi="Sylfaen"/>
          <w:sz w:val="20"/>
          <w:lang w:val="hy-AM"/>
        </w:rPr>
        <w:tab/>
      </w:r>
      <w:r w:rsidRPr="00220F38">
        <w:rPr>
          <w:rFonts w:ascii="Sylfaen" w:hAnsi="Sylfaen"/>
          <w:sz w:val="20"/>
          <w:lang w:val="hy-AM"/>
        </w:rPr>
        <w:tab/>
      </w:r>
      <w:r w:rsidRPr="00220F38">
        <w:rPr>
          <w:rFonts w:ascii="Sylfaen" w:hAnsi="Sylfaen"/>
          <w:sz w:val="20"/>
          <w:lang w:val="hy-AM"/>
        </w:rPr>
        <w:tab/>
      </w:r>
      <w:r w:rsidRPr="00220F38">
        <w:rPr>
          <w:rFonts w:ascii="Sylfaen" w:hAnsi="Sylfaen"/>
          <w:sz w:val="20"/>
          <w:lang w:val="hy-AM"/>
        </w:rPr>
        <w:tab/>
      </w:r>
      <w:r w:rsidRPr="00220F38">
        <w:rPr>
          <w:rFonts w:ascii="Sylfaen" w:hAnsi="Sylfaen"/>
          <w:sz w:val="20"/>
          <w:lang w:val="hy-AM"/>
        </w:rPr>
        <w:tab/>
      </w:r>
      <w:r w:rsidRPr="00220F38">
        <w:rPr>
          <w:rFonts w:ascii="Sylfaen" w:hAnsi="Sylfaen"/>
          <w:sz w:val="20"/>
          <w:lang w:val="hy-AM"/>
        </w:rPr>
        <w:tab/>
      </w:r>
      <w:r w:rsidRPr="00220F38">
        <w:rPr>
          <w:rFonts w:ascii="Sylfaen" w:hAnsi="Sylfaen"/>
          <w:sz w:val="20"/>
          <w:lang w:val="hy-AM"/>
        </w:rPr>
        <w:tab/>
      </w:r>
      <w:r w:rsidRPr="00220F38">
        <w:rPr>
          <w:rFonts w:ascii="Sylfaen" w:hAnsi="Sylfaen"/>
          <w:sz w:val="20"/>
          <w:lang w:val="hy-AM"/>
        </w:rPr>
        <w:tab/>
      </w:r>
      <w:r w:rsidRPr="00220F38">
        <w:rPr>
          <w:rFonts w:ascii="Sylfaen" w:hAnsi="Sylfaen"/>
          <w:sz w:val="20"/>
          <w:lang w:val="hy-AM"/>
        </w:rPr>
        <w:tab/>
      </w:r>
      <w:r w:rsidRPr="00220F38">
        <w:rPr>
          <w:rFonts w:ascii="Sylfaen" w:hAnsi="Sylfaen"/>
          <w:sz w:val="20"/>
          <w:lang w:val="hy-AM"/>
        </w:rPr>
        <w:tab/>
      </w:r>
      <w:r w:rsidRPr="00220F38">
        <w:rPr>
          <w:rFonts w:ascii="Sylfaen" w:hAnsi="Sylfaen"/>
          <w:sz w:val="20"/>
          <w:lang w:val="hy-AM"/>
        </w:rPr>
        <w:tab/>
        <w:t xml:space="preserve">                                                                ՀՀ դրամ</w:t>
      </w:r>
    </w:p>
    <w:tbl>
      <w:tblPr>
        <w:tblW w:w="1012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7"/>
        <w:gridCol w:w="1359"/>
        <w:gridCol w:w="4851"/>
        <w:gridCol w:w="602"/>
        <w:gridCol w:w="747"/>
        <w:gridCol w:w="541"/>
        <w:gridCol w:w="720"/>
        <w:gridCol w:w="432"/>
      </w:tblGrid>
      <w:tr w:rsidR="007678FA" w:rsidRPr="00220F38" w:rsidTr="009A63E9">
        <w:tc>
          <w:tcPr>
            <w:tcW w:w="10129" w:type="dxa"/>
            <w:gridSpan w:val="8"/>
          </w:tcPr>
          <w:p w:rsidR="007678FA" w:rsidRPr="00220F38" w:rsidRDefault="007678FA" w:rsidP="00E53C12">
            <w:pPr>
              <w:jc w:val="center"/>
              <w:rPr>
                <w:rFonts w:ascii="Sylfaen" w:hAnsi="Sylfaen"/>
                <w:sz w:val="18"/>
              </w:rPr>
            </w:pPr>
            <w:r w:rsidRPr="00220F38">
              <w:rPr>
                <w:rFonts w:ascii="Sylfaen" w:hAnsi="Sylfaen"/>
                <w:sz w:val="18"/>
              </w:rPr>
              <w:t>Ծառայության</w:t>
            </w:r>
          </w:p>
        </w:tc>
      </w:tr>
      <w:tr w:rsidR="007678FA" w:rsidRPr="00220F38" w:rsidTr="009A63E9">
        <w:trPr>
          <w:trHeight w:val="219"/>
        </w:trPr>
        <w:tc>
          <w:tcPr>
            <w:tcW w:w="877" w:type="dxa"/>
            <w:vMerge w:val="restart"/>
            <w:textDirection w:val="btLr"/>
            <w:vAlign w:val="center"/>
          </w:tcPr>
          <w:p w:rsidR="007678FA" w:rsidRPr="00220F38" w:rsidRDefault="007678FA" w:rsidP="000976B5">
            <w:pPr>
              <w:ind w:left="113" w:right="113"/>
              <w:jc w:val="center"/>
              <w:rPr>
                <w:rFonts w:ascii="Sylfaen" w:hAnsi="Sylfaen"/>
                <w:sz w:val="18"/>
              </w:rPr>
            </w:pPr>
            <w:r w:rsidRPr="00220F38">
              <w:rPr>
                <w:rFonts w:ascii="Sylfaen" w:hAnsi="Sylfaen"/>
                <w:sz w:val="18"/>
              </w:rPr>
              <w:t>հրավերով նախատեսված չափաբաժնի համարը</w:t>
            </w:r>
          </w:p>
        </w:tc>
        <w:tc>
          <w:tcPr>
            <w:tcW w:w="1359" w:type="dxa"/>
            <w:vMerge w:val="restart"/>
            <w:textDirection w:val="btLr"/>
            <w:vAlign w:val="center"/>
          </w:tcPr>
          <w:p w:rsidR="007678FA" w:rsidRPr="00220F38" w:rsidRDefault="007678FA" w:rsidP="000976B5">
            <w:pPr>
              <w:ind w:left="113" w:right="113"/>
              <w:jc w:val="center"/>
              <w:rPr>
                <w:rFonts w:ascii="Sylfaen" w:hAnsi="Sylfaen"/>
                <w:sz w:val="18"/>
              </w:rPr>
            </w:pPr>
            <w:r w:rsidRPr="00220F38">
              <w:rPr>
                <w:rFonts w:ascii="Sylfaen" w:hAnsi="Sylfaen"/>
                <w:sz w:val="18"/>
              </w:rPr>
              <w:t>գնումների պլանով նախատեսված միջանցիկ ծածկագիրը` ըստ ԳՄԱ դասակարգման (CPV)</w:t>
            </w:r>
          </w:p>
        </w:tc>
        <w:tc>
          <w:tcPr>
            <w:tcW w:w="4851" w:type="dxa"/>
            <w:vMerge w:val="restart"/>
            <w:vAlign w:val="center"/>
          </w:tcPr>
          <w:p w:rsidR="007678FA" w:rsidRPr="00220F38" w:rsidRDefault="007678FA" w:rsidP="00E53C12">
            <w:pPr>
              <w:jc w:val="center"/>
              <w:rPr>
                <w:rFonts w:ascii="Sylfaen" w:hAnsi="Sylfaen"/>
                <w:sz w:val="18"/>
              </w:rPr>
            </w:pPr>
            <w:r w:rsidRPr="00220F38">
              <w:rPr>
                <w:rFonts w:ascii="Sylfaen" w:hAnsi="Sylfaen"/>
                <w:sz w:val="18"/>
              </w:rPr>
              <w:t>տեխնիկական բնութագիրը</w:t>
            </w:r>
          </w:p>
        </w:tc>
        <w:tc>
          <w:tcPr>
            <w:tcW w:w="602" w:type="dxa"/>
            <w:vMerge w:val="restart"/>
            <w:textDirection w:val="btLr"/>
            <w:vAlign w:val="center"/>
          </w:tcPr>
          <w:p w:rsidR="007678FA" w:rsidRPr="00220F38" w:rsidRDefault="007678FA" w:rsidP="00E427BE">
            <w:pPr>
              <w:ind w:left="113" w:right="113"/>
              <w:jc w:val="center"/>
              <w:rPr>
                <w:rFonts w:ascii="Sylfaen" w:hAnsi="Sylfaen"/>
                <w:sz w:val="18"/>
              </w:rPr>
            </w:pPr>
            <w:r w:rsidRPr="00220F38">
              <w:rPr>
                <w:rFonts w:ascii="Sylfaen" w:hAnsi="Sylfaen"/>
                <w:sz w:val="18"/>
              </w:rPr>
              <w:t>չափման միավորը</w:t>
            </w:r>
          </w:p>
        </w:tc>
        <w:tc>
          <w:tcPr>
            <w:tcW w:w="747" w:type="dxa"/>
            <w:vMerge w:val="restart"/>
            <w:textDirection w:val="btLr"/>
            <w:vAlign w:val="center"/>
          </w:tcPr>
          <w:p w:rsidR="007678FA" w:rsidRPr="00220F38" w:rsidRDefault="007678FA" w:rsidP="00E427BE">
            <w:pPr>
              <w:ind w:left="113" w:right="113"/>
              <w:jc w:val="center"/>
              <w:rPr>
                <w:rFonts w:ascii="Sylfaen" w:hAnsi="Sylfaen"/>
                <w:sz w:val="18"/>
              </w:rPr>
            </w:pPr>
            <w:r w:rsidRPr="00220F38">
              <w:rPr>
                <w:rFonts w:ascii="Sylfaen" w:hAnsi="Sylfaen"/>
                <w:sz w:val="18"/>
              </w:rPr>
              <w:t>ընդհանուր գինը/ՀՀ դրամ</w:t>
            </w:r>
          </w:p>
        </w:tc>
        <w:tc>
          <w:tcPr>
            <w:tcW w:w="541" w:type="dxa"/>
            <w:vMerge w:val="restart"/>
            <w:textDirection w:val="btLr"/>
            <w:vAlign w:val="center"/>
          </w:tcPr>
          <w:p w:rsidR="007678FA" w:rsidRPr="00220F38" w:rsidRDefault="007678FA" w:rsidP="00E427BE">
            <w:pPr>
              <w:ind w:left="113" w:right="113"/>
              <w:jc w:val="center"/>
              <w:rPr>
                <w:rFonts w:ascii="Sylfaen" w:hAnsi="Sylfaen"/>
                <w:sz w:val="18"/>
              </w:rPr>
            </w:pPr>
            <w:r w:rsidRPr="00220F38">
              <w:rPr>
                <w:rFonts w:ascii="Sylfaen" w:hAnsi="Sylfaen"/>
                <w:sz w:val="18"/>
              </w:rPr>
              <w:t>ընդհանուր քանակը</w:t>
            </w:r>
          </w:p>
        </w:tc>
        <w:tc>
          <w:tcPr>
            <w:tcW w:w="1152" w:type="dxa"/>
            <w:gridSpan w:val="2"/>
            <w:vAlign w:val="center"/>
          </w:tcPr>
          <w:p w:rsidR="007678FA" w:rsidRPr="00220F38" w:rsidRDefault="007678FA" w:rsidP="00E53C12">
            <w:pPr>
              <w:jc w:val="center"/>
              <w:rPr>
                <w:rFonts w:ascii="Sylfaen" w:hAnsi="Sylfaen"/>
                <w:sz w:val="18"/>
              </w:rPr>
            </w:pPr>
            <w:r w:rsidRPr="00220F38">
              <w:rPr>
                <w:rFonts w:ascii="Sylfaen" w:hAnsi="Sylfaen"/>
                <w:sz w:val="18"/>
              </w:rPr>
              <w:t>մատուցման</w:t>
            </w:r>
          </w:p>
        </w:tc>
      </w:tr>
      <w:tr w:rsidR="007678FA" w:rsidRPr="00220F38" w:rsidTr="009A63E9">
        <w:trPr>
          <w:cantSplit/>
          <w:trHeight w:val="1842"/>
        </w:trPr>
        <w:tc>
          <w:tcPr>
            <w:tcW w:w="877" w:type="dxa"/>
            <w:vMerge/>
            <w:vAlign w:val="center"/>
          </w:tcPr>
          <w:p w:rsidR="007678FA" w:rsidRPr="00220F38" w:rsidRDefault="007678FA" w:rsidP="00E53C12">
            <w:pPr>
              <w:jc w:val="center"/>
              <w:rPr>
                <w:rFonts w:ascii="Sylfaen" w:hAnsi="Sylfaen"/>
                <w:sz w:val="18"/>
              </w:rPr>
            </w:pPr>
          </w:p>
        </w:tc>
        <w:tc>
          <w:tcPr>
            <w:tcW w:w="1359" w:type="dxa"/>
            <w:vMerge/>
            <w:vAlign w:val="center"/>
          </w:tcPr>
          <w:p w:rsidR="007678FA" w:rsidRPr="00220F38" w:rsidRDefault="007678FA" w:rsidP="00E53C12">
            <w:pPr>
              <w:jc w:val="center"/>
              <w:rPr>
                <w:rFonts w:ascii="Sylfaen" w:hAnsi="Sylfaen"/>
                <w:sz w:val="18"/>
              </w:rPr>
            </w:pPr>
          </w:p>
        </w:tc>
        <w:tc>
          <w:tcPr>
            <w:tcW w:w="4851" w:type="dxa"/>
            <w:vMerge/>
            <w:vAlign w:val="center"/>
          </w:tcPr>
          <w:p w:rsidR="007678FA" w:rsidRPr="00220F38" w:rsidRDefault="007678FA" w:rsidP="00E53C12">
            <w:pPr>
              <w:jc w:val="center"/>
              <w:rPr>
                <w:rFonts w:ascii="Sylfaen" w:hAnsi="Sylfaen"/>
                <w:sz w:val="18"/>
              </w:rPr>
            </w:pPr>
          </w:p>
        </w:tc>
        <w:tc>
          <w:tcPr>
            <w:tcW w:w="602" w:type="dxa"/>
            <w:vMerge/>
            <w:vAlign w:val="center"/>
          </w:tcPr>
          <w:p w:rsidR="007678FA" w:rsidRPr="00220F38" w:rsidRDefault="007678FA" w:rsidP="00E53C12">
            <w:pPr>
              <w:jc w:val="center"/>
              <w:rPr>
                <w:rFonts w:ascii="Sylfaen" w:hAnsi="Sylfaen"/>
                <w:sz w:val="18"/>
              </w:rPr>
            </w:pPr>
          </w:p>
        </w:tc>
        <w:tc>
          <w:tcPr>
            <w:tcW w:w="747" w:type="dxa"/>
            <w:vMerge/>
            <w:vAlign w:val="center"/>
          </w:tcPr>
          <w:p w:rsidR="007678FA" w:rsidRPr="00220F38" w:rsidRDefault="007678FA" w:rsidP="00E53C12">
            <w:pPr>
              <w:jc w:val="center"/>
              <w:rPr>
                <w:rFonts w:ascii="Sylfaen" w:hAnsi="Sylfaen"/>
                <w:sz w:val="18"/>
              </w:rPr>
            </w:pPr>
          </w:p>
        </w:tc>
        <w:tc>
          <w:tcPr>
            <w:tcW w:w="541" w:type="dxa"/>
            <w:vMerge/>
            <w:vAlign w:val="center"/>
          </w:tcPr>
          <w:p w:rsidR="007678FA" w:rsidRPr="00220F38" w:rsidRDefault="007678FA" w:rsidP="00E53C12">
            <w:pPr>
              <w:jc w:val="center"/>
              <w:rPr>
                <w:rFonts w:ascii="Sylfaen" w:hAnsi="Sylfaen"/>
                <w:sz w:val="18"/>
              </w:rPr>
            </w:pPr>
          </w:p>
        </w:tc>
        <w:tc>
          <w:tcPr>
            <w:tcW w:w="720" w:type="dxa"/>
            <w:textDirection w:val="btLr"/>
            <w:vAlign w:val="center"/>
          </w:tcPr>
          <w:p w:rsidR="007678FA" w:rsidRPr="00220F38" w:rsidRDefault="007678FA" w:rsidP="00E427BE">
            <w:pPr>
              <w:ind w:left="113" w:right="113"/>
              <w:jc w:val="center"/>
              <w:rPr>
                <w:rFonts w:ascii="Sylfaen" w:hAnsi="Sylfaen"/>
                <w:sz w:val="18"/>
              </w:rPr>
            </w:pPr>
            <w:r w:rsidRPr="00220F38">
              <w:rPr>
                <w:rFonts w:ascii="Sylfaen" w:hAnsi="Sylfaen"/>
                <w:sz w:val="18"/>
              </w:rPr>
              <w:t>հասցեն</w:t>
            </w:r>
          </w:p>
        </w:tc>
        <w:tc>
          <w:tcPr>
            <w:tcW w:w="432" w:type="dxa"/>
            <w:textDirection w:val="btLr"/>
            <w:vAlign w:val="center"/>
          </w:tcPr>
          <w:p w:rsidR="007678FA" w:rsidRPr="00220F38" w:rsidRDefault="007678FA" w:rsidP="00E427BE">
            <w:pPr>
              <w:ind w:left="113" w:right="113"/>
              <w:jc w:val="center"/>
              <w:rPr>
                <w:rFonts w:ascii="Sylfaen" w:hAnsi="Sylfaen"/>
                <w:sz w:val="18"/>
              </w:rPr>
            </w:pPr>
            <w:r w:rsidRPr="00220F38">
              <w:rPr>
                <w:rFonts w:ascii="Sylfaen" w:hAnsi="Sylfaen"/>
                <w:sz w:val="18"/>
              </w:rPr>
              <w:t>Ժամկետը**</w:t>
            </w:r>
          </w:p>
        </w:tc>
      </w:tr>
      <w:tr w:rsidR="00C17B50" w:rsidRPr="00220F38" w:rsidTr="009A63E9">
        <w:trPr>
          <w:cantSplit/>
          <w:trHeight w:val="1134"/>
        </w:trPr>
        <w:tc>
          <w:tcPr>
            <w:tcW w:w="877" w:type="dxa"/>
          </w:tcPr>
          <w:p w:rsidR="00C17B50" w:rsidRPr="00220F38" w:rsidRDefault="00C17B50" w:rsidP="00C17B50">
            <w:pPr>
              <w:jc w:val="center"/>
              <w:rPr>
                <w:rFonts w:ascii="Sylfaen" w:hAnsi="Sylfaen"/>
                <w:sz w:val="20"/>
              </w:rPr>
            </w:pPr>
            <w:r w:rsidRPr="00220F38">
              <w:rPr>
                <w:rFonts w:ascii="Sylfaen" w:hAnsi="Sylfaen"/>
                <w:sz w:val="20"/>
              </w:rPr>
              <w:t>1</w:t>
            </w:r>
          </w:p>
        </w:tc>
        <w:tc>
          <w:tcPr>
            <w:tcW w:w="1359" w:type="dxa"/>
            <w:vAlign w:val="center"/>
          </w:tcPr>
          <w:p w:rsidR="00C17B50" w:rsidRPr="00220F38" w:rsidRDefault="00C17B50" w:rsidP="00C17B50">
            <w:pPr>
              <w:jc w:val="center"/>
              <w:rPr>
                <w:rFonts w:ascii="Sylfaen" w:hAnsi="Sylfaen"/>
                <w:sz w:val="20"/>
              </w:rPr>
            </w:pPr>
            <w:r w:rsidRPr="00220F38">
              <w:rPr>
                <w:rFonts w:ascii="Sylfaen" w:hAnsi="Sylfaen" w:cs="Calibri"/>
                <w:sz w:val="22"/>
                <w:szCs w:val="22"/>
              </w:rPr>
              <w:t>50110000</w:t>
            </w:r>
          </w:p>
        </w:tc>
        <w:tc>
          <w:tcPr>
            <w:tcW w:w="4851" w:type="dxa"/>
          </w:tcPr>
          <w:p w:rsidR="00C17B50" w:rsidRPr="00220F38" w:rsidRDefault="00C17B50" w:rsidP="00C17B50">
            <w:pPr>
              <w:jc w:val="both"/>
              <w:rPr>
                <w:rFonts w:ascii="Sylfaen" w:hAnsi="Sylfaen"/>
                <w:sz w:val="20"/>
              </w:rPr>
            </w:pPr>
            <w:r w:rsidRPr="00220F38">
              <w:rPr>
                <w:rFonts w:ascii="Sylfaen" w:hAnsi="Sylfaen"/>
                <w:sz w:val="20"/>
              </w:rPr>
              <w:t xml:space="preserve">Անհրաժեշտ է վերանորոգել, սպասարկել հիմնարկին պատկանող մեքենաները: </w:t>
            </w:r>
          </w:p>
          <w:p w:rsidR="00C17B50" w:rsidRPr="00220F38" w:rsidRDefault="00C17B50" w:rsidP="00C17B50">
            <w:pPr>
              <w:jc w:val="both"/>
              <w:rPr>
                <w:rFonts w:ascii="Sylfaen" w:hAnsi="Sylfaen"/>
                <w:sz w:val="20"/>
              </w:rPr>
            </w:pPr>
            <w:r w:rsidRPr="00220F38">
              <w:rPr>
                <w:rFonts w:ascii="Sylfaen" w:hAnsi="Sylfaen"/>
                <w:sz w:val="20"/>
              </w:rPr>
              <w:t>Մեքենաների վերանորոգումը կատարվելու է տեղում, իսկ անհնարինության դեպքում տեղափոխման ծախսերը կատարում է կատարողը:</w:t>
            </w:r>
          </w:p>
          <w:p w:rsidR="00C17B50" w:rsidRPr="00220F38" w:rsidRDefault="00C17B50" w:rsidP="00C17B50">
            <w:pPr>
              <w:jc w:val="both"/>
              <w:rPr>
                <w:rFonts w:ascii="Sylfaen" w:hAnsi="Sylfaen"/>
                <w:b/>
                <w:sz w:val="20"/>
              </w:rPr>
            </w:pPr>
            <w:r w:rsidRPr="00220F38">
              <w:rPr>
                <w:rFonts w:ascii="Sylfaen" w:hAnsi="Sylfaen"/>
                <w:b/>
                <w:sz w:val="20"/>
              </w:rPr>
              <w:t xml:space="preserve">Հրավերին կից ներկայացվում է հնարավոր կատարվելիք յուրաքանչյուր ծառայության և օգտագործվելիք ապրանքների առավելագույն գները, որը կհաշվարկվի </w:t>
            </w:r>
            <w:r w:rsidR="006457ED" w:rsidRPr="00220F38">
              <w:rPr>
                <w:rFonts w:ascii="Sylfaen" w:hAnsi="Sylfaen"/>
                <w:sz w:val="20"/>
              </w:rPr>
              <w:t>ծառայության մատուցման պայմանագրի 4.3 կետի դրույթների հիման վրա՝</w:t>
            </w:r>
            <w:r w:rsidRPr="00220F38">
              <w:rPr>
                <w:rFonts w:ascii="Sylfaen" w:hAnsi="Sylfaen"/>
                <w:b/>
                <w:sz w:val="20"/>
              </w:rPr>
              <w:t>գնման գնի և կնքված պայմանագրի գնի տոկոսային հարաբեր</w:t>
            </w:r>
            <w:r w:rsidR="002B2B3B" w:rsidRPr="00220F38">
              <w:rPr>
                <w:rFonts w:ascii="Sylfaen" w:hAnsi="Sylfaen"/>
                <w:b/>
                <w:sz w:val="20"/>
              </w:rPr>
              <w:t>ության հաշվարկով (տես աղյուսակ 1</w:t>
            </w:r>
            <w:r w:rsidRPr="00220F38">
              <w:rPr>
                <w:rFonts w:ascii="Sylfaen" w:hAnsi="Sylfaen"/>
                <w:b/>
                <w:sz w:val="20"/>
              </w:rPr>
              <w:t>):</w:t>
            </w:r>
          </w:p>
          <w:p w:rsidR="00C17B50" w:rsidRDefault="00C17B50" w:rsidP="00C17B50">
            <w:pPr>
              <w:jc w:val="both"/>
              <w:rPr>
                <w:rFonts w:ascii="Sylfaen" w:hAnsi="Sylfaen"/>
                <w:sz w:val="20"/>
              </w:rPr>
            </w:pPr>
            <w:r w:rsidRPr="00220F38">
              <w:rPr>
                <w:rFonts w:ascii="Sylfaen" w:hAnsi="Sylfaen"/>
                <w:sz w:val="20"/>
              </w:rPr>
              <w:t>Պահեստամասերը տրամադրելու է կատարողը:</w:t>
            </w:r>
          </w:p>
          <w:p w:rsidR="004601B3" w:rsidRPr="004601B3" w:rsidRDefault="004601B3" w:rsidP="00C17B50">
            <w:pPr>
              <w:jc w:val="both"/>
              <w:rPr>
                <w:rFonts w:ascii="Sylfaen" w:hAnsi="Sylfaen"/>
                <w:sz w:val="20"/>
              </w:rPr>
            </w:pPr>
            <w:r w:rsidRPr="004601B3">
              <w:rPr>
                <w:rFonts w:ascii="Sylfaen" w:hAnsi="Sylfaen"/>
                <w:sz w:val="20"/>
              </w:rPr>
              <w:t>Նորոգման ծառայությունները պետք է իրականացվեն կից ներկայացված  Ծառայությանն ամրակցված ավտոտրանսպորտային միջոցների, դրանց  վերանորոգման  և տեխնիկական սպասարկման ծառայությունների և սահմանված առավելագույն գների ցանկին (Հավելված1</w:t>
            </w:r>
            <w:r>
              <w:rPr>
                <w:rFonts w:ascii="GHEA Grapalat" w:hAnsi="GHEA Grapalat" w:cs="Sylfaen"/>
                <w:b/>
                <w:sz w:val="18"/>
                <w:szCs w:val="20"/>
              </w:rPr>
              <w:t>)</w:t>
            </w:r>
          </w:p>
          <w:p w:rsidR="004601B3" w:rsidRPr="00220F38" w:rsidRDefault="004601B3" w:rsidP="00C17B50">
            <w:pPr>
              <w:jc w:val="both"/>
              <w:rPr>
                <w:rFonts w:ascii="Sylfaen" w:hAnsi="Sylfaen"/>
                <w:sz w:val="20"/>
              </w:rPr>
            </w:pPr>
          </w:p>
        </w:tc>
        <w:tc>
          <w:tcPr>
            <w:tcW w:w="602" w:type="dxa"/>
            <w:textDirection w:val="btLr"/>
            <w:vAlign w:val="center"/>
          </w:tcPr>
          <w:p w:rsidR="00C17B50" w:rsidRPr="00220F38" w:rsidRDefault="00C17B50" w:rsidP="00C17B50">
            <w:pPr>
              <w:jc w:val="center"/>
              <w:rPr>
                <w:rFonts w:ascii="Sylfaen" w:hAnsi="Sylfaen"/>
                <w:sz w:val="20"/>
              </w:rPr>
            </w:pPr>
            <w:r w:rsidRPr="00220F38">
              <w:rPr>
                <w:rFonts w:ascii="Sylfaen" w:hAnsi="Sylfaen" w:cs="Sylfaen"/>
                <w:color w:val="000000"/>
                <w:sz w:val="22"/>
                <w:szCs w:val="20"/>
                <w:lang w:eastAsia="ru-RU"/>
              </w:rPr>
              <w:t>դրամ</w:t>
            </w:r>
          </w:p>
        </w:tc>
        <w:tc>
          <w:tcPr>
            <w:tcW w:w="747" w:type="dxa"/>
            <w:textDirection w:val="btLr"/>
            <w:vAlign w:val="center"/>
          </w:tcPr>
          <w:p w:rsidR="00C17B50" w:rsidRPr="00220F38" w:rsidRDefault="00886C43" w:rsidP="00972B05">
            <w:pPr>
              <w:ind w:left="113" w:right="113"/>
              <w:jc w:val="center"/>
              <w:rPr>
                <w:rFonts w:ascii="Sylfaen" w:hAnsi="Sylfaen"/>
                <w:sz w:val="20"/>
              </w:rPr>
            </w:pPr>
            <w:r w:rsidRPr="00220F38">
              <w:rPr>
                <w:rFonts w:ascii="Sylfaen" w:hAnsi="Sylfaen" w:cs="Sylfaen"/>
                <w:b/>
                <w:sz w:val="20"/>
                <w:szCs w:val="20"/>
                <w:lang w:val="hy-AM"/>
              </w:rPr>
              <w:t>առավելագույն միավոր գների հանրագումար</w:t>
            </w:r>
            <w:r w:rsidRPr="00220F38">
              <w:rPr>
                <w:rFonts w:ascii="Sylfaen" w:hAnsi="Sylfaen" w:cs="Sylfaen"/>
                <w:b/>
                <w:sz w:val="20"/>
                <w:szCs w:val="20"/>
              </w:rPr>
              <w:t xml:space="preserve">` </w:t>
            </w:r>
          </w:p>
        </w:tc>
        <w:tc>
          <w:tcPr>
            <w:tcW w:w="541" w:type="dxa"/>
            <w:vAlign w:val="center"/>
          </w:tcPr>
          <w:p w:rsidR="00C17B50" w:rsidRPr="00220F38" w:rsidRDefault="00C17B50" w:rsidP="00C17B50">
            <w:pPr>
              <w:jc w:val="center"/>
              <w:rPr>
                <w:rFonts w:ascii="Sylfaen" w:hAnsi="Sylfaen"/>
                <w:sz w:val="20"/>
              </w:rPr>
            </w:pPr>
            <w:r w:rsidRPr="00220F38">
              <w:rPr>
                <w:rFonts w:ascii="Sylfaen" w:hAnsi="Sylfaen"/>
                <w:sz w:val="20"/>
              </w:rPr>
              <w:t>1</w:t>
            </w:r>
          </w:p>
        </w:tc>
        <w:tc>
          <w:tcPr>
            <w:tcW w:w="720" w:type="dxa"/>
            <w:textDirection w:val="btLr"/>
          </w:tcPr>
          <w:p w:rsidR="00C17B50" w:rsidRPr="00220F38" w:rsidRDefault="00C17B50" w:rsidP="00C17B50">
            <w:pPr>
              <w:jc w:val="center"/>
              <w:rPr>
                <w:rFonts w:ascii="Sylfaen" w:hAnsi="Sylfaen"/>
                <w:sz w:val="20"/>
              </w:rPr>
            </w:pPr>
            <w:r w:rsidRPr="00220F38">
              <w:rPr>
                <w:rFonts w:ascii="Sylfaen" w:hAnsi="Sylfaen"/>
                <w:sz w:val="20"/>
              </w:rPr>
              <w:t xml:space="preserve">ՀՀ Կոտայքի մարզ, </w:t>
            </w:r>
            <w:r w:rsidR="00EE336E" w:rsidRPr="00220F38">
              <w:rPr>
                <w:rFonts w:ascii="Sylfaen" w:hAnsi="Sylfaen"/>
                <w:sz w:val="20"/>
              </w:rPr>
              <w:t>հ. Գառնի</w:t>
            </w:r>
          </w:p>
        </w:tc>
        <w:tc>
          <w:tcPr>
            <w:tcW w:w="432" w:type="dxa"/>
            <w:textDirection w:val="btLr"/>
          </w:tcPr>
          <w:p w:rsidR="00C17B50" w:rsidRPr="00220F38" w:rsidRDefault="00C17B50" w:rsidP="00C17B50">
            <w:pPr>
              <w:jc w:val="center"/>
              <w:rPr>
                <w:rFonts w:ascii="Sylfaen" w:hAnsi="Sylfaen"/>
                <w:sz w:val="20"/>
              </w:rPr>
            </w:pPr>
            <w:r w:rsidRPr="00220F38">
              <w:rPr>
                <w:rFonts w:ascii="Sylfaen" w:hAnsi="Sylfaen"/>
                <w:sz w:val="20"/>
              </w:rPr>
              <w:t>30.12.</w:t>
            </w:r>
            <w:r w:rsidR="004601B3">
              <w:rPr>
                <w:rFonts w:ascii="Sylfaen" w:hAnsi="Sylfaen"/>
                <w:sz w:val="20"/>
              </w:rPr>
              <w:t>202</w:t>
            </w:r>
            <w:r w:rsidR="004601B3">
              <w:rPr>
                <w:rFonts w:ascii="Sylfaen" w:hAnsi="Sylfaen"/>
                <w:sz w:val="20"/>
                <w:lang w:val="hy-AM"/>
              </w:rPr>
              <w:t>5</w:t>
            </w:r>
            <w:r w:rsidRPr="00220F38">
              <w:rPr>
                <w:rFonts w:ascii="Sylfaen" w:hAnsi="Sylfaen"/>
                <w:sz w:val="20"/>
              </w:rPr>
              <w:t>թ</w:t>
            </w:r>
          </w:p>
        </w:tc>
      </w:tr>
    </w:tbl>
    <w:p w:rsidR="002B2B3B" w:rsidRPr="00220F38" w:rsidRDefault="002B2B3B" w:rsidP="007678FA">
      <w:pPr>
        <w:jc w:val="center"/>
        <w:rPr>
          <w:rFonts w:ascii="Sylfaen" w:hAnsi="Sylfaen"/>
          <w:sz w:val="28"/>
          <w:lang w:val="de-DE"/>
        </w:rPr>
      </w:pPr>
    </w:p>
    <w:p w:rsidR="007678FA" w:rsidRPr="00833124" w:rsidRDefault="00FB1D65" w:rsidP="007678FA">
      <w:pPr>
        <w:jc w:val="center"/>
        <w:rPr>
          <w:rFonts w:ascii="Sylfaen" w:hAnsi="Sylfaen"/>
          <w:sz w:val="28"/>
          <w:lang w:val="de-DE"/>
        </w:rPr>
      </w:pPr>
      <w:r w:rsidRPr="00220F38">
        <w:rPr>
          <w:rFonts w:ascii="Sylfaen" w:hAnsi="Sylfaen"/>
          <w:sz w:val="28"/>
        </w:rPr>
        <w:t>Աղյուսակ</w:t>
      </w:r>
      <w:r w:rsidRPr="00833124">
        <w:rPr>
          <w:rFonts w:ascii="Sylfaen" w:hAnsi="Sylfaen"/>
          <w:sz w:val="28"/>
          <w:lang w:val="de-DE"/>
        </w:rPr>
        <w:t xml:space="preserve"> 1 </w:t>
      </w:r>
    </w:p>
    <w:p w:rsidR="007678FA" w:rsidRPr="00833124" w:rsidRDefault="007678FA" w:rsidP="007678FA">
      <w:pPr>
        <w:jc w:val="right"/>
        <w:rPr>
          <w:rFonts w:ascii="Sylfaen" w:hAnsi="Sylfaen"/>
          <w:sz w:val="20"/>
          <w:lang w:val="de-DE"/>
        </w:rPr>
      </w:pPr>
    </w:p>
    <w:p w:rsidR="00BE0B6F" w:rsidRPr="00833124" w:rsidRDefault="004601B3">
      <w:pPr>
        <w:rPr>
          <w:rFonts w:ascii="Sylfaen" w:hAnsi="Sylfaen"/>
          <w:b/>
          <w:bCs/>
          <w:sz w:val="20"/>
          <w:szCs w:val="20"/>
          <w:highlight w:val="yellow"/>
          <w:lang w:val="de-DE"/>
        </w:rPr>
      </w:pPr>
      <w:r>
        <w:rPr>
          <w:rFonts w:ascii="Sylfaen" w:hAnsi="Sylfaen"/>
          <w:b/>
          <w:bCs/>
          <w:sz w:val="20"/>
          <w:szCs w:val="20"/>
          <w:highlight w:val="yellow"/>
        </w:rPr>
        <w:t>Պայմանագիրըկնքվելուէ</w:t>
      </w:r>
      <w:r>
        <w:rPr>
          <w:rFonts w:ascii="Sylfaen" w:hAnsi="Sylfaen"/>
          <w:b/>
          <w:bCs/>
          <w:sz w:val="20"/>
          <w:szCs w:val="20"/>
          <w:highlight w:val="yellow"/>
          <w:lang w:val="hy-AM"/>
        </w:rPr>
        <w:t>6</w:t>
      </w:r>
      <w:r w:rsidRPr="00833124">
        <w:rPr>
          <w:rFonts w:ascii="Sylfaen" w:hAnsi="Sylfaen"/>
          <w:b/>
          <w:bCs/>
          <w:sz w:val="20"/>
          <w:szCs w:val="20"/>
          <w:highlight w:val="yellow"/>
          <w:lang w:val="de-DE"/>
        </w:rPr>
        <w:t>000000 (</w:t>
      </w:r>
      <w:r>
        <w:rPr>
          <w:rFonts w:ascii="Sylfaen" w:hAnsi="Sylfaen"/>
          <w:b/>
          <w:bCs/>
          <w:sz w:val="20"/>
          <w:szCs w:val="20"/>
          <w:highlight w:val="yellow"/>
          <w:lang w:val="hy-AM"/>
        </w:rPr>
        <w:t>վեց</w:t>
      </w:r>
      <w:r w:rsidR="00886C43" w:rsidRPr="00220F38">
        <w:rPr>
          <w:rFonts w:ascii="Sylfaen" w:hAnsi="Sylfaen"/>
          <w:b/>
          <w:bCs/>
          <w:sz w:val="20"/>
          <w:szCs w:val="20"/>
          <w:highlight w:val="yellow"/>
        </w:rPr>
        <w:t>միլիոն</w:t>
      </w:r>
      <w:r w:rsidR="00886C43" w:rsidRPr="00833124">
        <w:rPr>
          <w:rFonts w:ascii="Sylfaen" w:hAnsi="Sylfaen"/>
          <w:b/>
          <w:bCs/>
          <w:sz w:val="20"/>
          <w:szCs w:val="20"/>
          <w:highlight w:val="yellow"/>
          <w:lang w:val="de-DE"/>
        </w:rPr>
        <w:t xml:space="preserve">) </w:t>
      </w:r>
      <w:r w:rsidR="00886C43" w:rsidRPr="00220F38">
        <w:rPr>
          <w:rFonts w:ascii="Sylfaen" w:hAnsi="Sylfaen"/>
          <w:b/>
          <w:bCs/>
          <w:sz w:val="20"/>
          <w:szCs w:val="20"/>
          <w:highlight w:val="yellow"/>
        </w:rPr>
        <w:t>ՀՀդրամիչափով</w:t>
      </w:r>
    </w:p>
    <w:p w:rsidR="000A5C79" w:rsidRPr="00220F38" w:rsidRDefault="000A5C79" w:rsidP="000A5C79">
      <w:pPr>
        <w:jc w:val="both"/>
        <w:rPr>
          <w:rFonts w:ascii="Sylfaen" w:hAnsi="Sylfaen"/>
          <w:b/>
          <w:bCs/>
          <w:sz w:val="20"/>
          <w:szCs w:val="20"/>
          <w:highlight w:val="yellow"/>
          <w:lang w:val="de-DE"/>
        </w:rPr>
      </w:pPr>
      <w:r w:rsidRPr="00220F38">
        <w:rPr>
          <w:rFonts w:ascii="Sylfaen" w:hAnsi="Sylfaen"/>
          <w:b/>
          <w:bCs/>
          <w:sz w:val="20"/>
          <w:szCs w:val="20"/>
          <w:highlight w:val="yellow"/>
          <w:lang w:val="de-DE"/>
        </w:rPr>
        <w:t xml:space="preserve">     *</w:t>
      </w:r>
      <w:r w:rsidRPr="00220F38">
        <w:rPr>
          <w:rFonts w:ascii="Sylfaen" w:hAnsi="Sylfaen"/>
          <w:b/>
          <w:bCs/>
          <w:sz w:val="20"/>
          <w:szCs w:val="20"/>
          <w:highlight w:val="yellow"/>
        </w:rPr>
        <w:t>Հայտերիգնահատումըկատարվելուէմիավորգն</w:t>
      </w:r>
      <w:r w:rsidR="005F70C2" w:rsidRPr="00220F38">
        <w:rPr>
          <w:rFonts w:ascii="Sylfaen" w:hAnsi="Sylfaen"/>
          <w:b/>
          <w:bCs/>
          <w:sz w:val="20"/>
          <w:szCs w:val="20"/>
          <w:highlight w:val="yellow"/>
        </w:rPr>
        <w:t>եր</w:t>
      </w:r>
      <w:r w:rsidRPr="00220F38">
        <w:rPr>
          <w:rFonts w:ascii="Sylfaen" w:hAnsi="Sylfaen"/>
          <w:b/>
          <w:bCs/>
          <w:sz w:val="20"/>
          <w:szCs w:val="20"/>
          <w:highlight w:val="yellow"/>
        </w:rPr>
        <w:t>ի</w:t>
      </w:r>
      <w:r w:rsidR="005F70C2" w:rsidRPr="00220F38">
        <w:rPr>
          <w:rFonts w:ascii="Sylfaen" w:hAnsi="Sylfaen"/>
          <w:b/>
          <w:bCs/>
          <w:sz w:val="20"/>
          <w:szCs w:val="20"/>
          <w:highlight w:val="yellow"/>
        </w:rPr>
        <w:t>հանրագումարով</w:t>
      </w:r>
    </w:p>
    <w:p w:rsidR="005F70C2" w:rsidRPr="00220F38" w:rsidRDefault="00D31B21" w:rsidP="000A5C79">
      <w:pPr>
        <w:jc w:val="both"/>
        <w:rPr>
          <w:rFonts w:ascii="Sylfaen" w:hAnsi="Sylfaen"/>
          <w:b/>
          <w:bCs/>
          <w:sz w:val="20"/>
          <w:lang w:val="de-DE"/>
        </w:rPr>
      </w:pPr>
      <w:r w:rsidRPr="00220F38">
        <w:rPr>
          <w:rFonts w:ascii="Sylfaen" w:hAnsi="Sylfaen"/>
          <w:b/>
          <w:bCs/>
          <w:sz w:val="20"/>
        </w:rPr>
        <w:t>Տեղադրվողապրանքներըպետքէլինեննոր</w:t>
      </w:r>
      <w:r w:rsidRPr="00220F38">
        <w:rPr>
          <w:rFonts w:ascii="Sylfaen" w:hAnsi="Sylfaen"/>
          <w:b/>
          <w:bCs/>
          <w:sz w:val="20"/>
          <w:lang w:val="de-DE"/>
        </w:rPr>
        <w:t xml:space="preserve">, </w:t>
      </w:r>
      <w:r w:rsidRPr="00220F38">
        <w:rPr>
          <w:rFonts w:ascii="Sylfaen" w:hAnsi="Sylfaen"/>
          <w:b/>
          <w:bCs/>
          <w:sz w:val="20"/>
        </w:rPr>
        <w:t>բարձրորակի</w:t>
      </w:r>
    </w:p>
    <w:p w:rsidR="00972B05" w:rsidRPr="00220F38" w:rsidRDefault="005313F3" w:rsidP="00972B05">
      <w:pPr>
        <w:ind w:firstLine="567"/>
        <w:jc w:val="both"/>
        <w:rPr>
          <w:rFonts w:ascii="Sylfaen" w:hAnsi="Sylfaen"/>
          <w:i/>
          <w:sz w:val="22"/>
          <w:highlight w:val="yellow"/>
          <w:lang w:val="hy-AM"/>
        </w:rPr>
      </w:pPr>
      <w:r w:rsidRPr="00220F38">
        <w:rPr>
          <w:rFonts w:ascii="Sylfaen" w:hAnsi="Sylfaen"/>
          <w:i/>
          <w:sz w:val="22"/>
          <w:highlight w:val="yellow"/>
          <w:lang w:val="hy-AM"/>
        </w:rPr>
        <w:t>Ավտոմեքենաների</w:t>
      </w:r>
      <w:r w:rsidR="00972B05" w:rsidRPr="00220F38">
        <w:rPr>
          <w:rFonts w:ascii="Sylfaen" w:hAnsi="Sylfaen"/>
          <w:i/>
          <w:sz w:val="22"/>
          <w:highlight w:val="yellow"/>
          <w:lang w:val="hy-AM"/>
        </w:rPr>
        <w:t xml:space="preserve">ի վերանորոգման և սպասարկման ծառայության իրականացումը պետք է կատարվի </w:t>
      </w:r>
      <w:r w:rsidRPr="00833124">
        <w:rPr>
          <w:rFonts w:ascii="Sylfaen" w:hAnsi="Sylfaen"/>
          <w:b/>
          <w:i/>
          <w:sz w:val="22"/>
          <w:highlight w:val="yellow"/>
          <w:u w:val="single"/>
        </w:rPr>
        <w:t>Գառնիհամայնքի</w:t>
      </w:r>
      <w:r w:rsidR="00972B05" w:rsidRPr="00220F38">
        <w:rPr>
          <w:rFonts w:ascii="Sylfaen" w:hAnsi="Sylfaen"/>
          <w:i/>
          <w:sz w:val="22"/>
          <w:highlight w:val="yellow"/>
          <w:lang w:val="hy-AM"/>
        </w:rPr>
        <w:t xml:space="preserve"> տարածքում:</w:t>
      </w:r>
    </w:p>
    <w:p w:rsidR="00972B05" w:rsidRPr="00220F38" w:rsidRDefault="005313F3" w:rsidP="00972B05">
      <w:pPr>
        <w:ind w:firstLine="567"/>
        <w:jc w:val="both"/>
        <w:rPr>
          <w:rFonts w:ascii="Sylfaen" w:hAnsi="Sylfaen"/>
          <w:i/>
          <w:sz w:val="22"/>
          <w:lang w:val="hy-AM"/>
        </w:rPr>
      </w:pPr>
      <w:r w:rsidRPr="00220F38">
        <w:rPr>
          <w:rFonts w:ascii="Sylfaen" w:hAnsi="Sylfaen"/>
          <w:i/>
          <w:sz w:val="22"/>
          <w:highlight w:val="yellow"/>
          <w:lang w:val="hy-AM"/>
        </w:rPr>
        <w:t>Ավտոմեքենաների</w:t>
      </w:r>
      <w:r w:rsidR="00972B05" w:rsidRPr="00220F38">
        <w:rPr>
          <w:rFonts w:ascii="Sylfaen" w:hAnsi="Sylfaen"/>
          <w:i/>
          <w:sz w:val="22"/>
          <w:highlight w:val="yellow"/>
          <w:lang w:val="hy-AM"/>
        </w:rPr>
        <w:t xml:space="preserve">ի վերանորոգման և սպասարկման ընթացիկ ծառայությունները պետք է իրականացվի կատարողին տեղեկացվելուց հետո </w:t>
      </w:r>
      <w:r w:rsidR="00972B05" w:rsidRPr="00220F38">
        <w:rPr>
          <w:rFonts w:ascii="Sylfaen" w:hAnsi="Sylfaen"/>
          <w:b/>
          <w:i/>
          <w:sz w:val="22"/>
          <w:highlight w:val="yellow"/>
          <w:u w:val="single"/>
          <w:lang w:val="hy-AM"/>
        </w:rPr>
        <w:t>մեկ օրվա</w:t>
      </w:r>
      <w:r w:rsidR="00972B05" w:rsidRPr="00220F38">
        <w:rPr>
          <w:rFonts w:ascii="Sylfaen" w:hAnsi="Sylfaen"/>
          <w:i/>
          <w:sz w:val="22"/>
          <w:highlight w:val="yellow"/>
          <w:lang w:val="hy-AM"/>
        </w:rPr>
        <w:t xml:space="preserve"> ընթացքում, իսկ կապիտալ վերանորոգման ծառայությունները` առավելագույնը </w:t>
      </w:r>
      <w:r w:rsidR="00972B05" w:rsidRPr="00220F38">
        <w:rPr>
          <w:rFonts w:ascii="Sylfaen" w:hAnsi="Sylfaen"/>
          <w:b/>
          <w:i/>
          <w:sz w:val="22"/>
          <w:highlight w:val="yellow"/>
          <w:u w:val="single"/>
          <w:lang w:val="hy-AM"/>
        </w:rPr>
        <w:t>հինգ օրվա</w:t>
      </w:r>
      <w:r w:rsidR="00972B05" w:rsidRPr="00220F38">
        <w:rPr>
          <w:rFonts w:ascii="Sylfaen" w:hAnsi="Sylfaen"/>
          <w:i/>
          <w:sz w:val="22"/>
          <w:highlight w:val="yellow"/>
          <w:lang w:val="hy-AM"/>
        </w:rPr>
        <w:t xml:space="preserve"> ընթացքում:</w:t>
      </w:r>
    </w:p>
    <w:p w:rsidR="00972B05" w:rsidRPr="00220F38" w:rsidRDefault="00972B05" w:rsidP="00972B05">
      <w:pPr>
        <w:ind w:firstLine="567"/>
        <w:jc w:val="both"/>
        <w:rPr>
          <w:rFonts w:ascii="Sylfaen" w:hAnsi="Sylfaen"/>
          <w:i/>
          <w:sz w:val="22"/>
          <w:lang w:val="hy-AM"/>
        </w:rPr>
      </w:pPr>
      <w:r w:rsidRPr="00220F38">
        <w:rPr>
          <w:rFonts w:ascii="Sylfaen" w:hAnsi="Sylfaen"/>
          <w:i/>
          <w:sz w:val="22"/>
          <w:highlight w:val="yellow"/>
          <w:lang w:val="hy-AM"/>
        </w:rPr>
        <w:lastRenderedPageBreak/>
        <w:t xml:space="preserve">Վարանորոգման ընթացքում փոխարինված յուրաքանչյուր ավտոմասի համար պետք է գործի առնվազն 6 ամիս երաշխիքային ժամկետ: Յուրաքանչյուր նոր փոխարինված ավտոմասի մինչև 6 (վեց) ամիսը լրանալը շարքից դուրս գալու պատճառով Պատվիրատուի կրած վնասները փոխհատուցում է ծառայություն մատուցողն իր միջոցների հաշվին </w:t>
      </w:r>
    </w:p>
    <w:p w:rsidR="005313F3" w:rsidRPr="00220F38" w:rsidRDefault="005313F3" w:rsidP="00972B05">
      <w:pPr>
        <w:ind w:firstLine="567"/>
        <w:jc w:val="both"/>
        <w:rPr>
          <w:rFonts w:ascii="Sylfaen" w:hAnsi="Sylfaen"/>
          <w:i/>
          <w:sz w:val="22"/>
          <w:lang w:val="hy-AM"/>
        </w:rPr>
      </w:pPr>
    </w:p>
    <w:p w:rsidR="005313F3" w:rsidRPr="00220F38" w:rsidRDefault="005313F3" w:rsidP="005313F3">
      <w:pPr>
        <w:jc w:val="both"/>
        <w:rPr>
          <w:rFonts w:ascii="Sylfaen" w:hAnsi="Sylfaen"/>
          <w:sz w:val="20"/>
          <w:lang w:val="de-DE"/>
        </w:rPr>
      </w:pPr>
      <w:r w:rsidRPr="00220F38">
        <w:rPr>
          <w:rFonts w:ascii="Sylfaen" w:hAnsi="Sylfaen" w:cs="Sylfaen"/>
          <w:i/>
          <w:sz w:val="18"/>
          <w:szCs w:val="18"/>
          <w:lang w:val="pt-BR"/>
        </w:rPr>
        <w:t>* ծառայության մատուցման վերջնաժամկետը չի կարող ավել լինել, քան տվյալ տարվա դեկտեմբերի 25-ը:</w:t>
      </w:r>
    </w:p>
    <w:p w:rsidR="005313F3" w:rsidRPr="00220F38" w:rsidRDefault="005313F3" w:rsidP="005313F3">
      <w:pPr>
        <w:jc w:val="both"/>
        <w:rPr>
          <w:rFonts w:ascii="Sylfaen" w:hAnsi="Sylfaen"/>
          <w:i/>
          <w:sz w:val="20"/>
          <w:lang w:val="de-DE"/>
        </w:rPr>
      </w:pPr>
      <w:r w:rsidRPr="00220F38">
        <w:rPr>
          <w:rFonts w:ascii="Sylfaen" w:hAnsi="Sylfaen"/>
          <w:i/>
          <w:sz w:val="20"/>
          <w:lang w:val="de-DE"/>
        </w:rPr>
        <w:t xml:space="preserve">** </w:t>
      </w:r>
      <w:r w:rsidRPr="00220F38">
        <w:rPr>
          <w:rFonts w:ascii="Sylfaen" w:hAnsi="Sylfaen"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իրականացնելովֆինանսական միջոցներ նախատեսվելու դեպքում կողմերի միջև կնքվող համաձայնագրի ուժի մեջ մտնելու օրվանից :</w:t>
      </w:r>
    </w:p>
    <w:p w:rsidR="005313F3" w:rsidRPr="00220F38" w:rsidRDefault="005313F3" w:rsidP="00972B05">
      <w:pPr>
        <w:ind w:firstLine="567"/>
        <w:jc w:val="both"/>
        <w:rPr>
          <w:rFonts w:ascii="Sylfaen" w:hAnsi="Sylfaen"/>
          <w:i/>
          <w:sz w:val="22"/>
          <w:lang w:val="de-DE"/>
        </w:rPr>
      </w:pPr>
    </w:p>
    <w:p w:rsidR="00D31B21" w:rsidRPr="00220F38" w:rsidRDefault="00D31B21" w:rsidP="000A5C79">
      <w:pPr>
        <w:jc w:val="both"/>
        <w:rPr>
          <w:rFonts w:ascii="Sylfaen" w:hAnsi="Sylfaen"/>
          <w:b/>
          <w:bCs/>
          <w:sz w:val="20"/>
          <w:lang w:val="hy-AM"/>
        </w:rPr>
      </w:pPr>
    </w:p>
    <w:tbl>
      <w:tblPr>
        <w:tblW w:w="9639" w:type="dxa"/>
        <w:jc w:val="center"/>
        <w:tblLayout w:type="fixed"/>
        <w:tblLook w:val="0000"/>
      </w:tblPr>
      <w:tblGrid>
        <w:gridCol w:w="4536"/>
        <w:gridCol w:w="760"/>
        <w:gridCol w:w="4343"/>
      </w:tblGrid>
      <w:tr w:rsidR="002B2B3B" w:rsidRPr="00220F38" w:rsidTr="00283663">
        <w:trPr>
          <w:jc w:val="center"/>
        </w:trPr>
        <w:tc>
          <w:tcPr>
            <w:tcW w:w="4536" w:type="dxa"/>
          </w:tcPr>
          <w:p w:rsidR="002B2B3B" w:rsidRPr="00220F38" w:rsidRDefault="0090256C" w:rsidP="00283663">
            <w:pPr>
              <w:spacing w:line="360" w:lineRule="auto"/>
              <w:jc w:val="center"/>
              <w:rPr>
                <w:rFonts w:ascii="Sylfaen" w:hAnsi="Sylfaen" w:cs="Sylfaen"/>
                <w:b/>
                <w:bCs/>
                <w:lang w:val="nb-NO"/>
              </w:rPr>
            </w:pPr>
            <w:r w:rsidRPr="00220F38">
              <w:rPr>
                <w:rFonts w:ascii="Sylfaen" w:hAnsi="Sylfaen"/>
                <w:i/>
                <w:sz w:val="18"/>
                <w:lang w:val="hy-AM"/>
              </w:rPr>
              <w:br w:type="page"/>
            </w:r>
            <w:r w:rsidR="002B2B3B" w:rsidRPr="00220F38">
              <w:rPr>
                <w:rFonts w:ascii="Sylfaen" w:hAnsi="Sylfaen" w:cs="Sylfaen"/>
                <w:b/>
                <w:bCs/>
                <w:lang w:val="nb-NO"/>
              </w:rPr>
              <w:t>ՊԱՏՎԻՐԱՏՈՒ</w:t>
            </w:r>
          </w:p>
          <w:p w:rsidR="002B2B3B" w:rsidRPr="00220F38" w:rsidRDefault="002B2B3B" w:rsidP="00283663">
            <w:pPr>
              <w:jc w:val="center"/>
              <w:rPr>
                <w:rFonts w:ascii="Sylfaen" w:hAnsi="Sylfaen"/>
                <w:lang w:val="ru-RU"/>
              </w:rPr>
            </w:pPr>
            <w:r w:rsidRPr="00220F38">
              <w:rPr>
                <w:rFonts w:ascii="Sylfaen" w:hAnsi="Sylfaen"/>
                <w:lang w:val="ru-RU"/>
              </w:rPr>
              <w:t>---------------------------------</w:t>
            </w:r>
          </w:p>
          <w:p w:rsidR="002B2B3B" w:rsidRPr="00220F38" w:rsidRDefault="002B2B3B" w:rsidP="00283663">
            <w:pPr>
              <w:jc w:val="center"/>
              <w:rPr>
                <w:rFonts w:ascii="Sylfaen" w:hAnsi="Sylfaen"/>
                <w:sz w:val="18"/>
                <w:szCs w:val="18"/>
              </w:rPr>
            </w:pPr>
            <w:r w:rsidRPr="00220F38">
              <w:rPr>
                <w:rFonts w:ascii="Sylfaen" w:hAnsi="Sylfaen"/>
                <w:sz w:val="18"/>
                <w:szCs w:val="18"/>
              </w:rPr>
              <w:t>/</w:t>
            </w:r>
            <w:r w:rsidRPr="00220F38">
              <w:rPr>
                <w:rFonts w:ascii="Sylfaen" w:hAnsi="Sylfaen" w:cs="Sylfaen"/>
                <w:sz w:val="18"/>
                <w:szCs w:val="18"/>
                <w:lang w:val="ru-RU"/>
              </w:rPr>
              <w:t>ստորագրություն</w:t>
            </w:r>
            <w:r w:rsidRPr="00220F38">
              <w:rPr>
                <w:rFonts w:ascii="Sylfaen" w:hAnsi="Sylfaen"/>
                <w:sz w:val="18"/>
                <w:szCs w:val="18"/>
              </w:rPr>
              <w:t>/</w:t>
            </w:r>
          </w:p>
          <w:p w:rsidR="002B2B3B" w:rsidRPr="00220F38" w:rsidRDefault="002B2B3B" w:rsidP="00283663">
            <w:pPr>
              <w:jc w:val="center"/>
              <w:rPr>
                <w:rFonts w:ascii="Sylfaen" w:hAnsi="Sylfaen"/>
                <w:sz w:val="18"/>
                <w:szCs w:val="18"/>
                <w:lang w:val="ru-RU"/>
              </w:rPr>
            </w:pPr>
            <w:r w:rsidRPr="00220F38">
              <w:rPr>
                <w:rFonts w:ascii="Sylfaen" w:hAnsi="Sylfaen" w:cs="Sylfaen"/>
                <w:sz w:val="18"/>
                <w:szCs w:val="18"/>
                <w:lang w:val="ru-RU"/>
              </w:rPr>
              <w:t>Կ</w:t>
            </w:r>
            <w:r w:rsidRPr="00220F38">
              <w:rPr>
                <w:rFonts w:ascii="Sylfaen" w:hAnsi="Sylfaen"/>
                <w:sz w:val="18"/>
                <w:szCs w:val="18"/>
                <w:lang w:val="ru-RU"/>
              </w:rPr>
              <w:t>.</w:t>
            </w:r>
            <w:r w:rsidRPr="00220F38">
              <w:rPr>
                <w:rFonts w:ascii="Sylfaen" w:hAnsi="Sylfaen" w:cs="Sylfaen"/>
                <w:sz w:val="18"/>
                <w:szCs w:val="18"/>
                <w:lang w:val="ru-RU"/>
              </w:rPr>
              <w:t>Տ</w:t>
            </w:r>
          </w:p>
        </w:tc>
        <w:tc>
          <w:tcPr>
            <w:tcW w:w="760" w:type="dxa"/>
          </w:tcPr>
          <w:p w:rsidR="002B2B3B" w:rsidRPr="00220F38" w:rsidRDefault="002B2B3B" w:rsidP="00283663">
            <w:pPr>
              <w:spacing w:line="360" w:lineRule="auto"/>
              <w:jc w:val="center"/>
              <w:rPr>
                <w:rFonts w:ascii="Sylfaen" w:hAnsi="Sylfaen"/>
                <w:lang w:val="ru-RU"/>
              </w:rPr>
            </w:pPr>
          </w:p>
        </w:tc>
        <w:tc>
          <w:tcPr>
            <w:tcW w:w="4343" w:type="dxa"/>
          </w:tcPr>
          <w:p w:rsidR="002B2B3B" w:rsidRPr="00220F38" w:rsidRDefault="002B2B3B" w:rsidP="00283663">
            <w:pPr>
              <w:spacing w:line="360" w:lineRule="auto"/>
              <w:jc w:val="center"/>
              <w:rPr>
                <w:rFonts w:ascii="Sylfaen" w:hAnsi="Sylfaen" w:cs="Sylfaen"/>
                <w:b/>
                <w:bCs/>
                <w:lang w:val="ru-RU"/>
              </w:rPr>
            </w:pPr>
            <w:r w:rsidRPr="00220F38">
              <w:rPr>
                <w:rFonts w:ascii="Sylfaen" w:hAnsi="Sylfaen" w:cs="Sylfaen"/>
                <w:b/>
                <w:bCs/>
                <w:lang w:val="pt-BR"/>
              </w:rPr>
              <w:t>ԿԱՏԱՐՈՂ</w:t>
            </w:r>
          </w:p>
          <w:p w:rsidR="002B2B3B" w:rsidRPr="00220F38" w:rsidRDefault="002B2B3B" w:rsidP="00283663">
            <w:pPr>
              <w:jc w:val="center"/>
              <w:rPr>
                <w:rFonts w:ascii="Sylfaen" w:hAnsi="Sylfaen"/>
                <w:lang w:val="ru-RU"/>
              </w:rPr>
            </w:pPr>
            <w:r w:rsidRPr="00220F38">
              <w:rPr>
                <w:rFonts w:ascii="Sylfaen" w:hAnsi="Sylfaen"/>
                <w:lang w:val="ru-RU"/>
              </w:rPr>
              <w:t>---------------------------------</w:t>
            </w:r>
          </w:p>
          <w:p w:rsidR="002B2B3B" w:rsidRPr="00220F38" w:rsidRDefault="002B2B3B" w:rsidP="00283663">
            <w:pPr>
              <w:jc w:val="center"/>
              <w:rPr>
                <w:rFonts w:ascii="Sylfaen" w:hAnsi="Sylfaen"/>
                <w:sz w:val="18"/>
                <w:szCs w:val="18"/>
              </w:rPr>
            </w:pPr>
            <w:r w:rsidRPr="00220F38">
              <w:rPr>
                <w:rFonts w:ascii="Sylfaen" w:hAnsi="Sylfaen"/>
                <w:sz w:val="18"/>
                <w:szCs w:val="18"/>
              </w:rPr>
              <w:t>/</w:t>
            </w:r>
            <w:r w:rsidRPr="00220F38">
              <w:rPr>
                <w:rFonts w:ascii="Sylfaen" w:hAnsi="Sylfaen" w:cs="Sylfaen"/>
                <w:sz w:val="18"/>
                <w:szCs w:val="18"/>
                <w:lang w:val="ru-RU"/>
              </w:rPr>
              <w:t>ստորագրություն</w:t>
            </w:r>
            <w:r w:rsidRPr="00220F38">
              <w:rPr>
                <w:rFonts w:ascii="Sylfaen" w:hAnsi="Sylfaen"/>
                <w:sz w:val="18"/>
                <w:szCs w:val="18"/>
              </w:rPr>
              <w:t>/</w:t>
            </w:r>
          </w:p>
          <w:p w:rsidR="002B2B3B" w:rsidRPr="00220F38" w:rsidRDefault="002B2B3B" w:rsidP="00283663">
            <w:pPr>
              <w:jc w:val="center"/>
              <w:rPr>
                <w:rFonts w:ascii="Sylfaen" w:hAnsi="Sylfaen"/>
                <w:sz w:val="22"/>
                <w:szCs w:val="22"/>
                <w:lang w:val="ru-RU"/>
              </w:rPr>
            </w:pPr>
            <w:r w:rsidRPr="00220F38">
              <w:rPr>
                <w:rFonts w:ascii="Sylfaen" w:hAnsi="Sylfaen" w:cs="Sylfaen"/>
                <w:sz w:val="18"/>
                <w:szCs w:val="18"/>
                <w:lang w:val="ru-RU"/>
              </w:rPr>
              <w:t>Կ</w:t>
            </w:r>
            <w:r w:rsidRPr="00220F38">
              <w:rPr>
                <w:rFonts w:ascii="Sylfaen" w:hAnsi="Sylfaen"/>
                <w:sz w:val="18"/>
                <w:szCs w:val="18"/>
                <w:lang w:val="ru-RU"/>
              </w:rPr>
              <w:t>.</w:t>
            </w:r>
            <w:r w:rsidRPr="00220F38">
              <w:rPr>
                <w:rFonts w:ascii="Sylfaen" w:hAnsi="Sylfaen" w:cs="Sylfaen"/>
                <w:sz w:val="18"/>
                <w:szCs w:val="18"/>
                <w:lang w:val="ru-RU"/>
              </w:rPr>
              <w:t>Տ</w:t>
            </w:r>
          </w:p>
        </w:tc>
      </w:tr>
    </w:tbl>
    <w:p w:rsidR="0090256C" w:rsidRPr="00220F38" w:rsidRDefault="0090256C">
      <w:pPr>
        <w:rPr>
          <w:rFonts w:ascii="Sylfaen" w:hAnsi="Sylfaen"/>
          <w:i/>
          <w:sz w:val="18"/>
          <w:lang w:val="hy-AM"/>
        </w:rPr>
      </w:pPr>
    </w:p>
    <w:p w:rsidR="007678FA" w:rsidRPr="00220F38" w:rsidRDefault="00A94981" w:rsidP="005F70C2">
      <w:pPr>
        <w:jc w:val="right"/>
        <w:rPr>
          <w:rFonts w:ascii="Sylfaen" w:hAnsi="Sylfaen"/>
          <w:i/>
          <w:sz w:val="18"/>
          <w:lang w:val="hy-AM"/>
        </w:rPr>
      </w:pPr>
      <w:r w:rsidRPr="00220F38">
        <w:rPr>
          <w:rFonts w:ascii="Sylfaen" w:hAnsi="Sylfaen"/>
          <w:i/>
          <w:sz w:val="18"/>
          <w:lang w:val="hy-AM"/>
        </w:rPr>
        <w:br w:type="page"/>
      </w:r>
      <w:r w:rsidR="007678FA" w:rsidRPr="00220F38">
        <w:rPr>
          <w:rFonts w:ascii="Sylfaen" w:hAnsi="Sylfaen"/>
          <w:i/>
          <w:sz w:val="18"/>
          <w:lang w:val="hy-AM"/>
        </w:rPr>
        <w:lastRenderedPageBreak/>
        <w:t>Հավելված N 2</w:t>
      </w:r>
    </w:p>
    <w:p w:rsidR="007678FA" w:rsidRPr="00220F38" w:rsidRDefault="007678FA" w:rsidP="007678FA">
      <w:pPr>
        <w:jc w:val="right"/>
        <w:rPr>
          <w:rFonts w:ascii="Sylfaen" w:hAnsi="Sylfaen"/>
          <w:i/>
          <w:sz w:val="18"/>
          <w:lang w:val="hy-AM"/>
        </w:rPr>
      </w:pPr>
      <w:r w:rsidRPr="00220F38">
        <w:rPr>
          <w:rFonts w:ascii="Sylfaen" w:hAnsi="Sylfaen"/>
          <w:i/>
          <w:sz w:val="18"/>
          <w:lang w:val="hy-AM"/>
        </w:rPr>
        <w:t xml:space="preserve">«         »              20  թ. կնքված </w:t>
      </w:r>
    </w:p>
    <w:p w:rsidR="007678FA" w:rsidRPr="00220F38" w:rsidRDefault="007678FA" w:rsidP="007678FA">
      <w:pPr>
        <w:jc w:val="right"/>
        <w:rPr>
          <w:rFonts w:ascii="Sylfaen" w:hAnsi="Sylfaen"/>
          <w:i/>
          <w:sz w:val="18"/>
          <w:lang w:val="hy-AM"/>
        </w:rPr>
      </w:pPr>
      <w:r w:rsidRPr="00220F38">
        <w:rPr>
          <w:rFonts w:ascii="Sylfaen" w:hAnsi="Sylfaen"/>
          <w:i/>
          <w:sz w:val="18"/>
          <w:lang w:val="hy-AM"/>
        </w:rPr>
        <w:t xml:space="preserve">                      ծածկագրով պայմանագրի</w:t>
      </w:r>
    </w:p>
    <w:p w:rsidR="007678FA" w:rsidRPr="00220F38" w:rsidRDefault="007678FA" w:rsidP="007678FA">
      <w:pPr>
        <w:tabs>
          <w:tab w:val="left" w:pos="9540"/>
        </w:tabs>
        <w:rPr>
          <w:rFonts w:ascii="Sylfaen" w:hAnsi="Sylfaen"/>
          <w:sz w:val="20"/>
        </w:rPr>
      </w:pPr>
    </w:p>
    <w:p w:rsidR="007678FA" w:rsidRPr="00220F38" w:rsidRDefault="007678FA" w:rsidP="007678FA">
      <w:pPr>
        <w:jc w:val="center"/>
        <w:rPr>
          <w:rFonts w:ascii="Sylfaen" w:hAnsi="Sylfaen"/>
          <w:sz w:val="20"/>
        </w:rPr>
      </w:pPr>
      <w:r w:rsidRPr="00220F38">
        <w:rPr>
          <w:rFonts w:ascii="Sylfaen" w:hAnsi="Sylfaen" w:cs="Sylfaen"/>
          <w:b/>
          <w:sz w:val="22"/>
          <w:szCs w:val="22"/>
        </w:rPr>
        <w:softHyphen/>
      </w:r>
      <w:r w:rsidRPr="00220F38">
        <w:rPr>
          <w:rFonts w:ascii="Sylfaen" w:hAnsi="Sylfaen" w:cs="Sylfaen"/>
          <w:b/>
          <w:sz w:val="22"/>
          <w:szCs w:val="22"/>
        </w:rPr>
        <w:softHyphen/>
      </w:r>
      <w:r w:rsidRPr="00220F38">
        <w:rPr>
          <w:rFonts w:ascii="Sylfaen" w:hAnsi="Sylfaen" w:cs="Sylfaen"/>
          <w:b/>
          <w:sz w:val="22"/>
          <w:szCs w:val="22"/>
        </w:rPr>
        <w:softHyphen/>
      </w:r>
      <w:r w:rsidRPr="00220F38">
        <w:rPr>
          <w:rFonts w:ascii="Sylfaen" w:hAnsi="Sylfaen" w:cs="Sylfaen"/>
          <w:b/>
          <w:sz w:val="22"/>
          <w:szCs w:val="22"/>
        </w:rPr>
        <w:softHyphen/>
      </w:r>
      <w:r w:rsidRPr="00220F38">
        <w:rPr>
          <w:rFonts w:ascii="Sylfaen" w:hAnsi="Sylfaen" w:cs="Sylfaen"/>
          <w:b/>
          <w:sz w:val="22"/>
          <w:szCs w:val="22"/>
        </w:rPr>
        <w:softHyphen/>
      </w:r>
      <w:r w:rsidRPr="00220F38">
        <w:rPr>
          <w:rFonts w:ascii="Sylfaen" w:hAnsi="Sylfaen" w:cs="Sylfaen"/>
          <w:b/>
          <w:sz w:val="22"/>
          <w:szCs w:val="22"/>
        </w:rPr>
        <w:softHyphen/>
      </w:r>
      <w:r w:rsidRPr="00220F38">
        <w:rPr>
          <w:rFonts w:ascii="Sylfaen" w:hAnsi="Sylfaen" w:cs="Sylfaen"/>
          <w:b/>
          <w:sz w:val="22"/>
          <w:szCs w:val="22"/>
        </w:rPr>
        <w:softHyphen/>
      </w:r>
      <w:r w:rsidRPr="00220F38">
        <w:rPr>
          <w:rFonts w:ascii="Sylfaen" w:hAnsi="Sylfaen" w:cs="Sylfaen"/>
          <w:b/>
          <w:sz w:val="22"/>
          <w:szCs w:val="22"/>
        </w:rPr>
        <w:softHyphen/>
      </w:r>
      <w:r w:rsidRPr="00220F38">
        <w:rPr>
          <w:rFonts w:ascii="Sylfaen" w:hAnsi="Sylfaen" w:cs="Sylfaen"/>
          <w:b/>
          <w:sz w:val="22"/>
          <w:szCs w:val="22"/>
        </w:rPr>
        <w:softHyphen/>
      </w:r>
      <w:r w:rsidRPr="00220F38">
        <w:rPr>
          <w:rFonts w:ascii="Sylfaen" w:hAnsi="Sylfaen" w:cs="Sylfaen"/>
          <w:b/>
          <w:sz w:val="22"/>
          <w:szCs w:val="22"/>
        </w:rPr>
        <w:softHyphen/>
      </w:r>
      <w:r w:rsidRPr="00220F38">
        <w:rPr>
          <w:rFonts w:ascii="Sylfaen" w:hAnsi="Sylfaen" w:cs="Sylfaen"/>
          <w:b/>
          <w:sz w:val="22"/>
          <w:szCs w:val="22"/>
        </w:rPr>
        <w:softHyphen/>
      </w:r>
      <w:r w:rsidRPr="00220F38">
        <w:rPr>
          <w:rFonts w:ascii="Sylfaen" w:hAnsi="Sylfaen" w:cs="Sylfaen"/>
          <w:b/>
          <w:sz w:val="22"/>
          <w:szCs w:val="22"/>
        </w:rPr>
        <w:softHyphen/>
      </w:r>
      <w:r w:rsidRPr="00220F38">
        <w:rPr>
          <w:rFonts w:ascii="Sylfaen" w:hAnsi="Sylfaen" w:cs="Sylfaen"/>
          <w:b/>
          <w:sz w:val="22"/>
          <w:szCs w:val="22"/>
        </w:rPr>
        <w:softHyphen/>
      </w:r>
      <w:r w:rsidRPr="00220F38">
        <w:rPr>
          <w:rFonts w:ascii="Sylfaen" w:hAnsi="Sylfaen"/>
          <w:sz w:val="20"/>
        </w:rPr>
        <w:t>ՎՃԱՐՄԱՆ ԺԱՄԱՆԱԿԱՑՈՒՅՑ*</w:t>
      </w:r>
    </w:p>
    <w:p w:rsidR="007678FA" w:rsidRPr="00220F38" w:rsidRDefault="007678FA" w:rsidP="007678FA">
      <w:pPr>
        <w:jc w:val="right"/>
        <w:rPr>
          <w:rFonts w:ascii="Sylfaen" w:hAnsi="Sylfaen"/>
          <w:sz w:val="20"/>
        </w:rPr>
      </w:pPr>
      <w:r w:rsidRPr="00220F38">
        <w:rPr>
          <w:rFonts w:ascii="Sylfaen" w:hAnsi="Sylfaen" w:cs="Sylfaen"/>
          <w:sz w:val="18"/>
        </w:rPr>
        <w:t>ՀՀդրամ</w:t>
      </w:r>
    </w:p>
    <w:tbl>
      <w:tblPr>
        <w:tblW w:w="107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5"/>
        <w:gridCol w:w="1096"/>
        <w:gridCol w:w="1803"/>
        <w:gridCol w:w="465"/>
        <w:gridCol w:w="547"/>
        <w:gridCol w:w="546"/>
        <w:gridCol w:w="546"/>
        <w:gridCol w:w="546"/>
        <w:gridCol w:w="519"/>
        <w:gridCol w:w="519"/>
        <w:gridCol w:w="519"/>
        <w:gridCol w:w="519"/>
        <w:gridCol w:w="519"/>
        <w:gridCol w:w="519"/>
        <w:gridCol w:w="519"/>
        <w:gridCol w:w="1071"/>
      </w:tblGrid>
      <w:tr w:rsidR="007678FA" w:rsidRPr="00220F38" w:rsidTr="004131D4">
        <w:tc>
          <w:tcPr>
            <w:tcW w:w="10718" w:type="dxa"/>
            <w:gridSpan w:val="16"/>
          </w:tcPr>
          <w:p w:rsidR="007678FA" w:rsidRPr="00220F38" w:rsidRDefault="007678FA" w:rsidP="00E53C12">
            <w:pPr>
              <w:jc w:val="center"/>
              <w:rPr>
                <w:rFonts w:ascii="Sylfaen" w:hAnsi="Sylfaen"/>
                <w:sz w:val="18"/>
                <w:lang w:val="es-ES"/>
              </w:rPr>
            </w:pPr>
            <w:r w:rsidRPr="00220F38">
              <w:rPr>
                <w:rFonts w:ascii="Sylfaen" w:hAnsi="Sylfaen"/>
                <w:sz w:val="18"/>
                <w:lang w:val="es-ES"/>
              </w:rPr>
              <w:t>Ծառայության</w:t>
            </w:r>
          </w:p>
        </w:tc>
      </w:tr>
      <w:tr w:rsidR="000E2769" w:rsidRPr="00F752BD" w:rsidTr="004601B3">
        <w:tc>
          <w:tcPr>
            <w:tcW w:w="463" w:type="dxa"/>
            <w:vMerge w:val="restart"/>
            <w:textDirection w:val="btLr"/>
            <w:vAlign w:val="center"/>
          </w:tcPr>
          <w:p w:rsidR="000E2769" w:rsidRPr="00220F38" w:rsidRDefault="000E2769" w:rsidP="000E2769">
            <w:pPr>
              <w:ind w:left="113" w:right="113"/>
              <w:jc w:val="center"/>
              <w:rPr>
                <w:rFonts w:ascii="Sylfaen" w:hAnsi="Sylfaen"/>
                <w:sz w:val="18"/>
                <w:lang w:val="es-ES"/>
              </w:rPr>
            </w:pPr>
            <w:r w:rsidRPr="00220F38">
              <w:rPr>
                <w:rFonts w:ascii="Sylfaen" w:hAnsi="Sylfaen"/>
                <w:sz w:val="18"/>
              </w:rPr>
              <w:t>հրավերով նախատեսված չափաբաժնի համարը</w:t>
            </w:r>
          </w:p>
        </w:tc>
        <w:tc>
          <w:tcPr>
            <w:tcW w:w="1106" w:type="dxa"/>
            <w:vMerge w:val="restart"/>
            <w:textDirection w:val="btLr"/>
            <w:vAlign w:val="center"/>
          </w:tcPr>
          <w:p w:rsidR="000E2769" w:rsidRPr="00220F38" w:rsidRDefault="000E2769" w:rsidP="000E2769">
            <w:pPr>
              <w:ind w:left="113" w:right="113"/>
              <w:jc w:val="center"/>
              <w:rPr>
                <w:rFonts w:ascii="Sylfaen" w:hAnsi="Sylfaen"/>
                <w:sz w:val="18"/>
                <w:lang w:val="es-ES"/>
              </w:rPr>
            </w:pPr>
            <w:r w:rsidRPr="00220F38">
              <w:rPr>
                <w:rFonts w:ascii="Sylfaen" w:hAnsi="Sylfaen"/>
                <w:sz w:val="18"/>
              </w:rPr>
              <w:t>գնումներիպլանովնախատեսվածմիջանցիկծածկագիրը</w:t>
            </w:r>
            <w:r w:rsidRPr="00220F38">
              <w:rPr>
                <w:rFonts w:ascii="Sylfaen" w:hAnsi="Sylfaen"/>
                <w:sz w:val="18"/>
                <w:lang w:val="es-ES"/>
              </w:rPr>
              <w:t xml:space="preserve">` </w:t>
            </w:r>
            <w:r w:rsidRPr="00220F38">
              <w:rPr>
                <w:rFonts w:ascii="Sylfaen" w:hAnsi="Sylfaen"/>
                <w:sz w:val="18"/>
              </w:rPr>
              <w:t>ըստԳՄԱդասակարգման</w:t>
            </w:r>
            <w:r w:rsidRPr="00220F38">
              <w:rPr>
                <w:rFonts w:ascii="Sylfaen" w:hAnsi="Sylfaen"/>
                <w:sz w:val="18"/>
                <w:lang w:val="es-ES"/>
              </w:rPr>
              <w:t xml:space="preserve"> (CPV)</w:t>
            </w:r>
          </w:p>
        </w:tc>
        <w:tc>
          <w:tcPr>
            <w:tcW w:w="1860" w:type="dxa"/>
            <w:vMerge w:val="restart"/>
            <w:vAlign w:val="center"/>
          </w:tcPr>
          <w:p w:rsidR="000E2769" w:rsidRPr="00220F38" w:rsidRDefault="000E2769" w:rsidP="00E53C12">
            <w:pPr>
              <w:jc w:val="center"/>
              <w:rPr>
                <w:rFonts w:ascii="Sylfaen" w:hAnsi="Sylfaen"/>
                <w:sz w:val="18"/>
                <w:lang w:val="es-ES"/>
              </w:rPr>
            </w:pPr>
            <w:r w:rsidRPr="00220F38">
              <w:rPr>
                <w:rFonts w:ascii="Sylfaen" w:hAnsi="Sylfaen"/>
                <w:sz w:val="18"/>
              </w:rPr>
              <w:t>անվանումը</w:t>
            </w:r>
          </w:p>
        </w:tc>
        <w:tc>
          <w:tcPr>
            <w:tcW w:w="7289" w:type="dxa"/>
            <w:gridSpan w:val="13"/>
            <w:vAlign w:val="center"/>
          </w:tcPr>
          <w:p w:rsidR="000E2769" w:rsidRPr="00220F38" w:rsidRDefault="000E2769" w:rsidP="00E5199F">
            <w:pPr>
              <w:jc w:val="both"/>
              <w:rPr>
                <w:rFonts w:ascii="Sylfaen" w:hAnsi="Sylfaen"/>
                <w:sz w:val="18"/>
                <w:lang w:val="es-ES"/>
              </w:rPr>
            </w:pPr>
            <w:r w:rsidRPr="00220F38">
              <w:rPr>
                <w:rFonts w:ascii="Sylfaen" w:hAnsi="Sylfaen"/>
                <w:sz w:val="18"/>
                <w:lang w:val="es-ES"/>
              </w:rPr>
              <w:t>դիմաց վճարումները նախատեսվում է իրականացնել</w:t>
            </w:r>
            <w:r w:rsidR="006C617C" w:rsidRPr="00220F38">
              <w:rPr>
                <w:rFonts w:ascii="Sylfaen" w:hAnsi="Sylfaen"/>
                <w:sz w:val="18"/>
                <w:lang w:val="es-ES"/>
              </w:rPr>
              <w:t>2024</w:t>
            </w:r>
            <w:r w:rsidRPr="00220F38">
              <w:rPr>
                <w:rFonts w:ascii="Sylfaen" w:hAnsi="Sylfaen"/>
                <w:sz w:val="18"/>
                <w:lang w:val="es-ES"/>
              </w:rPr>
              <w:t>թ-ին` ըստ ամիսների, այդ թվում**</w:t>
            </w:r>
          </w:p>
        </w:tc>
      </w:tr>
      <w:tr w:rsidR="004601B3" w:rsidRPr="00220F38" w:rsidTr="004601B3">
        <w:trPr>
          <w:trHeight w:val="2409"/>
        </w:trPr>
        <w:tc>
          <w:tcPr>
            <w:tcW w:w="463" w:type="dxa"/>
            <w:vMerge/>
          </w:tcPr>
          <w:p w:rsidR="000E2769" w:rsidRPr="00220F38" w:rsidRDefault="000E2769" w:rsidP="00E53C12">
            <w:pPr>
              <w:jc w:val="center"/>
              <w:rPr>
                <w:rFonts w:ascii="Sylfaen" w:hAnsi="Sylfaen"/>
                <w:sz w:val="20"/>
                <w:lang w:val="es-ES"/>
              </w:rPr>
            </w:pPr>
          </w:p>
        </w:tc>
        <w:tc>
          <w:tcPr>
            <w:tcW w:w="1106" w:type="dxa"/>
            <w:vMerge/>
          </w:tcPr>
          <w:p w:rsidR="000E2769" w:rsidRPr="00220F38" w:rsidRDefault="000E2769" w:rsidP="00E53C12">
            <w:pPr>
              <w:jc w:val="center"/>
              <w:rPr>
                <w:rFonts w:ascii="Sylfaen" w:hAnsi="Sylfaen"/>
                <w:sz w:val="20"/>
                <w:lang w:val="es-ES"/>
              </w:rPr>
            </w:pPr>
          </w:p>
        </w:tc>
        <w:tc>
          <w:tcPr>
            <w:tcW w:w="1860" w:type="dxa"/>
            <w:vMerge/>
          </w:tcPr>
          <w:p w:rsidR="000E2769" w:rsidRPr="00220F38" w:rsidRDefault="000E2769" w:rsidP="00E53C12">
            <w:pPr>
              <w:jc w:val="center"/>
              <w:rPr>
                <w:rFonts w:ascii="Sylfaen" w:hAnsi="Sylfaen"/>
                <w:sz w:val="20"/>
                <w:lang w:val="es-ES"/>
              </w:rPr>
            </w:pPr>
          </w:p>
        </w:tc>
        <w:tc>
          <w:tcPr>
            <w:tcW w:w="462" w:type="dxa"/>
            <w:textDirection w:val="btLr"/>
            <w:vAlign w:val="center"/>
          </w:tcPr>
          <w:p w:rsidR="000E2769" w:rsidRPr="00220F38" w:rsidRDefault="000E2769" w:rsidP="00E53C12">
            <w:pPr>
              <w:ind w:left="113" w:right="-7"/>
              <w:jc w:val="center"/>
              <w:rPr>
                <w:rFonts w:ascii="Sylfaen" w:hAnsi="Sylfaen"/>
                <w:sz w:val="18"/>
                <w:szCs w:val="22"/>
                <w:lang w:val="pt-BR"/>
              </w:rPr>
            </w:pPr>
            <w:r w:rsidRPr="00220F38">
              <w:rPr>
                <w:rFonts w:ascii="Sylfaen" w:hAnsi="Sylfaen" w:cs="Sylfaen"/>
                <w:sz w:val="18"/>
                <w:szCs w:val="22"/>
                <w:lang w:val="pt-BR"/>
              </w:rPr>
              <w:t>հունվար</w:t>
            </w:r>
          </w:p>
        </w:tc>
        <w:tc>
          <w:tcPr>
            <w:tcW w:w="576" w:type="dxa"/>
            <w:textDirection w:val="btLr"/>
            <w:vAlign w:val="center"/>
          </w:tcPr>
          <w:p w:rsidR="000E2769" w:rsidRPr="00220F38" w:rsidRDefault="000E2769" w:rsidP="00E53C12">
            <w:pPr>
              <w:ind w:left="113" w:right="-7"/>
              <w:jc w:val="center"/>
              <w:rPr>
                <w:rFonts w:ascii="Sylfaen" w:hAnsi="Sylfaen" w:cs="Sylfaen"/>
                <w:sz w:val="18"/>
                <w:szCs w:val="22"/>
                <w:lang w:val="pt-BR"/>
              </w:rPr>
            </w:pPr>
            <w:r w:rsidRPr="00220F38">
              <w:rPr>
                <w:rFonts w:ascii="Sylfaen" w:hAnsi="Sylfaen" w:cs="Sylfaen"/>
                <w:sz w:val="18"/>
                <w:szCs w:val="22"/>
                <w:lang w:val="pt-BR"/>
              </w:rPr>
              <w:t>փետրվար</w:t>
            </w:r>
          </w:p>
        </w:tc>
        <w:tc>
          <w:tcPr>
            <w:tcW w:w="533" w:type="dxa"/>
            <w:textDirection w:val="btLr"/>
            <w:vAlign w:val="center"/>
          </w:tcPr>
          <w:p w:rsidR="000E2769" w:rsidRPr="00220F38" w:rsidRDefault="000E2769" w:rsidP="00E53C12">
            <w:pPr>
              <w:ind w:left="113" w:right="-7"/>
              <w:jc w:val="center"/>
              <w:rPr>
                <w:rFonts w:ascii="Sylfaen" w:hAnsi="Sylfaen"/>
                <w:sz w:val="18"/>
                <w:szCs w:val="22"/>
                <w:lang w:val="pt-BR"/>
              </w:rPr>
            </w:pPr>
            <w:r w:rsidRPr="00220F38">
              <w:rPr>
                <w:rFonts w:ascii="Sylfaen" w:hAnsi="Sylfaen" w:cs="Sylfaen"/>
                <w:sz w:val="18"/>
                <w:szCs w:val="22"/>
                <w:lang w:val="pt-BR"/>
              </w:rPr>
              <w:t>մարտ</w:t>
            </w:r>
          </w:p>
        </w:tc>
        <w:tc>
          <w:tcPr>
            <w:tcW w:w="504" w:type="dxa"/>
            <w:textDirection w:val="btLr"/>
            <w:vAlign w:val="center"/>
          </w:tcPr>
          <w:p w:rsidR="000E2769" w:rsidRPr="00220F38" w:rsidRDefault="000E2769" w:rsidP="00E53C12">
            <w:pPr>
              <w:ind w:left="113" w:right="-7"/>
              <w:jc w:val="center"/>
              <w:rPr>
                <w:rFonts w:ascii="Sylfaen" w:hAnsi="Sylfaen" w:cs="Sylfaen"/>
                <w:sz w:val="18"/>
                <w:szCs w:val="22"/>
                <w:lang w:val="pt-BR"/>
              </w:rPr>
            </w:pPr>
            <w:r w:rsidRPr="00220F38">
              <w:rPr>
                <w:rFonts w:ascii="Sylfaen" w:hAnsi="Sylfaen" w:cs="Sylfaen"/>
                <w:sz w:val="18"/>
                <w:szCs w:val="22"/>
                <w:lang w:val="pt-BR"/>
              </w:rPr>
              <w:t>ապրիլ</w:t>
            </w:r>
          </w:p>
        </w:tc>
        <w:tc>
          <w:tcPr>
            <w:tcW w:w="504" w:type="dxa"/>
            <w:textDirection w:val="btLr"/>
            <w:vAlign w:val="center"/>
          </w:tcPr>
          <w:p w:rsidR="000E2769" w:rsidRPr="00220F38" w:rsidRDefault="000E2769" w:rsidP="00E53C12">
            <w:pPr>
              <w:ind w:left="113" w:right="-7"/>
              <w:jc w:val="center"/>
              <w:rPr>
                <w:rFonts w:ascii="Sylfaen" w:hAnsi="Sylfaen"/>
                <w:sz w:val="18"/>
                <w:szCs w:val="22"/>
                <w:lang w:val="pt-BR"/>
              </w:rPr>
            </w:pPr>
            <w:r w:rsidRPr="00220F38">
              <w:rPr>
                <w:rFonts w:ascii="Sylfaen" w:hAnsi="Sylfaen" w:cs="Sylfaen"/>
                <w:sz w:val="18"/>
                <w:szCs w:val="22"/>
                <w:lang w:val="pt-BR"/>
              </w:rPr>
              <w:t>մայիս</w:t>
            </w:r>
          </w:p>
        </w:tc>
        <w:tc>
          <w:tcPr>
            <w:tcW w:w="517" w:type="dxa"/>
            <w:textDirection w:val="btLr"/>
            <w:vAlign w:val="center"/>
          </w:tcPr>
          <w:p w:rsidR="000E2769" w:rsidRPr="00220F38" w:rsidRDefault="000E2769" w:rsidP="00E53C12">
            <w:pPr>
              <w:ind w:left="113" w:right="-7"/>
              <w:jc w:val="center"/>
              <w:rPr>
                <w:rFonts w:ascii="Sylfaen" w:hAnsi="Sylfaen"/>
                <w:sz w:val="18"/>
                <w:szCs w:val="22"/>
                <w:lang w:val="pt-BR"/>
              </w:rPr>
            </w:pPr>
            <w:r w:rsidRPr="00220F38">
              <w:rPr>
                <w:rFonts w:ascii="Sylfaen" w:hAnsi="Sylfaen" w:cs="Sylfaen"/>
                <w:sz w:val="18"/>
                <w:szCs w:val="22"/>
                <w:lang w:val="pt-BR"/>
              </w:rPr>
              <w:t>հունիս</w:t>
            </w:r>
          </w:p>
        </w:tc>
        <w:tc>
          <w:tcPr>
            <w:tcW w:w="517" w:type="dxa"/>
            <w:textDirection w:val="btLr"/>
            <w:vAlign w:val="center"/>
          </w:tcPr>
          <w:p w:rsidR="000E2769" w:rsidRPr="00220F38" w:rsidRDefault="000E2769" w:rsidP="00E53C12">
            <w:pPr>
              <w:ind w:left="113" w:right="-7"/>
              <w:jc w:val="center"/>
              <w:rPr>
                <w:rFonts w:ascii="Sylfaen" w:hAnsi="Sylfaen"/>
                <w:sz w:val="18"/>
                <w:szCs w:val="22"/>
                <w:lang w:val="pt-BR"/>
              </w:rPr>
            </w:pPr>
            <w:r w:rsidRPr="00220F38">
              <w:rPr>
                <w:rFonts w:ascii="Sylfaen" w:hAnsi="Sylfaen" w:cs="Sylfaen"/>
                <w:sz w:val="18"/>
                <w:szCs w:val="22"/>
                <w:lang w:val="pt-BR"/>
              </w:rPr>
              <w:t>հուլիս</w:t>
            </w:r>
          </w:p>
        </w:tc>
        <w:tc>
          <w:tcPr>
            <w:tcW w:w="517" w:type="dxa"/>
            <w:textDirection w:val="btLr"/>
            <w:vAlign w:val="center"/>
          </w:tcPr>
          <w:p w:rsidR="000E2769" w:rsidRPr="00220F38" w:rsidRDefault="000E2769" w:rsidP="00E53C12">
            <w:pPr>
              <w:ind w:left="113" w:right="-7"/>
              <w:jc w:val="center"/>
              <w:rPr>
                <w:rFonts w:ascii="Sylfaen" w:hAnsi="Sylfaen"/>
                <w:sz w:val="18"/>
                <w:szCs w:val="22"/>
                <w:lang w:val="pt-BR"/>
              </w:rPr>
            </w:pPr>
            <w:r w:rsidRPr="00220F38">
              <w:rPr>
                <w:rFonts w:ascii="Sylfaen" w:hAnsi="Sylfaen" w:cs="Sylfaen"/>
                <w:sz w:val="18"/>
                <w:szCs w:val="22"/>
                <w:lang w:val="pt-BR"/>
              </w:rPr>
              <w:t>օգոստոս</w:t>
            </w:r>
          </w:p>
        </w:tc>
        <w:tc>
          <w:tcPr>
            <w:tcW w:w="517" w:type="dxa"/>
            <w:textDirection w:val="btLr"/>
            <w:vAlign w:val="center"/>
          </w:tcPr>
          <w:p w:rsidR="000E2769" w:rsidRPr="00220F38" w:rsidRDefault="000E2769" w:rsidP="00E53C12">
            <w:pPr>
              <w:ind w:left="113" w:right="-7"/>
              <w:jc w:val="center"/>
              <w:rPr>
                <w:rFonts w:ascii="Sylfaen" w:hAnsi="Sylfaen"/>
                <w:sz w:val="18"/>
                <w:szCs w:val="22"/>
                <w:lang w:val="pt-BR"/>
              </w:rPr>
            </w:pPr>
            <w:r w:rsidRPr="00220F38">
              <w:rPr>
                <w:rFonts w:ascii="Sylfaen" w:hAnsi="Sylfaen" w:cs="Sylfaen"/>
                <w:sz w:val="18"/>
                <w:szCs w:val="22"/>
                <w:lang w:val="pt-BR"/>
              </w:rPr>
              <w:t>սեպտեմբեր</w:t>
            </w:r>
          </w:p>
        </w:tc>
        <w:tc>
          <w:tcPr>
            <w:tcW w:w="517" w:type="dxa"/>
            <w:textDirection w:val="btLr"/>
            <w:vAlign w:val="center"/>
          </w:tcPr>
          <w:p w:rsidR="000E2769" w:rsidRPr="00220F38" w:rsidRDefault="000E2769" w:rsidP="00E53C12">
            <w:pPr>
              <w:ind w:left="113" w:right="-7"/>
              <w:jc w:val="center"/>
              <w:rPr>
                <w:rFonts w:ascii="Sylfaen" w:hAnsi="Sylfaen"/>
                <w:sz w:val="18"/>
                <w:szCs w:val="22"/>
                <w:lang w:val="pt-BR"/>
              </w:rPr>
            </w:pPr>
            <w:r w:rsidRPr="00220F38">
              <w:rPr>
                <w:rFonts w:ascii="Sylfaen" w:hAnsi="Sylfaen" w:cs="Sylfaen"/>
                <w:sz w:val="18"/>
                <w:szCs w:val="22"/>
                <w:lang w:val="pt-BR"/>
              </w:rPr>
              <w:t>հոկտեմբեր</w:t>
            </w:r>
          </w:p>
        </w:tc>
        <w:tc>
          <w:tcPr>
            <w:tcW w:w="517" w:type="dxa"/>
            <w:textDirection w:val="btLr"/>
            <w:vAlign w:val="center"/>
          </w:tcPr>
          <w:p w:rsidR="000E2769" w:rsidRPr="00220F38" w:rsidRDefault="000E2769" w:rsidP="00E53C12">
            <w:pPr>
              <w:ind w:left="113" w:right="-7"/>
              <w:jc w:val="center"/>
              <w:rPr>
                <w:rFonts w:ascii="Sylfaen" w:hAnsi="Sylfaen"/>
                <w:sz w:val="18"/>
                <w:szCs w:val="22"/>
                <w:lang w:val="pt-BR"/>
              </w:rPr>
            </w:pPr>
            <w:r w:rsidRPr="00220F38">
              <w:rPr>
                <w:rFonts w:ascii="Sylfaen" w:hAnsi="Sylfaen" w:cs="Sylfaen"/>
                <w:sz w:val="18"/>
                <w:szCs w:val="22"/>
                <w:lang w:val="pt-BR"/>
              </w:rPr>
              <w:t>նոյեմբեր</w:t>
            </w:r>
          </w:p>
        </w:tc>
        <w:tc>
          <w:tcPr>
            <w:tcW w:w="517" w:type="dxa"/>
            <w:textDirection w:val="btLr"/>
            <w:vAlign w:val="center"/>
          </w:tcPr>
          <w:p w:rsidR="000E2769" w:rsidRPr="00220F38" w:rsidRDefault="000E2769" w:rsidP="00E53C12">
            <w:pPr>
              <w:ind w:left="113" w:right="-7"/>
              <w:jc w:val="center"/>
              <w:rPr>
                <w:rFonts w:ascii="Sylfaen" w:hAnsi="Sylfaen"/>
                <w:sz w:val="18"/>
                <w:szCs w:val="22"/>
                <w:lang w:val="pt-BR"/>
              </w:rPr>
            </w:pPr>
            <w:r w:rsidRPr="00220F38">
              <w:rPr>
                <w:rFonts w:ascii="Sylfaen" w:hAnsi="Sylfaen" w:cs="Sylfaen"/>
                <w:sz w:val="18"/>
                <w:szCs w:val="22"/>
                <w:lang w:val="pt-BR"/>
              </w:rPr>
              <w:t>դեկտեմբեր</w:t>
            </w:r>
          </w:p>
        </w:tc>
        <w:tc>
          <w:tcPr>
            <w:tcW w:w="1091" w:type="dxa"/>
            <w:vAlign w:val="center"/>
          </w:tcPr>
          <w:p w:rsidR="000E2769" w:rsidRPr="00220F38" w:rsidRDefault="000E2769" w:rsidP="00E53C12">
            <w:pPr>
              <w:ind w:right="-1"/>
              <w:jc w:val="center"/>
              <w:rPr>
                <w:rFonts w:ascii="Sylfaen" w:hAnsi="Sylfaen"/>
                <w:sz w:val="18"/>
                <w:szCs w:val="22"/>
                <w:lang w:val="pt-BR"/>
              </w:rPr>
            </w:pPr>
            <w:r w:rsidRPr="00220F38">
              <w:rPr>
                <w:rFonts w:ascii="Sylfaen" w:hAnsi="Sylfaen" w:cs="Sylfaen"/>
                <w:sz w:val="18"/>
                <w:szCs w:val="22"/>
                <w:lang w:val="pt-BR"/>
              </w:rPr>
              <w:t>Ընդամենը</w:t>
            </w:r>
          </w:p>
          <w:p w:rsidR="000E2769" w:rsidRPr="00220F38" w:rsidRDefault="000E2769" w:rsidP="00E53C12">
            <w:pPr>
              <w:jc w:val="center"/>
              <w:rPr>
                <w:rFonts w:ascii="Sylfaen" w:hAnsi="Sylfaen"/>
                <w:sz w:val="18"/>
                <w:lang w:val="es-ES"/>
              </w:rPr>
            </w:pPr>
          </w:p>
        </w:tc>
      </w:tr>
      <w:tr w:rsidR="004601B3" w:rsidRPr="00220F38" w:rsidTr="004601B3">
        <w:trPr>
          <w:cantSplit/>
          <w:trHeight w:val="1134"/>
        </w:trPr>
        <w:tc>
          <w:tcPr>
            <w:tcW w:w="463" w:type="dxa"/>
          </w:tcPr>
          <w:p w:rsidR="004601B3" w:rsidRPr="00220F38" w:rsidRDefault="004601B3" w:rsidP="004601B3">
            <w:pPr>
              <w:jc w:val="center"/>
              <w:rPr>
                <w:rFonts w:ascii="Sylfaen" w:hAnsi="Sylfaen"/>
                <w:sz w:val="20"/>
                <w:lang w:val="es-ES"/>
              </w:rPr>
            </w:pPr>
            <w:r w:rsidRPr="00220F38">
              <w:rPr>
                <w:rFonts w:ascii="Sylfaen" w:hAnsi="Sylfaen"/>
                <w:sz w:val="20"/>
                <w:lang w:val="es-ES"/>
              </w:rPr>
              <w:t>1</w:t>
            </w:r>
          </w:p>
          <w:p w:rsidR="004601B3" w:rsidRPr="00220F38" w:rsidRDefault="004601B3" w:rsidP="004601B3">
            <w:pPr>
              <w:jc w:val="center"/>
              <w:rPr>
                <w:rFonts w:ascii="Sylfaen" w:hAnsi="Sylfaen"/>
                <w:sz w:val="20"/>
                <w:lang w:val="es-ES"/>
              </w:rPr>
            </w:pPr>
          </w:p>
        </w:tc>
        <w:tc>
          <w:tcPr>
            <w:tcW w:w="1106" w:type="dxa"/>
            <w:vAlign w:val="center"/>
          </w:tcPr>
          <w:p w:rsidR="004601B3" w:rsidRPr="00220F38" w:rsidRDefault="004601B3" w:rsidP="004601B3">
            <w:pPr>
              <w:jc w:val="center"/>
              <w:rPr>
                <w:rFonts w:ascii="Sylfaen" w:hAnsi="Sylfaen"/>
                <w:sz w:val="20"/>
                <w:lang w:val="es-ES"/>
              </w:rPr>
            </w:pPr>
            <w:r w:rsidRPr="00220F38">
              <w:rPr>
                <w:rFonts w:ascii="Sylfaen" w:hAnsi="Sylfaen" w:cs="Calibri"/>
                <w:sz w:val="22"/>
                <w:szCs w:val="22"/>
              </w:rPr>
              <w:t>50110000</w:t>
            </w:r>
          </w:p>
        </w:tc>
        <w:tc>
          <w:tcPr>
            <w:tcW w:w="1860" w:type="dxa"/>
            <w:vAlign w:val="center"/>
          </w:tcPr>
          <w:p w:rsidR="004601B3" w:rsidRPr="00220F38" w:rsidRDefault="004601B3" w:rsidP="004601B3">
            <w:pPr>
              <w:jc w:val="center"/>
              <w:rPr>
                <w:rFonts w:ascii="Sylfaen" w:hAnsi="Sylfaen"/>
                <w:sz w:val="20"/>
                <w:lang w:val="es-ES"/>
              </w:rPr>
            </w:pPr>
            <w:r w:rsidRPr="00220F38">
              <w:rPr>
                <w:rFonts w:ascii="Sylfaen" w:hAnsi="Sylfaen" w:cs="Sylfaen"/>
                <w:sz w:val="20"/>
              </w:rPr>
              <w:t>Մեքենաների վերանորոգման, սպասարկման ծառայություններ</w:t>
            </w:r>
          </w:p>
        </w:tc>
        <w:tc>
          <w:tcPr>
            <w:tcW w:w="462" w:type="dxa"/>
            <w:vAlign w:val="center"/>
          </w:tcPr>
          <w:p w:rsidR="004601B3" w:rsidRPr="00220F38" w:rsidRDefault="004601B3" w:rsidP="004601B3">
            <w:pPr>
              <w:jc w:val="center"/>
              <w:rPr>
                <w:rFonts w:ascii="Sylfaen" w:hAnsi="Sylfaen"/>
                <w:lang w:val="pt-BR"/>
              </w:rPr>
            </w:pPr>
            <w:r w:rsidRPr="00220F38">
              <w:rPr>
                <w:rFonts w:ascii="Sylfaen" w:hAnsi="Sylfaen"/>
                <w:lang w:val="pt-BR"/>
              </w:rPr>
              <w:t>-</w:t>
            </w:r>
          </w:p>
        </w:tc>
        <w:tc>
          <w:tcPr>
            <w:tcW w:w="576" w:type="dxa"/>
            <w:textDirection w:val="btLr"/>
            <w:vAlign w:val="center"/>
          </w:tcPr>
          <w:p w:rsidR="004601B3" w:rsidRPr="004601B3" w:rsidRDefault="004601B3" w:rsidP="004601B3">
            <w:pPr>
              <w:ind w:left="113" w:right="113"/>
              <w:jc w:val="center"/>
              <w:rPr>
                <w:rFonts w:ascii="Sylfaen" w:hAnsi="Sylfaen"/>
                <w:lang w:val="hy-AM"/>
              </w:rPr>
            </w:pPr>
            <w:r>
              <w:rPr>
                <w:rFonts w:ascii="Sylfaen" w:hAnsi="Sylfaen"/>
                <w:lang w:val="hy-AM"/>
              </w:rPr>
              <w:t>100</w:t>
            </w:r>
            <w:r>
              <w:rPr>
                <w:rFonts w:ascii="Sylfaen" w:hAnsi="Sylfaen" w:cs="Sylfaen"/>
                <w:i/>
                <w:sz w:val="20"/>
                <w:szCs w:val="20"/>
              </w:rPr>
              <w:t>%</w:t>
            </w:r>
          </w:p>
        </w:tc>
        <w:tc>
          <w:tcPr>
            <w:tcW w:w="533" w:type="dxa"/>
            <w:textDirection w:val="btLr"/>
          </w:tcPr>
          <w:p w:rsidR="004601B3" w:rsidRPr="00220F38" w:rsidRDefault="004601B3" w:rsidP="004601B3">
            <w:pPr>
              <w:ind w:left="113" w:right="113"/>
              <w:jc w:val="center"/>
              <w:rPr>
                <w:rFonts w:ascii="Sylfaen" w:hAnsi="Sylfaen" w:cs="Arial"/>
                <w:sz w:val="22"/>
                <w:szCs w:val="18"/>
                <w:lang w:val="pt-BR"/>
              </w:rPr>
            </w:pPr>
            <w:r w:rsidRPr="001D7645">
              <w:rPr>
                <w:rFonts w:ascii="Sylfaen" w:hAnsi="Sylfaen"/>
                <w:lang w:val="hy-AM"/>
              </w:rPr>
              <w:t>100</w:t>
            </w:r>
            <w:r w:rsidRPr="001D7645">
              <w:rPr>
                <w:rFonts w:ascii="Sylfaen" w:hAnsi="Sylfaen" w:cs="Sylfaen"/>
                <w:i/>
                <w:sz w:val="20"/>
                <w:szCs w:val="20"/>
              </w:rPr>
              <w:t xml:space="preserve"> %</w:t>
            </w:r>
          </w:p>
        </w:tc>
        <w:tc>
          <w:tcPr>
            <w:tcW w:w="504" w:type="dxa"/>
            <w:textDirection w:val="btLr"/>
          </w:tcPr>
          <w:p w:rsidR="004601B3" w:rsidRPr="00220F38" w:rsidRDefault="004601B3" w:rsidP="004601B3">
            <w:pPr>
              <w:ind w:left="113" w:right="113"/>
              <w:jc w:val="center"/>
              <w:rPr>
                <w:rFonts w:ascii="Sylfaen" w:hAnsi="Sylfaen" w:cs="Arial"/>
                <w:sz w:val="18"/>
                <w:szCs w:val="18"/>
                <w:lang w:val="pt-BR"/>
              </w:rPr>
            </w:pPr>
            <w:r w:rsidRPr="001D7645">
              <w:rPr>
                <w:rFonts w:ascii="Sylfaen" w:hAnsi="Sylfaen"/>
                <w:lang w:val="hy-AM"/>
              </w:rPr>
              <w:t>100</w:t>
            </w:r>
            <w:r w:rsidRPr="001D7645">
              <w:rPr>
                <w:rFonts w:ascii="Sylfaen" w:hAnsi="Sylfaen" w:cs="Sylfaen"/>
                <w:i/>
                <w:sz w:val="20"/>
                <w:szCs w:val="20"/>
              </w:rPr>
              <w:t xml:space="preserve"> %</w:t>
            </w:r>
          </w:p>
        </w:tc>
        <w:tc>
          <w:tcPr>
            <w:tcW w:w="504" w:type="dxa"/>
            <w:textDirection w:val="btLr"/>
          </w:tcPr>
          <w:p w:rsidR="004601B3" w:rsidRPr="00220F38" w:rsidRDefault="004601B3" w:rsidP="004601B3">
            <w:pPr>
              <w:ind w:left="113" w:right="113"/>
              <w:jc w:val="center"/>
              <w:rPr>
                <w:rFonts w:ascii="Sylfaen" w:hAnsi="Sylfaen" w:cs="Arial"/>
                <w:sz w:val="18"/>
                <w:szCs w:val="18"/>
                <w:lang w:val="pt-BR"/>
              </w:rPr>
            </w:pPr>
            <w:r w:rsidRPr="001D7645">
              <w:rPr>
                <w:rFonts w:ascii="Sylfaen" w:hAnsi="Sylfaen"/>
                <w:lang w:val="hy-AM"/>
              </w:rPr>
              <w:t>100</w:t>
            </w:r>
            <w:r w:rsidRPr="001D7645">
              <w:rPr>
                <w:rFonts w:ascii="Sylfaen" w:hAnsi="Sylfaen" w:cs="Sylfaen"/>
                <w:i/>
                <w:sz w:val="20"/>
                <w:szCs w:val="20"/>
              </w:rPr>
              <w:t xml:space="preserve"> %</w:t>
            </w:r>
          </w:p>
        </w:tc>
        <w:tc>
          <w:tcPr>
            <w:tcW w:w="517" w:type="dxa"/>
            <w:textDirection w:val="btLr"/>
            <w:vAlign w:val="center"/>
          </w:tcPr>
          <w:p w:rsidR="004601B3" w:rsidRPr="00220F38" w:rsidRDefault="004601B3" w:rsidP="004601B3">
            <w:pPr>
              <w:ind w:left="113" w:right="113"/>
              <w:jc w:val="center"/>
              <w:rPr>
                <w:rFonts w:ascii="Sylfaen" w:hAnsi="Sylfaen" w:cs="Arial"/>
                <w:sz w:val="18"/>
                <w:szCs w:val="18"/>
                <w:lang w:val="pt-BR"/>
              </w:rPr>
            </w:pPr>
            <w:r w:rsidRPr="00220F38">
              <w:rPr>
                <w:rFonts w:ascii="Sylfaen" w:hAnsi="Sylfaen"/>
                <w:sz w:val="22"/>
                <w:lang w:val="pt-BR"/>
              </w:rPr>
              <w:t>100%</w:t>
            </w:r>
          </w:p>
        </w:tc>
        <w:tc>
          <w:tcPr>
            <w:tcW w:w="517" w:type="dxa"/>
            <w:textDirection w:val="btLr"/>
            <w:vAlign w:val="center"/>
          </w:tcPr>
          <w:p w:rsidR="004601B3" w:rsidRPr="00220F38" w:rsidRDefault="004601B3" w:rsidP="004601B3">
            <w:pPr>
              <w:ind w:left="113" w:right="113"/>
              <w:jc w:val="center"/>
              <w:rPr>
                <w:rFonts w:ascii="Sylfaen" w:hAnsi="Sylfaen" w:cs="Arial"/>
                <w:sz w:val="18"/>
                <w:szCs w:val="18"/>
                <w:lang w:val="pt-BR"/>
              </w:rPr>
            </w:pPr>
            <w:r w:rsidRPr="00220F38">
              <w:rPr>
                <w:rFonts w:ascii="Sylfaen" w:hAnsi="Sylfaen"/>
                <w:sz w:val="22"/>
                <w:lang w:val="pt-BR"/>
              </w:rPr>
              <w:t>100%</w:t>
            </w:r>
          </w:p>
        </w:tc>
        <w:tc>
          <w:tcPr>
            <w:tcW w:w="517" w:type="dxa"/>
            <w:textDirection w:val="btLr"/>
            <w:vAlign w:val="center"/>
          </w:tcPr>
          <w:p w:rsidR="004601B3" w:rsidRPr="00220F38" w:rsidRDefault="004601B3" w:rsidP="004601B3">
            <w:pPr>
              <w:jc w:val="center"/>
              <w:rPr>
                <w:rFonts w:ascii="Sylfaen" w:hAnsi="Sylfaen" w:cs="Arial"/>
                <w:sz w:val="18"/>
                <w:szCs w:val="18"/>
                <w:lang w:val="pt-BR"/>
              </w:rPr>
            </w:pPr>
            <w:r w:rsidRPr="00220F38">
              <w:rPr>
                <w:rFonts w:ascii="Sylfaen" w:hAnsi="Sylfaen"/>
                <w:sz w:val="22"/>
                <w:lang w:val="pt-BR"/>
              </w:rPr>
              <w:t>100%</w:t>
            </w:r>
          </w:p>
        </w:tc>
        <w:tc>
          <w:tcPr>
            <w:tcW w:w="517" w:type="dxa"/>
            <w:textDirection w:val="btLr"/>
            <w:vAlign w:val="center"/>
          </w:tcPr>
          <w:p w:rsidR="004601B3" w:rsidRPr="00220F38" w:rsidRDefault="004601B3" w:rsidP="004601B3">
            <w:pPr>
              <w:jc w:val="center"/>
              <w:rPr>
                <w:rFonts w:ascii="Sylfaen" w:hAnsi="Sylfaen" w:cs="Arial"/>
                <w:sz w:val="18"/>
                <w:szCs w:val="18"/>
                <w:lang w:val="pt-BR"/>
              </w:rPr>
            </w:pPr>
            <w:r w:rsidRPr="00220F38">
              <w:rPr>
                <w:rFonts w:ascii="Sylfaen" w:hAnsi="Sylfaen"/>
                <w:sz w:val="22"/>
                <w:lang w:val="pt-BR"/>
              </w:rPr>
              <w:t>100%</w:t>
            </w:r>
          </w:p>
        </w:tc>
        <w:tc>
          <w:tcPr>
            <w:tcW w:w="517" w:type="dxa"/>
            <w:textDirection w:val="btLr"/>
            <w:vAlign w:val="center"/>
          </w:tcPr>
          <w:p w:rsidR="004601B3" w:rsidRPr="00220F38" w:rsidRDefault="004601B3" w:rsidP="004601B3">
            <w:pPr>
              <w:jc w:val="center"/>
              <w:rPr>
                <w:rFonts w:ascii="Sylfaen" w:hAnsi="Sylfaen" w:cs="Arial"/>
                <w:sz w:val="18"/>
                <w:szCs w:val="18"/>
                <w:lang w:val="pt-BR"/>
              </w:rPr>
            </w:pPr>
            <w:r w:rsidRPr="00220F38">
              <w:rPr>
                <w:rFonts w:ascii="Sylfaen" w:hAnsi="Sylfaen"/>
                <w:sz w:val="22"/>
                <w:lang w:val="pt-BR"/>
              </w:rPr>
              <w:t>100%</w:t>
            </w:r>
          </w:p>
        </w:tc>
        <w:tc>
          <w:tcPr>
            <w:tcW w:w="517" w:type="dxa"/>
            <w:textDirection w:val="btLr"/>
            <w:vAlign w:val="center"/>
          </w:tcPr>
          <w:p w:rsidR="004601B3" w:rsidRPr="00220F38" w:rsidRDefault="004601B3" w:rsidP="004601B3">
            <w:pPr>
              <w:jc w:val="center"/>
              <w:rPr>
                <w:rFonts w:ascii="Sylfaen" w:hAnsi="Sylfaen" w:cs="Arial"/>
                <w:sz w:val="18"/>
                <w:szCs w:val="18"/>
                <w:lang w:val="pt-BR"/>
              </w:rPr>
            </w:pPr>
            <w:r w:rsidRPr="00220F38">
              <w:rPr>
                <w:rFonts w:ascii="Sylfaen" w:hAnsi="Sylfaen"/>
                <w:sz w:val="22"/>
                <w:lang w:val="pt-BR"/>
              </w:rPr>
              <w:t>100%</w:t>
            </w:r>
          </w:p>
        </w:tc>
        <w:tc>
          <w:tcPr>
            <w:tcW w:w="517" w:type="dxa"/>
            <w:textDirection w:val="btLr"/>
            <w:vAlign w:val="center"/>
          </w:tcPr>
          <w:p w:rsidR="004601B3" w:rsidRPr="00220F38" w:rsidRDefault="004601B3" w:rsidP="004601B3">
            <w:pPr>
              <w:jc w:val="center"/>
              <w:rPr>
                <w:rFonts w:ascii="Sylfaen" w:hAnsi="Sylfaen" w:cs="Arial"/>
                <w:sz w:val="18"/>
                <w:szCs w:val="18"/>
                <w:lang w:val="pt-BR"/>
              </w:rPr>
            </w:pPr>
            <w:r w:rsidRPr="00220F38">
              <w:rPr>
                <w:rFonts w:ascii="Sylfaen" w:hAnsi="Sylfaen"/>
                <w:sz w:val="22"/>
                <w:lang w:val="pt-BR"/>
              </w:rPr>
              <w:t>100%</w:t>
            </w:r>
          </w:p>
        </w:tc>
        <w:tc>
          <w:tcPr>
            <w:tcW w:w="1091" w:type="dxa"/>
            <w:vAlign w:val="center"/>
          </w:tcPr>
          <w:p w:rsidR="004601B3" w:rsidRPr="00220F38" w:rsidRDefault="004601B3" w:rsidP="004601B3">
            <w:pPr>
              <w:jc w:val="center"/>
              <w:rPr>
                <w:rFonts w:ascii="Sylfaen" w:hAnsi="Sylfaen"/>
                <w:b/>
                <w:lang w:val="pt-BR"/>
              </w:rPr>
            </w:pPr>
            <w:r w:rsidRPr="00220F38">
              <w:rPr>
                <w:rFonts w:ascii="Sylfaen" w:hAnsi="Sylfaen"/>
                <w:lang w:val="pt-BR"/>
              </w:rPr>
              <w:t>100%</w:t>
            </w:r>
          </w:p>
        </w:tc>
      </w:tr>
    </w:tbl>
    <w:p w:rsidR="007678FA" w:rsidRPr="00220F38" w:rsidRDefault="007678FA" w:rsidP="007678FA">
      <w:pPr>
        <w:rPr>
          <w:rFonts w:ascii="Sylfaen" w:hAnsi="Sylfaen"/>
          <w:i/>
          <w:sz w:val="18"/>
          <w:szCs w:val="18"/>
        </w:rPr>
      </w:pPr>
    </w:p>
    <w:p w:rsidR="007678FA" w:rsidRPr="00220F38" w:rsidRDefault="007678FA" w:rsidP="007678FA">
      <w:pPr>
        <w:jc w:val="both"/>
        <w:rPr>
          <w:rFonts w:ascii="Sylfaen" w:hAnsi="Sylfaen" w:cs="Sylfaen"/>
          <w:i/>
          <w:sz w:val="18"/>
          <w:szCs w:val="18"/>
          <w:lang w:val="pt-BR"/>
        </w:rPr>
      </w:pPr>
      <w:r w:rsidRPr="00220F38">
        <w:rPr>
          <w:rFonts w:ascii="Sylfaen" w:hAnsi="Sylfaen"/>
          <w:i/>
          <w:sz w:val="18"/>
          <w:szCs w:val="18"/>
        </w:rPr>
        <w:t xml:space="preserve">* </w:t>
      </w:r>
      <w:r w:rsidRPr="00220F38">
        <w:rPr>
          <w:rFonts w:ascii="Sylfaen" w:hAnsi="Sylfaen" w:cs="Sylfaen"/>
          <w:i/>
          <w:sz w:val="18"/>
          <w:szCs w:val="18"/>
          <w:lang w:val="pt-BR"/>
        </w:rPr>
        <w:t>Վճարմանենթակագումարներըներկայացվում են աճողականկարգով: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7678FA" w:rsidRPr="00220F38" w:rsidRDefault="007678FA" w:rsidP="007678FA">
      <w:pPr>
        <w:jc w:val="both"/>
        <w:rPr>
          <w:rFonts w:ascii="Sylfaen" w:hAnsi="Sylfaen"/>
          <w:i/>
          <w:sz w:val="18"/>
          <w:szCs w:val="18"/>
          <w:lang w:val="pt-BR"/>
        </w:rPr>
      </w:pPr>
      <w:r w:rsidRPr="00220F38">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7678FA" w:rsidRPr="00220F38" w:rsidRDefault="007678FA" w:rsidP="007678FA">
      <w:pPr>
        <w:jc w:val="center"/>
        <w:rPr>
          <w:rFonts w:ascii="Sylfaen" w:hAnsi="Sylfaen"/>
          <w:sz w:val="20"/>
          <w:lang w:val="es-ES"/>
        </w:rPr>
      </w:pPr>
    </w:p>
    <w:p w:rsidR="007678FA" w:rsidRPr="00220F38" w:rsidRDefault="007678FA" w:rsidP="007678FA">
      <w:pPr>
        <w:jc w:val="right"/>
        <w:rPr>
          <w:rFonts w:ascii="Sylfaen" w:hAnsi="Sylfaen"/>
          <w:sz w:val="20"/>
          <w:lang w:val="es-ES"/>
        </w:rPr>
      </w:pPr>
    </w:p>
    <w:tbl>
      <w:tblPr>
        <w:tblW w:w="9639" w:type="dxa"/>
        <w:jc w:val="center"/>
        <w:tblLayout w:type="fixed"/>
        <w:tblLook w:val="0000"/>
      </w:tblPr>
      <w:tblGrid>
        <w:gridCol w:w="4536"/>
        <w:gridCol w:w="760"/>
        <w:gridCol w:w="4343"/>
      </w:tblGrid>
      <w:tr w:rsidR="007678FA" w:rsidRPr="00220F38" w:rsidTr="00E53C12">
        <w:trPr>
          <w:jc w:val="center"/>
        </w:trPr>
        <w:tc>
          <w:tcPr>
            <w:tcW w:w="4536" w:type="dxa"/>
          </w:tcPr>
          <w:p w:rsidR="007678FA" w:rsidRPr="00220F38" w:rsidRDefault="007678FA" w:rsidP="00E53C12">
            <w:pPr>
              <w:spacing w:line="360" w:lineRule="auto"/>
              <w:jc w:val="center"/>
              <w:rPr>
                <w:rFonts w:ascii="Sylfaen" w:hAnsi="Sylfaen" w:cs="Sylfaen"/>
                <w:b/>
                <w:bCs/>
                <w:lang w:val="nb-NO"/>
              </w:rPr>
            </w:pPr>
            <w:r w:rsidRPr="00220F38">
              <w:rPr>
                <w:rFonts w:ascii="Sylfaen" w:hAnsi="Sylfaen" w:cs="Sylfaen"/>
                <w:b/>
                <w:bCs/>
                <w:lang w:val="nb-NO"/>
              </w:rPr>
              <w:t>ՊԱՏՎԻՐԱՏՈՒ</w:t>
            </w:r>
          </w:p>
          <w:p w:rsidR="007678FA" w:rsidRPr="00220F38" w:rsidRDefault="007678FA" w:rsidP="00E53C12">
            <w:pPr>
              <w:rPr>
                <w:rFonts w:ascii="Sylfaen" w:hAnsi="Sylfaen"/>
                <w:sz w:val="22"/>
                <w:szCs w:val="22"/>
                <w:lang w:val="ru-RU"/>
              </w:rPr>
            </w:pPr>
          </w:p>
          <w:p w:rsidR="007678FA" w:rsidRPr="00220F38" w:rsidRDefault="007678FA" w:rsidP="00E53C12">
            <w:pPr>
              <w:rPr>
                <w:rFonts w:ascii="Sylfaen" w:hAnsi="Sylfaen"/>
                <w:lang w:val="ru-RU"/>
              </w:rPr>
            </w:pPr>
          </w:p>
          <w:p w:rsidR="007678FA" w:rsidRPr="00220F38" w:rsidRDefault="007678FA" w:rsidP="00E53C12">
            <w:pPr>
              <w:jc w:val="center"/>
              <w:rPr>
                <w:rFonts w:ascii="Sylfaen" w:hAnsi="Sylfaen"/>
                <w:lang w:val="ru-RU"/>
              </w:rPr>
            </w:pPr>
            <w:r w:rsidRPr="00220F38">
              <w:rPr>
                <w:rFonts w:ascii="Sylfaen" w:hAnsi="Sylfaen"/>
                <w:lang w:val="ru-RU"/>
              </w:rPr>
              <w:t>---------------------------------</w:t>
            </w:r>
          </w:p>
          <w:p w:rsidR="007678FA" w:rsidRPr="00220F38" w:rsidRDefault="007678FA" w:rsidP="00E53C12">
            <w:pPr>
              <w:jc w:val="center"/>
              <w:rPr>
                <w:rFonts w:ascii="Sylfaen" w:hAnsi="Sylfaen"/>
                <w:sz w:val="18"/>
                <w:szCs w:val="18"/>
              </w:rPr>
            </w:pPr>
            <w:r w:rsidRPr="00220F38">
              <w:rPr>
                <w:rFonts w:ascii="Sylfaen" w:hAnsi="Sylfaen"/>
                <w:sz w:val="18"/>
                <w:szCs w:val="18"/>
              </w:rPr>
              <w:t>/</w:t>
            </w:r>
            <w:r w:rsidRPr="00220F38">
              <w:rPr>
                <w:rFonts w:ascii="Sylfaen" w:hAnsi="Sylfaen" w:cs="Sylfaen"/>
                <w:sz w:val="18"/>
                <w:szCs w:val="18"/>
                <w:lang w:val="ru-RU"/>
              </w:rPr>
              <w:t>ստորագրություն</w:t>
            </w:r>
            <w:r w:rsidRPr="00220F38">
              <w:rPr>
                <w:rFonts w:ascii="Sylfaen" w:hAnsi="Sylfaen"/>
                <w:sz w:val="18"/>
                <w:szCs w:val="18"/>
              </w:rPr>
              <w:t>/</w:t>
            </w:r>
          </w:p>
          <w:p w:rsidR="007678FA" w:rsidRPr="00220F38" w:rsidRDefault="007678FA" w:rsidP="00E53C12">
            <w:pPr>
              <w:jc w:val="center"/>
              <w:rPr>
                <w:rFonts w:ascii="Sylfaen" w:hAnsi="Sylfaen"/>
                <w:sz w:val="18"/>
                <w:szCs w:val="18"/>
                <w:lang w:val="ru-RU"/>
              </w:rPr>
            </w:pPr>
            <w:r w:rsidRPr="00220F38">
              <w:rPr>
                <w:rFonts w:ascii="Sylfaen" w:hAnsi="Sylfaen" w:cs="Sylfaen"/>
                <w:sz w:val="18"/>
                <w:szCs w:val="18"/>
                <w:lang w:val="ru-RU"/>
              </w:rPr>
              <w:t>Կ</w:t>
            </w:r>
            <w:r w:rsidRPr="00220F38">
              <w:rPr>
                <w:rFonts w:ascii="Sylfaen" w:hAnsi="Sylfaen"/>
                <w:sz w:val="18"/>
                <w:szCs w:val="18"/>
                <w:lang w:val="ru-RU"/>
              </w:rPr>
              <w:t>.</w:t>
            </w:r>
            <w:r w:rsidRPr="00220F38">
              <w:rPr>
                <w:rFonts w:ascii="Sylfaen" w:hAnsi="Sylfaen" w:cs="Sylfaen"/>
                <w:sz w:val="18"/>
                <w:szCs w:val="18"/>
                <w:lang w:val="ru-RU"/>
              </w:rPr>
              <w:t>Տ</w:t>
            </w:r>
          </w:p>
        </w:tc>
        <w:tc>
          <w:tcPr>
            <w:tcW w:w="760" w:type="dxa"/>
          </w:tcPr>
          <w:p w:rsidR="007678FA" w:rsidRPr="00220F38" w:rsidRDefault="007678FA" w:rsidP="00E53C12">
            <w:pPr>
              <w:spacing w:line="360" w:lineRule="auto"/>
              <w:jc w:val="center"/>
              <w:rPr>
                <w:rFonts w:ascii="Sylfaen" w:hAnsi="Sylfaen"/>
                <w:lang w:val="ru-RU"/>
              </w:rPr>
            </w:pPr>
          </w:p>
        </w:tc>
        <w:tc>
          <w:tcPr>
            <w:tcW w:w="4343" w:type="dxa"/>
          </w:tcPr>
          <w:p w:rsidR="007678FA" w:rsidRPr="00220F38" w:rsidRDefault="007678FA" w:rsidP="00E53C12">
            <w:pPr>
              <w:spacing w:line="360" w:lineRule="auto"/>
              <w:jc w:val="center"/>
              <w:rPr>
                <w:rFonts w:ascii="Sylfaen" w:hAnsi="Sylfaen" w:cs="Sylfaen"/>
                <w:b/>
                <w:bCs/>
                <w:lang w:val="ru-RU"/>
              </w:rPr>
            </w:pPr>
            <w:r w:rsidRPr="00220F38">
              <w:rPr>
                <w:rFonts w:ascii="Sylfaen" w:hAnsi="Sylfaen" w:cs="Sylfaen"/>
                <w:b/>
                <w:bCs/>
                <w:lang w:val="pt-BR"/>
              </w:rPr>
              <w:t>ԿԱՏԱՐՈՂ</w:t>
            </w:r>
          </w:p>
          <w:p w:rsidR="007678FA" w:rsidRPr="00220F38" w:rsidRDefault="007678FA" w:rsidP="00E53C12">
            <w:pPr>
              <w:jc w:val="center"/>
              <w:rPr>
                <w:rFonts w:ascii="Sylfaen" w:hAnsi="Sylfaen"/>
                <w:lang w:val="ru-RU"/>
              </w:rPr>
            </w:pPr>
          </w:p>
          <w:p w:rsidR="007678FA" w:rsidRPr="00220F38" w:rsidRDefault="007678FA" w:rsidP="00E53C12">
            <w:pPr>
              <w:jc w:val="center"/>
              <w:rPr>
                <w:rFonts w:ascii="Sylfaen" w:hAnsi="Sylfaen"/>
                <w:lang w:val="ru-RU"/>
              </w:rPr>
            </w:pPr>
          </w:p>
          <w:p w:rsidR="007678FA" w:rsidRPr="00220F38" w:rsidRDefault="007678FA" w:rsidP="00E53C12">
            <w:pPr>
              <w:jc w:val="center"/>
              <w:rPr>
                <w:rFonts w:ascii="Sylfaen" w:hAnsi="Sylfaen"/>
                <w:lang w:val="ru-RU"/>
              </w:rPr>
            </w:pPr>
            <w:r w:rsidRPr="00220F38">
              <w:rPr>
                <w:rFonts w:ascii="Sylfaen" w:hAnsi="Sylfaen"/>
                <w:lang w:val="ru-RU"/>
              </w:rPr>
              <w:t>---------------------------------</w:t>
            </w:r>
          </w:p>
          <w:p w:rsidR="007678FA" w:rsidRPr="00220F38" w:rsidRDefault="007678FA" w:rsidP="00E53C12">
            <w:pPr>
              <w:jc w:val="center"/>
              <w:rPr>
                <w:rFonts w:ascii="Sylfaen" w:hAnsi="Sylfaen"/>
                <w:sz w:val="18"/>
                <w:szCs w:val="18"/>
              </w:rPr>
            </w:pPr>
            <w:r w:rsidRPr="00220F38">
              <w:rPr>
                <w:rFonts w:ascii="Sylfaen" w:hAnsi="Sylfaen"/>
                <w:sz w:val="18"/>
                <w:szCs w:val="18"/>
              </w:rPr>
              <w:t>/</w:t>
            </w:r>
            <w:r w:rsidRPr="00220F38">
              <w:rPr>
                <w:rFonts w:ascii="Sylfaen" w:hAnsi="Sylfaen" w:cs="Sylfaen"/>
                <w:sz w:val="18"/>
                <w:szCs w:val="18"/>
                <w:lang w:val="ru-RU"/>
              </w:rPr>
              <w:t>ստորագրություն</w:t>
            </w:r>
            <w:r w:rsidRPr="00220F38">
              <w:rPr>
                <w:rFonts w:ascii="Sylfaen" w:hAnsi="Sylfaen"/>
                <w:sz w:val="18"/>
                <w:szCs w:val="18"/>
              </w:rPr>
              <w:t>/</w:t>
            </w:r>
          </w:p>
          <w:p w:rsidR="007678FA" w:rsidRPr="00220F38" w:rsidRDefault="007678FA" w:rsidP="00E53C12">
            <w:pPr>
              <w:jc w:val="center"/>
              <w:rPr>
                <w:rFonts w:ascii="Sylfaen" w:hAnsi="Sylfaen"/>
                <w:sz w:val="22"/>
                <w:szCs w:val="22"/>
                <w:lang w:val="ru-RU"/>
              </w:rPr>
            </w:pPr>
            <w:r w:rsidRPr="00220F38">
              <w:rPr>
                <w:rFonts w:ascii="Sylfaen" w:hAnsi="Sylfaen" w:cs="Sylfaen"/>
                <w:sz w:val="18"/>
                <w:szCs w:val="18"/>
                <w:lang w:val="ru-RU"/>
              </w:rPr>
              <w:t>Կ</w:t>
            </w:r>
            <w:r w:rsidRPr="00220F38">
              <w:rPr>
                <w:rFonts w:ascii="Sylfaen" w:hAnsi="Sylfaen"/>
                <w:sz w:val="18"/>
                <w:szCs w:val="18"/>
                <w:lang w:val="ru-RU"/>
              </w:rPr>
              <w:t>.</w:t>
            </w:r>
            <w:r w:rsidRPr="00220F38">
              <w:rPr>
                <w:rFonts w:ascii="Sylfaen" w:hAnsi="Sylfaen" w:cs="Sylfaen"/>
                <w:sz w:val="18"/>
                <w:szCs w:val="18"/>
                <w:lang w:val="ru-RU"/>
              </w:rPr>
              <w:t>Տ</w:t>
            </w:r>
          </w:p>
        </w:tc>
      </w:tr>
    </w:tbl>
    <w:p w:rsidR="007678FA" w:rsidRPr="00220F38" w:rsidRDefault="007678FA" w:rsidP="007678FA">
      <w:pPr>
        <w:rPr>
          <w:rFonts w:ascii="Sylfaen" w:hAnsi="Sylfaen"/>
          <w:sz w:val="20"/>
          <w:lang w:val="ru-RU"/>
        </w:rPr>
        <w:sectPr w:rsidR="007678FA" w:rsidRPr="00220F38" w:rsidSect="005844C0">
          <w:footnotePr>
            <w:pos w:val="beneathText"/>
          </w:footnotePr>
          <w:pgSz w:w="11906" w:h="16838" w:code="9"/>
          <w:pgMar w:top="533" w:right="849" w:bottom="426" w:left="663" w:header="561" w:footer="561" w:gutter="0"/>
          <w:cols w:space="720"/>
        </w:sectPr>
      </w:pPr>
    </w:p>
    <w:p w:rsidR="007678FA" w:rsidRPr="00220F38" w:rsidRDefault="007678FA" w:rsidP="007678FA">
      <w:pPr>
        <w:autoSpaceDE w:val="0"/>
        <w:autoSpaceDN w:val="0"/>
        <w:adjustRightInd w:val="0"/>
        <w:jc w:val="right"/>
        <w:rPr>
          <w:rFonts w:ascii="Sylfaen" w:hAnsi="Sylfaen" w:cs="TimesArmenianPSMT"/>
          <w:i/>
          <w:sz w:val="20"/>
        </w:rPr>
      </w:pPr>
      <w:r w:rsidRPr="00220F38">
        <w:rPr>
          <w:rFonts w:ascii="Sylfaen" w:hAnsi="Sylfaen" w:cs="TimesArmenianPSMT"/>
          <w:i/>
          <w:sz w:val="20"/>
          <w:lang w:val="ru-RU"/>
        </w:rPr>
        <w:lastRenderedPageBreak/>
        <w:t xml:space="preserve">Հավելված </w:t>
      </w:r>
      <w:r w:rsidRPr="00220F38">
        <w:rPr>
          <w:rFonts w:ascii="Sylfaen" w:hAnsi="Sylfaen" w:cs="TimesArmenianPSMT"/>
          <w:i/>
          <w:sz w:val="20"/>
        </w:rPr>
        <w:t>3</w:t>
      </w:r>
    </w:p>
    <w:p w:rsidR="007678FA" w:rsidRPr="00220F38" w:rsidRDefault="007678FA" w:rsidP="007678FA">
      <w:pPr>
        <w:autoSpaceDE w:val="0"/>
        <w:autoSpaceDN w:val="0"/>
        <w:adjustRightInd w:val="0"/>
        <w:jc w:val="right"/>
        <w:rPr>
          <w:rFonts w:ascii="Sylfaen" w:hAnsi="Sylfaen" w:cs="TimesArmenianPSMT"/>
          <w:i/>
          <w:sz w:val="20"/>
          <w:lang w:val="ru-RU"/>
        </w:rPr>
      </w:pPr>
      <w:r w:rsidRPr="00220F38">
        <w:rPr>
          <w:rFonts w:ascii="Sylfaen" w:hAnsi="Sylfaen" w:cs="TimesArmenianPSMT"/>
          <w:i/>
          <w:sz w:val="20"/>
          <w:lang w:val="ru-RU"/>
        </w:rPr>
        <w:t xml:space="preserve">«         »              20  թ. կնքված </w:t>
      </w:r>
    </w:p>
    <w:p w:rsidR="007678FA" w:rsidRPr="00220F38" w:rsidRDefault="007678FA" w:rsidP="007678FA">
      <w:pPr>
        <w:autoSpaceDE w:val="0"/>
        <w:autoSpaceDN w:val="0"/>
        <w:adjustRightInd w:val="0"/>
        <w:jc w:val="right"/>
        <w:rPr>
          <w:rFonts w:ascii="Sylfaen" w:hAnsi="Sylfaen" w:cs="TimesArmenianPSMT"/>
          <w:i/>
          <w:sz w:val="20"/>
          <w:lang w:val="ru-RU"/>
        </w:rPr>
      </w:pPr>
      <w:r w:rsidRPr="00220F38">
        <w:rPr>
          <w:rFonts w:ascii="Sylfaen" w:hAnsi="Sylfaen" w:cs="TimesArmenianPSMT"/>
          <w:i/>
          <w:sz w:val="20"/>
          <w:lang w:val="ru-RU"/>
        </w:rPr>
        <w:t xml:space="preserve">                      ծածկագրով պայմանագրի</w:t>
      </w:r>
    </w:p>
    <w:p w:rsidR="007678FA" w:rsidRPr="00220F38" w:rsidRDefault="007678FA" w:rsidP="007678FA">
      <w:pPr>
        <w:autoSpaceDE w:val="0"/>
        <w:autoSpaceDN w:val="0"/>
        <w:adjustRightInd w:val="0"/>
        <w:jc w:val="right"/>
        <w:rPr>
          <w:rFonts w:ascii="Sylfaen" w:hAnsi="Sylfaen" w:cs="TimesArmenianPSMT"/>
          <w:i/>
          <w:sz w:val="20"/>
        </w:rPr>
      </w:pPr>
    </w:p>
    <w:tbl>
      <w:tblPr>
        <w:tblW w:w="9750" w:type="dxa"/>
        <w:jc w:val="center"/>
        <w:tblCellSpacing w:w="7" w:type="dxa"/>
        <w:tblCellMar>
          <w:left w:w="0" w:type="dxa"/>
          <w:right w:w="0" w:type="dxa"/>
        </w:tblCellMar>
        <w:tblLook w:val="0000"/>
      </w:tblPr>
      <w:tblGrid>
        <w:gridCol w:w="4636"/>
        <w:gridCol w:w="14"/>
        <w:gridCol w:w="5100"/>
      </w:tblGrid>
      <w:tr w:rsidR="007678FA" w:rsidRPr="00220F38" w:rsidDel="004B29A5" w:rsidTr="00E53C12">
        <w:trPr>
          <w:tblCellSpacing w:w="7" w:type="dxa"/>
          <w:jc w:val="center"/>
        </w:trPr>
        <w:tc>
          <w:tcPr>
            <w:tcW w:w="0" w:type="auto"/>
            <w:gridSpan w:val="2"/>
            <w:vAlign w:val="center"/>
          </w:tcPr>
          <w:p w:rsidR="007678FA" w:rsidRPr="00220F38" w:rsidDel="004B29A5" w:rsidRDefault="007678FA" w:rsidP="00E53C12">
            <w:pPr>
              <w:rPr>
                <w:rFonts w:ascii="Sylfaen" w:hAnsi="Sylfaen"/>
                <w:iCs/>
                <w:color w:val="000000"/>
                <w:sz w:val="21"/>
                <w:szCs w:val="21"/>
              </w:rPr>
            </w:pPr>
          </w:p>
        </w:tc>
        <w:tc>
          <w:tcPr>
            <w:tcW w:w="0" w:type="auto"/>
            <w:vAlign w:val="center"/>
          </w:tcPr>
          <w:p w:rsidR="007678FA" w:rsidRPr="00220F38" w:rsidDel="004B29A5" w:rsidRDefault="007678FA" w:rsidP="00E53C12">
            <w:pPr>
              <w:rPr>
                <w:rFonts w:ascii="Sylfaen" w:hAnsi="Sylfaen" w:cs="Arial"/>
                <w:iCs/>
                <w:color w:val="000000"/>
                <w:sz w:val="21"/>
                <w:szCs w:val="21"/>
              </w:rPr>
            </w:pPr>
          </w:p>
        </w:tc>
      </w:tr>
      <w:tr w:rsidR="007678FA" w:rsidRPr="00833124" w:rsidTr="00E53C12">
        <w:trPr>
          <w:tblCellSpacing w:w="7" w:type="dxa"/>
          <w:jc w:val="center"/>
        </w:trPr>
        <w:tc>
          <w:tcPr>
            <w:tcW w:w="0" w:type="auto"/>
            <w:vAlign w:val="center"/>
          </w:tcPr>
          <w:p w:rsidR="007678FA" w:rsidRPr="00220F38" w:rsidRDefault="007034B9" w:rsidP="00E53C12">
            <w:pPr>
              <w:jc w:val="center"/>
              <w:rPr>
                <w:rFonts w:ascii="Sylfaen" w:hAnsi="Sylfaen"/>
                <w:iCs/>
                <w:color w:val="000000"/>
                <w:sz w:val="21"/>
                <w:szCs w:val="21"/>
                <w:lang w:val="pt-BR"/>
              </w:rPr>
            </w:pPr>
            <w:r w:rsidRPr="007034B9">
              <w:rPr>
                <w:rFonts w:ascii="Sylfaen" w:hAnsi="Sylfaen"/>
                <w:noProof/>
                <w:lang w:val="ru-RU" w:eastAsia="ru-RU"/>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220F38">
              <w:rPr>
                <w:rFonts w:ascii="Sylfaen" w:hAnsi="Sylfaen"/>
                <w:iCs/>
                <w:color w:val="000000"/>
                <w:sz w:val="21"/>
                <w:szCs w:val="21"/>
              </w:rPr>
              <w:t>Պայմանագրիկողմ</w:t>
            </w:r>
          </w:p>
          <w:p w:rsidR="007678FA" w:rsidRPr="00220F38" w:rsidRDefault="007678FA" w:rsidP="00E53C12">
            <w:pPr>
              <w:jc w:val="center"/>
              <w:rPr>
                <w:rFonts w:ascii="Sylfaen" w:hAnsi="Sylfaen"/>
                <w:iCs/>
                <w:color w:val="000000"/>
                <w:sz w:val="21"/>
                <w:szCs w:val="21"/>
                <w:lang w:val="pt-BR"/>
              </w:rPr>
            </w:pPr>
            <w:r w:rsidRPr="00220F38">
              <w:rPr>
                <w:rFonts w:ascii="Sylfaen" w:hAnsi="Sylfaen"/>
                <w:iCs/>
                <w:color w:val="000000"/>
                <w:sz w:val="21"/>
                <w:szCs w:val="21"/>
                <w:lang w:val="pt-BR"/>
              </w:rPr>
              <w:t>___________________________</w:t>
            </w:r>
          </w:p>
          <w:p w:rsidR="007678FA" w:rsidRPr="00220F38" w:rsidRDefault="007678FA" w:rsidP="00E53C12">
            <w:pPr>
              <w:jc w:val="center"/>
              <w:rPr>
                <w:rFonts w:ascii="Sylfaen" w:hAnsi="Sylfaen"/>
                <w:iCs/>
                <w:color w:val="000000"/>
                <w:sz w:val="21"/>
                <w:szCs w:val="21"/>
                <w:lang w:val="pt-BR"/>
              </w:rPr>
            </w:pPr>
            <w:r w:rsidRPr="00220F38">
              <w:rPr>
                <w:rFonts w:ascii="Sylfaen" w:hAnsi="Sylfaen"/>
                <w:iCs/>
                <w:color w:val="000000"/>
                <w:sz w:val="21"/>
                <w:szCs w:val="21"/>
                <w:lang w:val="pt-BR"/>
              </w:rPr>
              <w:t>___________________________</w:t>
            </w:r>
          </w:p>
          <w:p w:rsidR="007678FA" w:rsidRPr="00220F38" w:rsidRDefault="007678FA" w:rsidP="00E53C12">
            <w:pPr>
              <w:jc w:val="center"/>
              <w:rPr>
                <w:rFonts w:ascii="Sylfaen" w:hAnsi="Sylfaen"/>
                <w:iCs/>
                <w:color w:val="000000"/>
                <w:sz w:val="21"/>
                <w:szCs w:val="21"/>
                <w:lang w:val="pt-BR"/>
              </w:rPr>
            </w:pPr>
            <w:r w:rsidRPr="00220F38">
              <w:rPr>
                <w:rFonts w:ascii="Sylfaen" w:hAnsi="Sylfaen"/>
                <w:iCs/>
                <w:color w:val="000000"/>
                <w:sz w:val="21"/>
                <w:szCs w:val="21"/>
              </w:rPr>
              <w:t>գտնվելուվայրը</w:t>
            </w:r>
            <w:r w:rsidRPr="00220F38">
              <w:rPr>
                <w:rFonts w:ascii="Sylfaen" w:hAnsi="Sylfaen"/>
                <w:iCs/>
                <w:color w:val="000000"/>
                <w:sz w:val="21"/>
                <w:szCs w:val="21"/>
                <w:lang w:val="pt-BR"/>
              </w:rPr>
              <w:t xml:space="preserve"> ______________</w:t>
            </w:r>
          </w:p>
          <w:p w:rsidR="007678FA" w:rsidRPr="00220F38" w:rsidRDefault="007678FA" w:rsidP="00E53C12">
            <w:pPr>
              <w:jc w:val="center"/>
              <w:rPr>
                <w:rFonts w:ascii="Sylfaen" w:hAnsi="Sylfaen"/>
                <w:iCs/>
                <w:color w:val="000000"/>
                <w:sz w:val="21"/>
                <w:szCs w:val="21"/>
                <w:lang w:val="pt-BR"/>
              </w:rPr>
            </w:pPr>
            <w:r w:rsidRPr="00220F38">
              <w:rPr>
                <w:rFonts w:ascii="Sylfaen" w:hAnsi="Sylfaen"/>
                <w:iCs/>
                <w:color w:val="000000"/>
                <w:sz w:val="21"/>
                <w:szCs w:val="21"/>
              </w:rPr>
              <w:t>հհ</w:t>
            </w:r>
            <w:r w:rsidRPr="00220F38">
              <w:rPr>
                <w:rFonts w:ascii="Sylfaen" w:hAnsi="Sylfaen"/>
                <w:iCs/>
                <w:color w:val="000000"/>
                <w:sz w:val="21"/>
                <w:szCs w:val="21"/>
                <w:lang w:val="pt-BR"/>
              </w:rPr>
              <w:t xml:space="preserve"> _________________________ </w:t>
            </w:r>
          </w:p>
          <w:p w:rsidR="007678FA" w:rsidRPr="00220F38" w:rsidRDefault="007678FA" w:rsidP="00E53C12">
            <w:pPr>
              <w:jc w:val="center"/>
              <w:rPr>
                <w:rFonts w:ascii="Sylfaen" w:hAnsi="Sylfaen"/>
                <w:iCs/>
                <w:color w:val="000000"/>
                <w:sz w:val="21"/>
                <w:szCs w:val="21"/>
                <w:lang w:val="pt-BR"/>
              </w:rPr>
            </w:pPr>
            <w:r w:rsidRPr="00220F38">
              <w:rPr>
                <w:rFonts w:ascii="Sylfaen" w:hAnsi="Sylfaen"/>
                <w:iCs/>
                <w:color w:val="000000"/>
                <w:sz w:val="21"/>
                <w:szCs w:val="21"/>
              </w:rPr>
              <w:t>հվհհ</w:t>
            </w:r>
            <w:r w:rsidRPr="00220F38">
              <w:rPr>
                <w:rFonts w:ascii="Sylfaen" w:hAnsi="Sylfaen"/>
                <w:iCs/>
                <w:color w:val="000000"/>
                <w:sz w:val="21"/>
                <w:szCs w:val="21"/>
                <w:lang w:val="pt-BR"/>
              </w:rPr>
              <w:t xml:space="preserve"> _______________________ </w:t>
            </w:r>
          </w:p>
        </w:tc>
        <w:tc>
          <w:tcPr>
            <w:tcW w:w="0" w:type="auto"/>
            <w:gridSpan w:val="2"/>
            <w:vAlign w:val="center"/>
          </w:tcPr>
          <w:p w:rsidR="007678FA" w:rsidRPr="00220F38" w:rsidRDefault="007678FA" w:rsidP="00E53C12">
            <w:pPr>
              <w:jc w:val="center"/>
              <w:rPr>
                <w:rFonts w:ascii="Sylfaen" w:hAnsi="Sylfaen"/>
                <w:iCs/>
                <w:color w:val="000000"/>
                <w:sz w:val="21"/>
                <w:szCs w:val="21"/>
                <w:lang w:val="pt-BR"/>
              </w:rPr>
            </w:pPr>
            <w:r w:rsidRPr="00220F38">
              <w:rPr>
                <w:rFonts w:ascii="Sylfaen" w:hAnsi="Sylfaen"/>
                <w:iCs/>
                <w:color w:val="000000"/>
                <w:sz w:val="21"/>
                <w:szCs w:val="21"/>
              </w:rPr>
              <w:t>Պատվիրատու</w:t>
            </w:r>
          </w:p>
          <w:p w:rsidR="007678FA" w:rsidRPr="00220F38" w:rsidRDefault="007678FA" w:rsidP="00E53C12">
            <w:pPr>
              <w:jc w:val="center"/>
              <w:rPr>
                <w:rFonts w:ascii="Sylfaen" w:hAnsi="Sylfaen"/>
                <w:iCs/>
                <w:color w:val="000000"/>
                <w:sz w:val="21"/>
                <w:szCs w:val="21"/>
                <w:lang w:val="pt-BR"/>
              </w:rPr>
            </w:pPr>
            <w:r w:rsidRPr="00220F38">
              <w:rPr>
                <w:rFonts w:ascii="Sylfaen" w:hAnsi="Sylfaen"/>
                <w:iCs/>
                <w:color w:val="000000"/>
                <w:sz w:val="21"/>
                <w:szCs w:val="21"/>
                <w:lang w:val="pt-BR"/>
              </w:rPr>
              <w:t>_____________________________</w:t>
            </w:r>
          </w:p>
          <w:p w:rsidR="007678FA" w:rsidRPr="00220F38" w:rsidRDefault="007678FA" w:rsidP="00E53C12">
            <w:pPr>
              <w:jc w:val="center"/>
              <w:rPr>
                <w:rFonts w:ascii="Sylfaen" w:hAnsi="Sylfaen"/>
                <w:iCs/>
                <w:color w:val="000000"/>
                <w:sz w:val="21"/>
                <w:szCs w:val="21"/>
                <w:lang w:val="pt-BR"/>
              </w:rPr>
            </w:pPr>
            <w:r w:rsidRPr="00220F38">
              <w:rPr>
                <w:rFonts w:ascii="Sylfaen" w:hAnsi="Sylfaen"/>
                <w:iCs/>
                <w:color w:val="000000"/>
                <w:sz w:val="21"/>
                <w:szCs w:val="21"/>
                <w:lang w:val="pt-BR"/>
              </w:rPr>
              <w:t>_____________________________</w:t>
            </w:r>
          </w:p>
          <w:p w:rsidR="007678FA" w:rsidRPr="00220F38" w:rsidRDefault="007678FA" w:rsidP="00E53C12">
            <w:pPr>
              <w:jc w:val="center"/>
              <w:rPr>
                <w:rFonts w:ascii="Sylfaen" w:hAnsi="Sylfaen"/>
                <w:iCs/>
                <w:color w:val="000000"/>
                <w:sz w:val="21"/>
                <w:szCs w:val="21"/>
                <w:lang w:val="pt-BR"/>
              </w:rPr>
            </w:pPr>
            <w:r w:rsidRPr="00220F38">
              <w:rPr>
                <w:rFonts w:ascii="Sylfaen" w:hAnsi="Sylfaen"/>
                <w:iCs/>
                <w:color w:val="000000"/>
                <w:sz w:val="21"/>
                <w:szCs w:val="21"/>
              </w:rPr>
              <w:t>գտնվելուվայրը</w:t>
            </w:r>
            <w:r w:rsidRPr="00220F38">
              <w:rPr>
                <w:rFonts w:ascii="Sylfaen" w:hAnsi="Sylfaen"/>
                <w:iCs/>
                <w:color w:val="000000"/>
                <w:sz w:val="21"/>
                <w:szCs w:val="21"/>
                <w:lang w:val="pt-BR"/>
              </w:rPr>
              <w:t xml:space="preserve"> _________________</w:t>
            </w:r>
          </w:p>
          <w:p w:rsidR="007678FA" w:rsidRPr="00220F38" w:rsidRDefault="007678FA" w:rsidP="00E53C12">
            <w:pPr>
              <w:jc w:val="center"/>
              <w:rPr>
                <w:rFonts w:ascii="Sylfaen" w:hAnsi="Sylfaen"/>
                <w:iCs/>
                <w:color w:val="000000"/>
                <w:sz w:val="21"/>
                <w:szCs w:val="21"/>
                <w:lang w:val="pt-BR"/>
              </w:rPr>
            </w:pPr>
            <w:r w:rsidRPr="00220F38">
              <w:rPr>
                <w:rFonts w:ascii="Sylfaen" w:hAnsi="Sylfaen"/>
                <w:iCs/>
                <w:color w:val="000000"/>
                <w:sz w:val="21"/>
                <w:szCs w:val="21"/>
              </w:rPr>
              <w:t>հհ</w:t>
            </w:r>
            <w:r w:rsidRPr="00220F38">
              <w:rPr>
                <w:rFonts w:ascii="Sylfaen" w:hAnsi="Sylfaen"/>
                <w:iCs/>
                <w:color w:val="000000"/>
                <w:sz w:val="21"/>
                <w:szCs w:val="21"/>
                <w:lang w:val="pt-BR"/>
              </w:rPr>
              <w:t>____________________________</w:t>
            </w:r>
          </w:p>
          <w:p w:rsidR="007678FA" w:rsidRPr="00220F38" w:rsidRDefault="007678FA" w:rsidP="00E53C12">
            <w:pPr>
              <w:jc w:val="center"/>
              <w:rPr>
                <w:rFonts w:ascii="Sylfaen" w:hAnsi="Sylfaen"/>
                <w:iCs/>
                <w:color w:val="000000"/>
                <w:sz w:val="21"/>
                <w:szCs w:val="21"/>
                <w:lang w:val="pt-BR"/>
              </w:rPr>
            </w:pPr>
            <w:r w:rsidRPr="00220F38">
              <w:rPr>
                <w:rFonts w:ascii="Sylfaen" w:hAnsi="Sylfaen"/>
                <w:iCs/>
                <w:color w:val="000000"/>
                <w:sz w:val="21"/>
                <w:szCs w:val="21"/>
              </w:rPr>
              <w:t>հվհհ</w:t>
            </w:r>
            <w:r w:rsidRPr="00220F38">
              <w:rPr>
                <w:rFonts w:ascii="Sylfaen" w:hAnsi="Sylfaen"/>
                <w:iCs/>
                <w:color w:val="000000"/>
                <w:sz w:val="21"/>
                <w:szCs w:val="21"/>
                <w:lang w:val="pt-BR"/>
              </w:rPr>
              <w:t>___________________________</w:t>
            </w:r>
          </w:p>
        </w:tc>
      </w:tr>
    </w:tbl>
    <w:p w:rsidR="007678FA" w:rsidRPr="00220F38" w:rsidRDefault="007678FA" w:rsidP="007678FA">
      <w:pPr>
        <w:ind w:firstLine="375"/>
        <w:rPr>
          <w:rFonts w:ascii="Sylfaen" w:hAnsi="Sylfaen" w:cs="Arial"/>
          <w:iCs/>
          <w:color w:val="000000"/>
          <w:sz w:val="21"/>
          <w:szCs w:val="21"/>
          <w:lang w:val="pt-BR"/>
        </w:rPr>
      </w:pPr>
      <w:r w:rsidRPr="00220F38">
        <w:rPr>
          <w:rFonts w:ascii="Sylfaen" w:hAnsi="Sylfaen" w:cs="Arial"/>
          <w:iCs/>
          <w:color w:val="000000"/>
          <w:sz w:val="21"/>
          <w:szCs w:val="21"/>
          <w:lang w:val="pt-BR"/>
        </w:rPr>
        <w:t>  </w:t>
      </w:r>
    </w:p>
    <w:p w:rsidR="007678FA" w:rsidRPr="00220F38" w:rsidRDefault="007678FA" w:rsidP="007678FA">
      <w:pPr>
        <w:ind w:firstLine="375"/>
        <w:rPr>
          <w:rFonts w:ascii="Sylfaen" w:hAnsi="Sylfaen"/>
          <w:iCs/>
          <w:color w:val="000000"/>
          <w:sz w:val="15"/>
          <w:szCs w:val="21"/>
          <w:lang w:val="pt-BR"/>
        </w:rPr>
      </w:pPr>
    </w:p>
    <w:p w:rsidR="007678FA" w:rsidRPr="00220F38" w:rsidRDefault="007678FA" w:rsidP="007678FA">
      <w:pPr>
        <w:ind w:firstLine="375"/>
        <w:jc w:val="center"/>
        <w:rPr>
          <w:rFonts w:ascii="Sylfaen" w:hAnsi="Sylfaen"/>
          <w:iCs/>
          <w:color w:val="000000"/>
          <w:sz w:val="22"/>
          <w:szCs w:val="22"/>
          <w:lang w:val="pt-BR"/>
        </w:rPr>
      </w:pPr>
      <w:r w:rsidRPr="00220F38">
        <w:rPr>
          <w:rFonts w:ascii="Sylfaen" w:hAnsi="Sylfaen"/>
          <w:b/>
          <w:bCs/>
          <w:iCs/>
          <w:color w:val="000000"/>
          <w:sz w:val="22"/>
          <w:szCs w:val="22"/>
        </w:rPr>
        <w:t>ԱՐՁԱՆԱԳՐՈՒԹՅՈՒՆ</w:t>
      </w:r>
      <w:r w:rsidRPr="00220F38">
        <w:rPr>
          <w:rFonts w:ascii="Sylfaen" w:hAnsi="Sylfaen"/>
          <w:b/>
          <w:bCs/>
          <w:iCs/>
          <w:color w:val="000000"/>
          <w:sz w:val="22"/>
          <w:szCs w:val="22"/>
          <w:lang w:val="pt-BR"/>
        </w:rPr>
        <w:t xml:space="preserve"> N</w:t>
      </w:r>
    </w:p>
    <w:p w:rsidR="007678FA" w:rsidRPr="00220F38" w:rsidRDefault="007678FA" w:rsidP="007678FA">
      <w:pPr>
        <w:ind w:firstLine="375"/>
        <w:jc w:val="center"/>
        <w:rPr>
          <w:rFonts w:ascii="Sylfaen" w:hAnsi="Sylfaen"/>
          <w:b/>
          <w:bCs/>
          <w:iCs/>
          <w:color w:val="000000"/>
          <w:sz w:val="22"/>
          <w:szCs w:val="22"/>
          <w:lang w:val="pt-BR"/>
        </w:rPr>
      </w:pPr>
      <w:r w:rsidRPr="00220F38">
        <w:rPr>
          <w:rFonts w:ascii="Sylfaen" w:hAnsi="Sylfaen"/>
          <w:b/>
          <w:bCs/>
          <w:iCs/>
          <w:color w:val="000000"/>
          <w:sz w:val="22"/>
          <w:szCs w:val="22"/>
        </w:rPr>
        <w:t>ՊԱՅՄԱՆԱԳՐԻԿԱՄԴՐԱՄԻՄԱՍԻ</w:t>
      </w:r>
      <w:r w:rsidRPr="00220F38">
        <w:rPr>
          <w:rFonts w:ascii="Sylfaen" w:hAnsi="Sylfaen"/>
          <w:b/>
          <w:bCs/>
          <w:iCs/>
          <w:color w:val="000000"/>
          <w:sz w:val="22"/>
          <w:szCs w:val="22"/>
          <w:lang w:val="pt-BR"/>
        </w:rPr>
        <w:t xml:space="preserve"> ԿԱՏԱՐՄԱՆ ԱՐԴՅՈՒՆՔՆԵՐԻ </w:t>
      </w:r>
    </w:p>
    <w:p w:rsidR="007678FA" w:rsidRPr="00220F38" w:rsidRDefault="007678FA" w:rsidP="007678FA">
      <w:pPr>
        <w:ind w:firstLine="375"/>
        <w:jc w:val="center"/>
        <w:rPr>
          <w:rFonts w:ascii="Sylfaen" w:hAnsi="Sylfaen"/>
          <w:iCs/>
          <w:color w:val="000000"/>
          <w:sz w:val="22"/>
          <w:szCs w:val="22"/>
          <w:lang w:val="pt-BR"/>
        </w:rPr>
      </w:pPr>
      <w:r w:rsidRPr="00220F38">
        <w:rPr>
          <w:rFonts w:ascii="Sylfaen" w:hAnsi="Sylfaen"/>
          <w:b/>
          <w:bCs/>
          <w:iCs/>
          <w:color w:val="000000"/>
          <w:sz w:val="22"/>
          <w:szCs w:val="22"/>
        </w:rPr>
        <w:t>ՀԱՆՁՆՄԱՆ</w:t>
      </w:r>
      <w:r w:rsidRPr="00220F38">
        <w:rPr>
          <w:rFonts w:ascii="Sylfaen" w:hAnsi="Sylfaen"/>
          <w:b/>
          <w:bCs/>
          <w:iCs/>
          <w:color w:val="000000"/>
          <w:sz w:val="22"/>
          <w:szCs w:val="22"/>
          <w:lang w:val="pt-BR"/>
        </w:rPr>
        <w:t>-</w:t>
      </w:r>
      <w:r w:rsidRPr="00220F38">
        <w:rPr>
          <w:rFonts w:ascii="Sylfaen" w:hAnsi="Sylfaen"/>
          <w:b/>
          <w:bCs/>
          <w:iCs/>
          <w:color w:val="000000"/>
          <w:sz w:val="22"/>
          <w:szCs w:val="22"/>
        </w:rPr>
        <w:t>ԸՆԴՈՒՆՄԱՆ</w:t>
      </w:r>
    </w:p>
    <w:p w:rsidR="007678FA" w:rsidRPr="00220F38" w:rsidRDefault="007678FA" w:rsidP="007678FA">
      <w:pPr>
        <w:pStyle w:val="a3"/>
        <w:spacing w:line="240" w:lineRule="auto"/>
        <w:ind w:firstLine="0"/>
        <w:jc w:val="center"/>
        <w:rPr>
          <w:rFonts w:ascii="Sylfaen" w:hAnsi="Sylfaen"/>
          <w:b/>
          <w:bCs/>
          <w:iCs/>
          <w:lang w:val="es-ES"/>
        </w:rPr>
      </w:pPr>
    </w:p>
    <w:p w:rsidR="007678FA" w:rsidRPr="00220F38" w:rsidRDefault="007678FA" w:rsidP="007678FA">
      <w:pPr>
        <w:pStyle w:val="a3"/>
        <w:spacing w:line="240" w:lineRule="auto"/>
        <w:ind w:firstLine="540"/>
        <w:rPr>
          <w:rFonts w:ascii="Sylfaen" w:hAnsi="Sylfaen"/>
          <w:iCs/>
          <w:lang w:val="es-ES"/>
        </w:rPr>
      </w:pPr>
      <w:r w:rsidRPr="00220F38">
        <w:rPr>
          <w:rFonts w:ascii="Sylfaen" w:hAnsi="Sylfaen"/>
          <w:color w:val="000000"/>
          <w:sz w:val="21"/>
          <w:szCs w:val="21"/>
          <w:lang w:val="es-ES" w:eastAsia="ru-RU"/>
        </w:rPr>
        <w:t xml:space="preserve">«      » «              »20    </w:t>
      </w:r>
      <w:r w:rsidRPr="00220F38">
        <w:rPr>
          <w:rFonts w:ascii="Sylfaen" w:hAnsi="Sylfaen"/>
          <w:color w:val="000000"/>
          <w:sz w:val="21"/>
          <w:szCs w:val="21"/>
          <w:lang w:eastAsia="ru-RU"/>
        </w:rPr>
        <w:t>թ</w:t>
      </w:r>
      <w:r w:rsidRPr="00220F38">
        <w:rPr>
          <w:rFonts w:ascii="Sylfaen" w:hAnsi="Sylfaen"/>
          <w:color w:val="000000"/>
          <w:sz w:val="21"/>
          <w:szCs w:val="21"/>
          <w:lang w:val="es-ES" w:eastAsia="ru-RU"/>
        </w:rPr>
        <w:t>.</w:t>
      </w:r>
    </w:p>
    <w:p w:rsidR="007678FA" w:rsidRPr="00220F38" w:rsidRDefault="007678FA" w:rsidP="007678FA">
      <w:pPr>
        <w:pStyle w:val="a3"/>
        <w:spacing w:line="240" w:lineRule="auto"/>
        <w:ind w:firstLine="0"/>
        <w:rPr>
          <w:rFonts w:ascii="Sylfaen" w:hAnsi="Sylfaen"/>
          <w:iCs/>
          <w:lang w:val="es-ES"/>
        </w:rPr>
      </w:pPr>
    </w:p>
    <w:p w:rsidR="007678FA" w:rsidRPr="00220F38" w:rsidRDefault="007678FA" w:rsidP="007678FA">
      <w:pPr>
        <w:pStyle w:val="af4"/>
        <w:spacing w:before="0" w:beforeAutospacing="0" w:after="0" w:afterAutospacing="0"/>
        <w:rPr>
          <w:rFonts w:ascii="Sylfaen" w:hAnsi="Sylfaen"/>
          <w:color w:val="000000"/>
          <w:sz w:val="21"/>
          <w:szCs w:val="21"/>
          <w:lang w:val="es-ES"/>
        </w:rPr>
      </w:pPr>
      <w:r w:rsidRPr="00220F38">
        <w:rPr>
          <w:rFonts w:ascii="Sylfaen" w:hAnsi="Sylfaen"/>
          <w:color w:val="000000"/>
          <w:sz w:val="21"/>
          <w:szCs w:val="21"/>
        </w:rPr>
        <w:t>Պայմանագրի</w:t>
      </w:r>
      <w:r w:rsidRPr="00220F38">
        <w:rPr>
          <w:rFonts w:ascii="Sylfaen" w:hAnsi="Sylfaen"/>
          <w:color w:val="000000"/>
          <w:sz w:val="21"/>
          <w:szCs w:val="21"/>
          <w:lang w:val="es-ES"/>
        </w:rPr>
        <w:t xml:space="preserve"> /</w:t>
      </w:r>
      <w:r w:rsidRPr="00220F38">
        <w:rPr>
          <w:rFonts w:ascii="Sylfaen" w:hAnsi="Sylfaen"/>
          <w:color w:val="000000"/>
          <w:sz w:val="21"/>
          <w:szCs w:val="21"/>
        </w:rPr>
        <w:t>այսուհետ</w:t>
      </w:r>
      <w:r w:rsidRPr="00220F38">
        <w:rPr>
          <w:rFonts w:ascii="Sylfaen" w:hAnsi="Sylfaen"/>
          <w:color w:val="000000"/>
          <w:sz w:val="21"/>
          <w:szCs w:val="21"/>
          <w:lang w:val="es-ES"/>
        </w:rPr>
        <w:t xml:space="preserve">` </w:t>
      </w:r>
      <w:r w:rsidRPr="00220F38">
        <w:rPr>
          <w:rFonts w:ascii="Sylfaen" w:hAnsi="Sylfaen"/>
          <w:color w:val="000000"/>
          <w:sz w:val="21"/>
          <w:szCs w:val="21"/>
        </w:rPr>
        <w:t>Պայմանագիր</w:t>
      </w:r>
      <w:r w:rsidRPr="00220F38">
        <w:rPr>
          <w:rFonts w:ascii="Sylfaen" w:hAnsi="Sylfaen"/>
          <w:color w:val="000000"/>
          <w:sz w:val="21"/>
          <w:szCs w:val="21"/>
          <w:lang w:val="es-ES"/>
        </w:rPr>
        <w:t xml:space="preserve">/ </w:t>
      </w:r>
      <w:r w:rsidRPr="00220F38">
        <w:rPr>
          <w:rFonts w:ascii="Sylfaen" w:hAnsi="Sylfaen"/>
          <w:color w:val="000000"/>
          <w:sz w:val="21"/>
          <w:szCs w:val="21"/>
        </w:rPr>
        <w:t>անվանումը</w:t>
      </w:r>
      <w:r w:rsidRPr="00220F38">
        <w:rPr>
          <w:rFonts w:ascii="Sylfaen" w:hAnsi="Sylfaen"/>
          <w:color w:val="000000"/>
          <w:sz w:val="21"/>
          <w:szCs w:val="21"/>
          <w:lang w:val="es-ES"/>
        </w:rPr>
        <w:t>` ____________________________________________________________________________________________</w:t>
      </w:r>
    </w:p>
    <w:p w:rsidR="007678FA" w:rsidRPr="00220F38" w:rsidRDefault="007678FA" w:rsidP="007678FA">
      <w:pPr>
        <w:pStyle w:val="af4"/>
        <w:spacing w:before="0" w:beforeAutospacing="0" w:after="0" w:afterAutospacing="0"/>
        <w:rPr>
          <w:rFonts w:ascii="Sylfaen" w:hAnsi="Sylfaen"/>
          <w:color w:val="000000"/>
          <w:sz w:val="21"/>
          <w:szCs w:val="21"/>
          <w:lang w:val="es-ES"/>
        </w:rPr>
      </w:pPr>
      <w:r w:rsidRPr="00220F38">
        <w:rPr>
          <w:rFonts w:ascii="Sylfaen" w:hAnsi="Sylfaen"/>
          <w:color w:val="000000"/>
          <w:sz w:val="21"/>
          <w:szCs w:val="21"/>
        </w:rPr>
        <w:t>Պայմանագրիկնքմանամսաթիվը</w:t>
      </w:r>
      <w:r w:rsidRPr="00220F38">
        <w:rPr>
          <w:rFonts w:ascii="Sylfaen" w:hAnsi="Sylfaen"/>
          <w:color w:val="000000"/>
          <w:sz w:val="21"/>
          <w:szCs w:val="21"/>
          <w:lang w:val="es-ES"/>
        </w:rPr>
        <w:t xml:space="preserve">` «____» «__________________» 20 </w:t>
      </w:r>
      <w:r w:rsidRPr="00220F38">
        <w:rPr>
          <w:rFonts w:ascii="Sylfaen" w:hAnsi="Sylfaen"/>
          <w:color w:val="000000"/>
          <w:sz w:val="21"/>
          <w:szCs w:val="21"/>
        </w:rPr>
        <w:t>թ</w:t>
      </w:r>
      <w:r w:rsidRPr="00220F38">
        <w:rPr>
          <w:rFonts w:ascii="Sylfaen" w:hAnsi="Sylfaen"/>
          <w:color w:val="000000"/>
          <w:sz w:val="21"/>
          <w:szCs w:val="21"/>
          <w:lang w:val="es-ES"/>
        </w:rPr>
        <w:t>.</w:t>
      </w:r>
    </w:p>
    <w:p w:rsidR="007678FA" w:rsidRPr="00220F38" w:rsidRDefault="007678FA" w:rsidP="007678FA">
      <w:pPr>
        <w:pStyle w:val="af4"/>
        <w:spacing w:before="0" w:beforeAutospacing="0" w:after="0" w:afterAutospacing="0"/>
        <w:rPr>
          <w:rFonts w:ascii="Sylfaen" w:hAnsi="Sylfaen"/>
          <w:color w:val="000000"/>
          <w:sz w:val="21"/>
          <w:szCs w:val="21"/>
          <w:lang w:val="es-ES"/>
        </w:rPr>
      </w:pPr>
      <w:r w:rsidRPr="00220F38">
        <w:rPr>
          <w:rFonts w:ascii="Sylfaen" w:hAnsi="Sylfaen"/>
          <w:color w:val="000000"/>
          <w:sz w:val="21"/>
          <w:szCs w:val="21"/>
        </w:rPr>
        <w:t>Պայմանագրիհամարը</w:t>
      </w:r>
      <w:r w:rsidRPr="00220F38">
        <w:rPr>
          <w:rFonts w:ascii="Sylfaen" w:hAnsi="Sylfaen"/>
          <w:color w:val="000000"/>
          <w:sz w:val="21"/>
          <w:szCs w:val="21"/>
          <w:lang w:val="es-ES"/>
        </w:rPr>
        <w:t>`    __________</w:t>
      </w:r>
    </w:p>
    <w:p w:rsidR="007678FA" w:rsidRPr="00220F38" w:rsidRDefault="007678FA" w:rsidP="007678FA">
      <w:pPr>
        <w:jc w:val="both"/>
        <w:rPr>
          <w:rFonts w:ascii="Sylfaen" w:hAnsi="Sylfaen" w:cs="Sylfaen"/>
          <w:iCs/>
          <w:lang w:val="es-ES"/>
        </w:rPr>
      </w:pPr>
      <w:r w:rsidRPr="00220F38">
        <w:rPr>
          <w:rFonts w:ascii="Sylfaen" w:hAnsi="Sylfaen"/>
          <w:iCs/>
          <w:color w:val="000000"/>
          <w:sz w:val="21"/>
          <w:szCs w:val="21"/>
        </w:rPr>
        <w:t>Պատվիրատունև</w:t>
      </w:r>
      <w:r w:rsidRPr="00220F38">
        <w:rPr>
          <w:rFonts w:ascii="Sylfaen" w:hAnsi="Sylfaen"/>
          <w:color w:val="000000"/>
          <w:sz w:val="21"/>
          <w:szCs w:val="21"/>
        </w:rPr>
        <w:t>Պայմանագրիկողմը՝</w:t>
      </w:r>
      <w:r w:rsidRPr="00220F38">
        <w:rPr>
          <w:rFonts w:ascii="Sylfaen" w:hAnsi="Sylfaen"/>
          <w:color w:val="000000"/>
          <w:sz w:val="21"/>
          <w:szCs w:val="21"/>
          <w:lang w:val="hy-AM"/>
        </w:rPr>
        <w:t xml:space="preserve">հիմք ընդունելովպայմանագրի կատարման վերաբերյալ «   » «       » 20   թ. դուրս գրված </w:t>
      </w:r>
      <w:r w:rsidRPr="00220F38">
        <w:rPr>
          <w:rFonts w:ascii="Sylfaen" w:hAnsi="Sylfaen"/>
          <w:color w:val="000000"/>
          <w:sz w:val="21"/>
          <w:szCs w:val="21"/>
          <w:lang w:val="es-ES"/>
        </w:rPr>
        <w:t xml:space="preserve">N ___   </w:t>
      </w:r>
      <w:r w:rsidRPr="00220F38">
        <w:rPr>
          <w:rFonts w:ascii="Sylfaen" w:hAnsi="Sylfaen"/>
          <w:color w:val="000000"/>
          <w:sz w:val="21"/>
          <w:szCs w:val="21"/>
          <w:lang w:val="hy-AM"/>
        </w:rPr>
        <w:t xml:space="preserve">հաշիվ ապրանքագիրը, </w:t>
      </w:r>
      <w:r w:rsidRPr="00220F38">
        <w:rPr>
          <w:rFonts w:ascii="Sylfaen" w:hAnsi="Sylfaen"/>
          <w:color w:val="000000"/>
          <w:sz w:val="21"/>
          <w:szCs w:val="21"/>
          <w:lang w:val="es-ES"/>
        </w:rPr>
        <w:t>կազմեցին սույն արձանագրությունը հետևյալի մասին.</w:t>
      </w:r>
    </w:p>
    <w:p w:rsidR="007678FA" w:rsidRPr="00220F38" w:rsidRDefault="007678FA" w:rsidP="007678FA">
      <w:pPr>
        <w:jc w:val="both"/>
        <w:rPr>
          <w:rFonts w:ascii="Sylfaen" w:hAnsi="Sylfaen"/>
          <w:iCs/>
          <w:color w:val="000000"/>
          <w:sz w:val="21"/>
          <w:szCs w:val="21"/>
          <w:lang w:val="hy-AM"/>
        </w:rPr>
      </w:pPr>
      <w:r w:rsidRPr="00220F38">
        <w:rPr>
          <w:rFonts w:ascii="Sylfaen" w:hAnsi="Sylfaen"/>
          <w:iCs/>
          <w:color w:val="000000"/>
          <w:sz w:val="21"/>
          <w:szCs w:val="21"/>
        </w:rPr>
        <w:t>Պայմանագրիշրջանակներում</w:t>
      </w:r>
      <w:r w:rsidRPr="00220F38">
        <w:rPr>
          <w:rFonts w:ascii="Sylfaen" w:hAnsi="Sylfaen"/>
          <w:iCs/>
          <w:snapToGrid w:val="0"/>
          <w:color w:val="000000"/>
          <w:sz w:val="21"/>
          <w:szCs w:val="21"/>
          <w:lang w:val="es-ES"/>
        </w:rPr>
        <w:t xml:space="preserve">Պայմանագրի կողմը </w:t>
      </w:r>
      <w:r w:rsidRPr="00220F38">
        <w:rPr>
          <w:rFonts w:ascii="Sylfaen" w:hAnsi="Sylfaen"/>
          <w:iCs/>
          <w:color w:val="000000"/>
          <w:sz w:val="21"/>
          <w:szCs w:val="21"/>
          <w:lang w:val="es-ES"/>
        </w:rPr>
        <w:t>մատուցել է հետևյալ ծառայությունները</w:t>
      </w:r>
      <w:r w:rsidRPr="00220F38">
        <w:rPr>
          <w:rFonts w:ascii="Sylfaen" w:hAnsi="Sylfaen"/>
          <w:iCs/>
          <w:color w:val="000000"/>
          <w:sz w:val="21"/>
          <w:szCs w:val="21"/>
        </w:rPr>
        <w:t>՝</w:t>
      </w:r>
    </w:p>
    <w:p w:rsidR="007678FA" w:rsidRPr="00220F38" w:rsidRDefault="007678FA" w:rsidP="007678FA">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220F38" w:rsidTr="00E53C12">
        <w:trPr>
          <w:jc w:val="right"/>
        </w:trPr>
        <w:tc>
          <w:tcPr>
            <w:tcW w:w="357" w:type="dxa"/>
            <w:vMerge w:val="restart"/>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r w:rsidRPr="00220F38">
              <w:rPr>
                <w:rFonts w:ascii="Sylfaen" w:hAnsi="Sylfaen"/>
                <w:sz w:val="18"/>
                <w:szCs w:val="18"/>
              </w:rPr>
              <w:t>N</w:t>
            </w:r>
          </w:p>
        </w:tc>
        <w:tc>
          <w:tcPr>
            <w:tcW w:w="10348" w:type="dxa"/>
            <w:gridSpan w:val="8"/>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r w:rsidRPr="00220F38">
              <w:rPr>
                <w:rFonts w:ascii="Sylfaen" w:hAnsi="Sylfaen" w:cs="Sylfaen"/>
                <w:sz w:val="18"/>
                <w:szCs w:val="18"/>
              </w:rPr>
              <w:t>Մատուցվածծառայությունների</w:t>
            </w:r>
          </w:p>
        </w:tc>
      </w:tr>
      <w:tr w:rsidR="007678FA" w:rsidRPr="00220F38" w:rsidTr="00E53C12">
        <w:trPr>
          <w:jc w:val="right"/>
        </w:trPr>
        <w:tc>
          <w:tcPr>
            <w:tcW w:w="357" w:type="dxa"/>
            <w:vMerge/>
            <w:shd w:val="clear" w:color="auto" w:fill="auto"/>
          </w:tcPr>
          <w:p w:rsidR="007678FA" w:rsidRPr="00220F38" w:rsidRDefault="007678FA" w:rsidP="00E53C12">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r w:rsidRPr="00220F38">
              <w:rPr>
                <w:rFonts w:ascii="Sylfaen" w:hAnsi="Sylfaen"/>
                <w:sz w:val="18"/>
                <w:szCs w:val="18"/>
              </w:rPr>
              <w:t>անվանումը</w:t>
            </w:r>
          </w:p>
        </w:tc>
        <w:tc>
          <w:tcPr>
            <w:tcW w:w="1440" w:type="dxa"/>
            <w:vMerge w:val="restart"/>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r w:rsidRPr="00220F38">
              <w:rPr>
                <w:rFonts w:ascii="Sylfaen" w:hAnsi="Sylfaen"/>
                <w:sz w:val="18"/>
                <w:szCs w:val="18"/>
              </w:rPr>
              <w:t>տեխնիկական  բնութագրի համառոտ շարադրանքը</w:t>
            </w:r>
          </w:p>
        </w:tc>
        <w:tc>
          <w:tcPr>
            <w:tcW w:w="2916" w:type="dxa"/>
            <w:gridSpan w:val="2"/>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r w:rsidRPr="00220F38">
              <w:rPr>
                <w:rFonts w:ascii="Sylfaen" w:hAnsi="Sylfaen"/>
                <w:sz w:val="18"/>
                <w:szCs w:val="18"/>
              </w:rPr>
              <w:t>քանակական ցուցանիշը</w:t>
            </w:r>
          </w:p>
        </w:tc>
        <w:tc>
          <w:tcPr>
            <w:tcW w:w="2976" w:type="dxa"/>
            <w:gridSpan w:val="2"/>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r w:rsidRPr="00220F38">
              <w:rPr>
                <w:rFonts w:ascii="Sylfaen" w:hAnsi="Sylfaen"/>
                <w:sz w:val="18"/>
                <w:szCs w:val="18"/>
              </w:rPr>
              <w:t>կատարման ժամկետը</w:t>
            </w:r>
          </w:p>
        </w:tc>
        <w:tc>
          <w:tcPr>
            <w:tcW w:w="1168" w:type="dxa"/>
            <w:vMerge w:val="restart"/>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r w:rsidRPr="00220F38">
              <w:rPr>
                <w:rFonts w:ascii="Sylfaen" w:hAnsi="Sylfaen"/>
                <w:sz w:val="18"/>
                <w:szCs w:val="18"/>
              </w:rPr>
              <w:t>Վճարման ենթակա գումարը /հազար դրամ/</w:t>
            </w:r>
          </w:p>
        </w:tc>
        <w:tc>
          <w:tcPr>
            <w:tcW w:w="675" w:type="dxa"/>
            <w:vMerge w:val="restart"/>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r w:rsidRPr="00220F38">
              <w:rPr>
                <w:rFonts w:ascii="Sylfaen" w:hAnsi="Sylfaen"/>
                <w:sz w:val="18"/>
                <w:szCs w:val="18"/>
              </w:rPr>
              <w:t>Վճարման ժամկետը /ըստ վճարման ժամանակացույցի/</w:t>
            </w:r>
          </w:p>
        </w:tc>
      </w:tr>
      <w:tr w:rsidR="007678FA" w:rsidRPr="00220F38" w:rsidTr="00E53C12">
        <w:trPr>
          <w:trHeight w:val="1105"/>
          <w:jc w:val="right"/>
        </w:trPr>
        <w:tc>
          <w:tcPr>
            <w:tcW w:w="357" w:type="dxa"/>
            <w:vMerge/>
            <w:tcBorders>
              <w:bottom w:val="single" w:sz="4" w:space="0" w:color="auto"/>
            </w:tcBorders>
            <w:shd w:val="clear" w:color="auto" w:fill="auto"/>
          </w:tcPr>
          <w:p w:rsidR="007678FA" w:rsidRPr="00220F38" w:rsidRDefault="007678FA" w:rsidP="00E53C12">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r w:rsidRPr="00220F38">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r w:rsidRPr="00220F38">
              <w:rPr>
                <w:rFonts w:ascii="Sylfaen" w:hAnsi="Sylfaen"/>
                <w:sz w:val="18"/>
                <w:szCs w:val="18"/>
              </w:rPr>
              <w:t>փաստացի</w:t>
            </w:r>
          </w:p>
        </w:tc>
        <w:tc>
          <w:tcPr>
            <w:tcW w:w="1842" w:type="dxa"/>
            <w:tcBorders>
              <w:bottom w:val="single" w:sz="4" w:space="0" w:color="auto"/>
            </w:tcBorders>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r w:rsidRPr="00220F38">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r w:rsidRPr="00220F38">
              <w:rPr>
                <w:rFonts w:ascii="Sylfaen" w:hAnsi="Sylfaen"/>
                <w:sz w:val="18"/>
                <w:szCs w:val="18"/>
              </w:rPr>
              <w:t>փաստացի</w:t>
            </w:r>
          </w:p>
        </w:tc>
        <w:tc>
          <w:tcPr>
            <w:tcW w:w="1168" w:type="dxa"/>
            <w:vMerge/>
            <w:tcBorders>
              <w:bottom w:val="single" w:sz="4" w:space="0" w:color="auto"/>
            </w:tcBorders>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p>
        </w:tc>
      </w:tr>
      <w:tr w:rsidR="007678FA" w:rsidRPr="00220F38" w:rsidTr="00E53C12">
        <w:trPr>
          <w:jc w:val="right"/>
        </w:trPr>
        <w:tc>
          <w:tcPr>
            <w:tcW w:w="357" w:type="dxa"/>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p>
        </w:tc>
        <w:tc>
          <w:tcPr>
            <w:tcW w:w="675" w:type="dxa"/>
            <w:shd w:val="clear" w:color="auto" w:fill="auto"/>
            <w:vAlign w:val="center"/>
          </w:tcPr>
          <w:p w:rsidR="007678FA" w:rsidRPr="00220F38" w:rsidRDefault="007678FA" w:rsidP="00E53C12">
            <w:pPr>
              <w:pStyle w:val="af4"/>
              <w:spacing w:before="0" w:beforeAutospacing="0" w:after="0" w:afterAutospacing="0"/>
              <w:jc w:val="center"/>
              <w:rPr>
                <w:rFonts w:ascii="Sylfaen" w:hAnsi="Sylfaen"/>
                <w:sz w:val="18"/>
                <w:szCs w:val="18"/>
              </w:rPr>
            </w:pPr>
          </w:p>
        </w:tc>
      </w:tr>
      <w:tr w:rsidR="007678FA" w:rsidRPr="00220F38" w:rsidTr="00E53C12">
        <w:trPr>
          <w:jc w:val="right"/>
        </w:trPr>
        <w:tc>
          <w:tcPr>
            <w:tcW w:w="357" w:type="dxa"/>
            <w:shd w:val="clear" w:color="auto" w:fill="auto"/>
          </w:tcPr>
          <w:p w:rsidR="007678FA" w:rsidRPr="00220F38" w:rsidRDefault="007678FA" w:rsidP="00E53C12">
            <w:pPr>
              <w:pStyle w:val="af4"/>
              <w:spacing w:before="0" w:beforeAutospacing="0" w:after="0" w:afterAutospacing="0"/>
              <w:jc w:val="center"/>
              <w:rPr>
                <w:rFonts w:ascii="Sylfaen" w:hAnsi="Sylfaen"/>
              </w:rPr>
            </w:pPr>
          </w:p>
        </w:tc>
        <w:tc>
          <w:tcPr>
            <w:tcW w:w="1173" w:type="dxa"/>
            <w:shd w:val="clear" w:color="auto" w:fill="auto"/>
          </w:tcPr>
          <w:p w:rsidR="007678FA" w:rsidRPr="00220F38" w:rsidRDefault="007678FA" w:rsidP="00E53C12">
            <w:pPr>
              <w:pStyle w:val="af4"/>
              <w:spacing w:before="0" w:beforeAutospacing="0" w:after="0" w:afterAutospacing="0"/>
              <w:jc w:val="center"/>
              <w:rPr>
                <w:rFonts w:ascii="Sylfaen" w:hAnsi="Sylfaen"/>
              </w:rPr>
            </w:pPr>
          </w:p>
        </w:tc>
        <w:tc>
          <w:tcPr>
            <w:tcW w:w="1440" w:type="dxa"/>
            <w:shd w:val="clear" w:color="auto" w:fill="auto"/>
          </w:tcPr>
          <w:p w:rsidR="007678FA" w:rsidRPr="00220F38" w:rsidRDefault="007678FA" w:rsidP="00E53C12">
            <w:pPr>
              <w:pStyle w:val="af4"/>
              <w:spacing w:before="0" w:beforeAutospacing="0" w:after="0" w:afterAutospacing="0"/>
              <w:jc w:val="center"/>
              <w:rPr>
                <w:rFonts w:ascii="Sylfaen" w:hAnsi="Sylfaen"/>
              </w:rPr>
            </w:pPr>
          </w:p>
        </w:tc>
        <w:tc>
          <w:tcPr>
            <w:tcW w:w="1800" w:type="dxa"/>
            <w:shd w:val="clear" w:color="auto" w:fill="auto"/>
          </w:tcPr>
          <w:p w:rsidR="007678FA" w:rsidRPr="00220F38" w:rsidRDefault="007678FA" w:rsidP="00E53C12">
            <w:pPr>
              <w:pStyle w:val="af4"/>
              <w:spacing w:before="0" w:beforeAutospacing="0" w:after="0" w:afterAutospacing="0"/>
              <w:jc w:val="center"/>
              <w:rPr>
                <w:rFonts w:ascii="Sylfaen" w:hAnsi="Sylfaen"/>
              </w:rPr>
            </w:pPr>
          </w:p>
        </w:tc>
        <w:tc>
          <w:tcPr>
            <w:tcW w:w="1116" w:type="dxa"/>
            <w:shd w:val="clear" w:color="auto" w:fill="auto"/>
          </w:tcPr>
          <w:p w:rsidR="007678FA" w:rsidRPr="00220F38" w:rsidRDefault="007678FA" w:rsidP="00E53C12">
            <w:pPr>
              <w:pStyle w:val="af4"/>
              <w:spacing w:before="0" w:beforeAutospacing="0" w:after="0" w:afterAutospacing="0"/>
              <w:jc w:val="center"/>
              <w:rPr>
                <w:rFonts w:ascii="Sylfaen" w:hAnsi="Sylfaen"/>
              </w:rPr>
            </w:pPr>
          </w:p>
        </w:tc>
        <w:tc>
          <w:tcPr>
            <w:tcW w:w="1842" w:type="dxa"/>
            <w:shd w:val="clear" w:color="auto" w:fill="auto"/>
          </w:tcPr>
          <w:p w:rsidR="007678FA" w:rsidRPr="00220F38" w:rsidRDefault="007678FA" w:rsidP="00E53C12">
            <w:pPr>
              <w:pStyle w:val="af4"/>
              <w:spacing w:before="0" w:beforeAutospacing="0" w:after="0" w:afterAutospacing="0"/>
              <w:jc w:val="center"/>
              <w:rPr>
                <w:rFonts w:ascii="Sylfaen" w:hAnsi="Sylfaen"/>
              </w:rPr>
            </w:pPr>
          </w:p>
        </w:tc>
        <w:tc>
          <w:tcPr>
            <w:tcW w:w="1134" w:type="dxa"/>
            <w:shd w:val="clear" w:color="auto" w:fill="auto"/>
          </w:tcPr>
          <w:p w:rsidR="007678FA" w:rsidRPr="00220F38" w:rsidRDefault="007678FA" w:rsidP="00E53C12">
            <w:pPr>
              <w:pStyle w:val="af4"/>
              <w:spacing w:before="0" w:beforeAutospacing="0" w:after="0" w:afterAutospacing="0"/>
              <w:jc w:val="center"/>
              <w:rPr>
                <w:rFonts w:ascii="Sylfaen" w:hAnsi="Sylfaen"/>
              </w:rPr>
            </w:pPr>
          </w:p>
        </w:tc>
        <w:tc>
          <w:tcPr>
            <w:tcW w:w="1168" w:type="dxa"/>
            <w:shd w:val="clear" w:color="auto" w:fill="auto"/>
          </w:tcPr>
          <w:p w:rsidR="007678FA" w:rsidRPr="00220F38" w:rsidRDefault="007678FA" w:rsidP="00E53C12">
            <w:pPr>
              <w:pStyle w:val="af4"/>
              <w:spacing w:before="0" w:beforeAutospacing="0" w:after="0" w:afterAutospacing="0"/>
              <w:jc w:val="center"/>
              <w:rPr>
                <w:rFonts w:ascii="Sylfaen" w:hAnsi="Sylfaen"/>
              </w:rPr>
            </w:pPr>
          </w:p>
        </w:tc>
        <w:tc>
          <w:tcPr>
            <w:tcW w:w="675" w:type="dxa"/>
            <w:shd w:val="clear" w:color="auto" w:fill="auto"/>
          </w:tcPr>
          <w:p w:rsidR="007678FA" w:rsidRPr="00220F38" w:rsidRDefault="007678FA" w:rsidP="00E53C12">
            <w:pPr>
              <w:pStyle w:val="af4"/>
              <w:spacing w:before="0" w:beforeAutospacing="0" w:after="0" w:afterAutospacing="0"/>
              <w:jc w:val="center"/>
              <w:rPr>
                <w:rFonts w:ascii="Sylfaen" w:hAnsi="Sylfaen"/>
              </w:rPr>
            </w:pPr>
          </w:p>
        </w:tc>
      </w:tr>
    </w:tbl>
    <w:p w:rsidR="007678FA" w:rsidRPr="00220F38" w:rsidRDefault="007678FA" w:rsidP="007678FA">
      <w:pPr>
        <w:ind w:firstLine="375"/>
        <w:jc w:val="both"/>
        <w:rPr>
          <w:rFonts w:ascii="Sylfaen" w:hAnsi="Sylfaen" w:cs="Arial"/>
          <w:iCs/>
          <w:color w:val="000000"/>
          <w:sz w:val="21"/>
          <w:szCs w:val="21"/>
          <w:lang w:val="es-ES"/>
        </w:rPr>
      </w:pPr>
      <w:r w:rsidRPr="00220F38">
        <w:rPr>
          <w:rFonts w:ascii="Sylfaen" w:hAnsi="Sylfaen" w:cs="Arial"/>
          <w:iCs/>
          <w:color w:val="000000"/>
          <w:sz w:val="21"/>
          <w:szCs w:val="21"/>
          <w:lang w:val="es-ES"/>
        </w:rPr>
        <w:t> </w:t>
      </w:r>
    </w:p>
    <w:p w:rsidR="007678FA" w:rsidRPr="00220F38" w:rsidRDefault="007678FA" w:rsidP="007678FA">
      <w:pPr>
        <w:ind w:firstLine="375"/>
        <w:jc w:val="both"/>
        <w:rPr>
          <w:rFonts w:ascii="Sylfaen" w:hAnsi="Sylfaen"/>
          <w:iCs/>
          <w:snapToGrid w:val="0"/>
          <w:color w:val="000000"/>
          <w:sz w:val="21"/>
          <w:szCs w:val="21"/>
          <w:lang w:val="es-ES"/>
        </w:rPr>
      </w:pPr>
      <w:r w:rsidRPr="00220F38">
        <w:rPr>
          <w:rFonts w:ascii="Sylfaen" w:hAnsi="Sylfaen" w:cs="Arial"/>
          <w:iCs/>
          <w:color w:val="000000"/>
          <w:sz w:val="21"/>
          <w:szCs w:val="21"/>
          <w:lang w:val="es-ES"/>
        </w:rPr>
        <w:t> </w:t>
      </w:r>
      <w:r w:rsidRPr="00220F38">
        <w:rPr>
          <w:rFonts w:ascii="Sylfaen" w:hAnsi="Sylfaen"/>
          <w:iCs/>
          <w:snapToGrid w:val="0"/>
          <w:color w:val="000000"/>
          <w:sz w:val="21"/>
          <w:szCs w:val="21"/>
          <w:lang w:val="hy-AM"/>
        </w:rPr>
        <w:t xml:space="preserve">Սույն </w:t>
      </w:r>
      <w:r w:rsidRPr="00220F38">
        <w:rPr>
          <w:rFonts w:ascii="Sylfaen" w:hAnsi="Sylfaen"/>
          <w:iCs/>
          <w:snapToGrid w:val="0"/>
          <w:color w:val="000000"/>
          <w:sz w:val="21"/>
          <w:szCs w:val="21"/>
        </w:rPr>
        <w:t>արձանագրությաներկկողմ</w:t>
      </w:r>
      <w:r w:rsidRPr="00220F38">
        <w:rPr>
          <w:rFonts w:ascii="Sylfaen" w:hAnsi="Sylfaen"/>
          <w:iCs/>
          <w:snapToGrid w:val="0"/>
          <w:color w:val="000000"/>
          <w:sz w:val="21"/>
          <w:szCs w:val="21"/>
          <w:lang w:val="hy-AM"/>
        </w:rPr>
        <w:t>հաստատման համար հիմք հանդիսացած</w:t>
      </w:r>
      <w:r w:rsidRPr="00220F38">
        <w:rPr>
          <w:rFonts w:ascii="Sylfaen" w:hAnsi="Sylfaen"/>
          <w:iCs/>
          <w:snapToGrid w:val="0"/>
          <w:color w:val="000000"/>
          <w:sz w:val="21"/>
          <w:szCs w:val="21"/>
        </w:rPr>
        <w:t>հաշիվապրանքագիրըև</w:t>
      </w:r>
      <w:r w:rsidRPr="00220F38">
        <w:rPr>
          <w:rFonts w:ascii="Sylfaen" w:hAnsi="Sylfaen"/>
          <w:iCs/>
          <w:snapToGrid w:val="0"/>
          <w:color w:val="000000"/>
          <w:sz w:val="21"/>
          <w:szCs w:val="21"/>
          <w:lang w:val="hy-AM"/>
        </w:rPr>
        <w:t xml:space="preserve">դրական </w:t>
      </w:r>
      <w:r w:rsidRPr="00220F38">
        <w:rPr>
          <w:rFonts w:ascii="Sylfaen" w:hAnsi="Sylfaen"/>
          <w:color w:val="000000"/>
          <w:sz w:val="21"/>
          <w:szCs w:val="21"/>
          <w:lang w:val="es-ES"/>
        </w:rPr>
        <w:t>եզրակացությունը</w:t>
      </w:r>
      <w:r w:rsidRPr="00220F38">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rsidR="007678FA" w:rsidRPr="00220F38" w:rsidRDefault="007678FA" w:rsidP="007678FA">
      <w:pPr>
        <w:ind w:firstLine="375"/>
        <w:jc w:val="both"/>
        <w:rPr>
          <w:rFonts w:ascii="Sylfaen" w:hAnsi="Sylfaen"/>
          <w:iCs/>
          <w:snapToGrid w:val="0"/>
          <w:color w:val="000000"/>
          <w:sz w:val="21"/>
          <w:szCs w:val="21"/>
          <w:lang w:val="es-ES"/>
        </w:rPr>
      </w:pPr>
    </w:p>
    <w:p w:rsidR="007678FA" w:rsidRPr="00220F38" w:rsidRDefault="007678FA" w:rsidP="007678FA">
      <w:pPr>
        <w:ind w:firstLine="375"/>
        <w:jc w:val="both"/>
        <w:rPr>
          <w:rFonts w:ascii="Sylfaen" w:hAnsi="Sylfaen"/>
          <w:iCs/>
          <w:snapToGrid w:val="0"/>
          <w:color w:val="000000"/>
          <w:sz w:val="2"/>
          <w:szCs w:val="21"/>
          <w:lang w:val="es-ES"/>
        </w:rPr>
      </w:pPr>
    </w:p>
    <w:p w:rsidR="007678FA" w:rsidRPr="00220F38" w:rsidRDefault="007678FA" w:rsidP="007678FA">
      <w:pPr>
        <w:ind w:firstLine="375"/>
        <w:rPr>
          <w:rFonts w:ascii="Sylfaen" w:hAnsi="Sylfaen"/>
          <w:iCs/>
          <w:snapToGrid w:val="0"/>
          <w:color w:val="000000"/>
          <w:sz w:val="2"/>
          <w:szCs w:val="21"/>
          <w:lang w:val="es-ES"/>
        </w:rPr>
      </w:pPr>
      <w:r w:rsidRPr="00220F38">
        <w:rPr>
          <w:rFonts w:ascii="Sylfaen" w:hAnsi="Sylfaen"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220F38" w:rsidTr="00E53C12">
        <w:trPr>
          <w:trHeight w:val="266"/>
          <w:tblCellSpacing w:w="7" w:type="dxa"/>
          <w:jc w:val="center"/>
        </w:trPr>
        <w:tc>
          <w:tcPr>
            <w:tcW w:w="0" w:type="auto"/>
            <w:vAlign w:val="center"/>
          </w:tcPr>
          <w:p w:rsidR="007678FA" w:rsidRPr="00220F38" w:rsidRDefault="007678FA" w:rsidP="00E53C12">
            <w:pPr>
              <w:jc w:val="center"/>
              <w:rPr>
                <w:rFonts w:ascii="Sylfaen" w:hAnsi="Sylfaen"/>
                <w:iCs/>
                <w:color w:val="000000"/>
                <w:sz w:val="21"/>
                <w:szCs w:val="21"/>
              </w:rPr>
            </w:pPr>
            <w:r w:rsidRPr="00220F38">
              <w:rPr>
                <w:rFonts w:ascii="Sylfaen" w:hAnsi="Sylfaen"/>
                <w:iCs/>
                <w:color w:val="000000"/>
                <w:sz w:val="21"/>
                <w:szCs w:val="21"/>
              </w:rPr>
              <w:t xml:space="preserve">Ծառայությունը հանձնեց </w:t>
            </w:r>
          </w:p>
        </w:tc>
        <w:tc>
          <w:tcPr>
            <w:tcW w:w="0" w:type="auto"/>
            <w:vAlign w:val="center"/>
          </w:tcPr>
          <w:p w:rsidR="007678FA" w:rsidRPr="00220F38" w:rsidRDefault="007678FA" w:rsidP="00E53C12">
            <w:pPr>
              <w:jc w:val="center"/>
              <w:rPr>
                <w:rFonts w:ascii="Sylfaen" w:hAnsi="Sylfaen"/>
                <w:iCs/>
                <w:color w:val="000000"/>
                <w:sz w:val="21"/>
                <w:szCs w:val="21"/>
              </w:rPr>
            </w:pPr>
            <w:r w:rsidRPr="00220F38">
              <w:rPr>
                <w:rFonts w:ascii="Sylfaen" w:hAnsi="Sylfaen"/>
                <w:iCs/>
                <w:color w:val="000000"/>
                <w:sz w:val="21"/>
                <w:szCs w:val="21"/>
              </w:rPr>
              <w:t>Ծառայությունն ընդունեց</w:t>
            </w:r>
          </w:p>
        </w:tc>
      </w:tr>
      <w:tr w:rsidR="007678FA" w:rsidRPr="00220F38" w:rsidTr="00E53C12">
        <w:trPr>
          <w:trHeight w:val="473"/>
          <w:tblCellSpacing w:w="7" w:type="dxa"/>
          <w:jc w:val="center"/>
        </w:trPr>
        <w:tc>
          <w:tcPr>
            <w:tcW w:w="0" w:type="auto"/>
            <w:vAlign w:val="center"/>
          </w:tcPr>
          <w:p w:rsidR="007678FA" w:rsidRPr="00220F38" w:rsidRDefault="007678FA" w:rsidP="00E53C12">
            <w:pPr>
              <w:jc w:val="center"/>
              <w:rPr>
                <w:rFonts w:ascii="Sylfaen" w:hAnsi="Sylfaen"/>
                <w:iCs/>
                <w:sz w:val="21"/>
                <w:szCs w:val="21"/>
              </w:rPr>
            </w:pPr>
            <w:r w:rsidRPr="00220F38">
              <w:rPr>
                <w:rFonts w:ascii="Sylfaen" w:hAnsi="Sylfaen"/>
                <w:iCs/>
                <w:sz w:val="21"/>
                <w:szCs w:val="21"/>
              </w:rPr>
              <w:t xml:space="preserve">___________________________ </w:t>
            </w:r>
          </w:p>
          <w:p w:rsidR="007678FA" w:rsidRPr="00220F38" w:rsidRDefault="007678FA" w:rsidP="00E53C12">
            <w:pPr>
              <w:jc w:val="center"/>
              <w:rPr>
                <w:rFonts w:ascii="Sylfaen" w:hAnsi="Sylfaen"/>
                <w:iCs/>
                <w:sz w:val="21"/>
                <w:szCs w:val="21"/>
              </w:rPr>
            </w:pPr>
            <w:r w:rsidRPr="00220F38">
              <w:rPr>
                <w:rFonts w:ascii="Sylfaen" w:hAnsi="Sylfaen"/>
                <w:iCs/>
                <w:sz w:val="15"/>
                <w:szCs w:val="15"/>
              </w:rPr>
              <w:t xml:space="preserve">ստորագրություն </w:t>
            </w:r>
          </w:p>
        </w:tc>
        <w:tc>
          <w:tcPr>
            <w:tcW w:w="0" w:type="auto"/>
            <w:vAlign w:val="center"/>
          </w:tcPr>
          <w:p w:rsidR="007678FA" w:rsidRPr="00220F38" w:rsidRDefault="007678FA" w:rsidP="00E53C12">
            <w:pPr>
              <w:jc w:val="center"/>
              <w:rPr>
                <w:rFonts w:ascii="Sylfaen" w:hAnsi="Sylfaen"/>
                <w:iCs/>
                <w:sz w:val="21"/>
                <w:szCs w:val="21"/>
              </w:rPr>
            </w:pPr>
            <w:r w:rsidRPr="00220F38">
              <w:rPr>
                <w:rFonts w:ascii="Sylfaen" w:hAnsi="Sylfaen"/>
                <w:iCs/>
                <w:sz w:val="21"/>
                <w:szCs w:val="21"/>
              </w:rPr>
              <w:t>___________________________</w:t>
            </w:r>
          </w:p>
          <w:p w:rsidR="007678FA" w:rsidRPr="00220F38" w:rsidRDefault="007678FA" w:rsidP="00E53C12">
            <w:pPr>
              <w:jc w:val="center"/>
              <w:rPr>
                <w:rFonts w:ascii="Sylfaen" w:hAnsi="Sylfaen"/>
                <w:iCs/>
                <w:sz w:val="21"/>
                <w:szCs w:val="21"/>
              </w:rPr>
            </w:pPr>
            <w:r w:rsidRPr="00220F38">
              <w:rPr>
                <w:rFonts w:ascii="Sylfaen" w:hAnsi="Sylfaen"/>
                <w:iCs/>
                <w:sz w:val="15"/>
                <w:szCs w:val="15"/>
              </w:rPr>
              <w:t xml:space="preserve">ստորագրություն </w:t>
            </w:r>
          </w:p>
        </w:tc>
      </w:tr>
      <w:tr w:rsidR="007678FA" w:rsidRPr="00220F38" w:rsidTr="00E53C12">
        <w:trPr>
          <w:trHeight w:val="503"/>
          <w:tblCellSpacing w:w="7" w:type="dxa"/>
          <w:jc w:val="center"/>
        </w:trPr>
        <w:tc>
          <w:tcPr>
            <w:tcW w:w="0" w:type="auto"/>
            <w:vAlign w:val="center"/>
          </w:tcPr>
          <w:p w:rsidR="007678FA" w:rsidRPr="00220F38" w:rsidRDefault="007678FA" w:rsidP="00E53C12">
            <w:pPr>
              <w:jc w:val="center"/>
              <w:rPr>
                <w:rFonts w:ascii="Sylfaen" w:hAnsi="Sylfaen"/>
                <w:iCs/>
                <w:sz w:val="21"/>
                <w:szCs w:val="21"/>
              </w:rPr>
            </w:pPr>
            <w:r w:rsidRPr="00220F38">
              <w:rPr>
                <w:rFonts w:ascii="Sylfaen" w:hAnsi="Sylfaen"/>
                <w:iCs/>
                <w:sz w:val="21"/>
                <w:szCs w:val="21"/>
              </w:rPr>
              <w:t xml:space="preserve">___________________________ </w:t>
            </w:r>
          </w:p>
          <w:p w:rsidR="007678FA" w:rsidRPr="00220F38" w:rsidRDefault="007678FA" w:rsidP="00E53C12">
            <w:pPr>
              <w:jc w:val="center"/>
              <w:rPr>
                <w:rFonts w:ascii="Sylfaen" w:hAnsi="Sylfaen"/>
                <w:iCs/>
                <w:sz w:val="21"/>
                <w:szCs w:val="21"/>
              </w:rPr>
            </w:pPr>
            <w:r w:rsidRPr="00220F38">
              <w:rPr>
                <w:rFonts w:ascii="Sylfaen" w:hAnsi="Sylfaen"/>
                <w:iCs/>
                <w:sz w:val="15"/>
                <w:szCs w:val="15"/>
              </w:rPr>
              <w:t>ազգանուն, անուն</w:t>
            </w:r>
          </w:p>
        </w:tc>
        <w:tc>
          <w:tcPr>
            <w:tcW w:w="0" w:type="auto"/>
            <w:vAlign w:val="center"/>
          </w:tcPr>
          <w:p w:rsidR="007678FA" w:rsidRPr="00220F38" w:rsidRDefault="007678FA" w:rsidP="00E53C12">
            <w:pPr>
              <w:jc w:val="center"/>
              <w:rPr>
                <w:rFonts w:ascii="Sylfaen" w:hAnsi="Sylfaen"/>
                <w:iCs/>
                <w:sz w:val="21"/>
                <w:szCs w:val="21"/>
              </w:rPr>
            </w:pPr>
            <w:r w:rsidRPr="00220F38">
              <w:rPr>
                <w:rFonts w:ascii="Sylfaen" w:hAnsi="Sylfaen"/>
                <w:iCs/>
                <w:sz w:val="21"/>
                <w:szCs w:val="21"/>
              </w:rPr>
              <w:t>___________________________</w:t>
            </w:r>
          </w:p>
          <w:p w:rsidR="007678FA" w:rsidRPr="00220F38" w:rsidRDefault="007678FA" w:rsidP="00E53C12">
            <w:pPr>
              <w:jc w:val="center"/>
              <w:rPr>
                <w:rFonts w:ascii="Sylfaen" w:hAnsi="Sylfaen"/>
                <w:iCs/>
                <w:sz w:val="21"/>
                <w:szCs w:val="21"/>
              </w:rPr>
            </w:pPr>
            <w:r w:rsidRPr="00220F38">
              <w:rPr>
                <w:rFonts w:ascii="Sylfaen" w:hAnsi="Sylfaen"/>
                <w:iCs/>
                <w:sz w:val="15"/>
                <w:szCs w:val="15"/>
              </w:rPr>
              <w:t>ազգանուն, անուն</w:t>
            </w:r>
          </w:p>
        </w:tc>
      </w:tr>
      <w:tr w:rsidR="007678FA" w:rsidRPr="00220F38" w:rsidTr="00E53C12">
        <w:trPr>
          <w:trHeight w:val="281"/>
          <w:tblCellSpacing w:w="7" w:type="dxa"/>
          <w:jc w:val="center"/>
        </w:trPr>
        <w:tc>
          <w:tcPr>
            <w:tcW w:w="0" w:type="auto"/>
            <w:vAlign w:val="center"/>
          </w:tcPr>
          <w:p w:rsidR="007678FA" w:rsidRPr="00220F38" w:rsidRDefault="007678FA" w:rsidP="00E53C12">
            <w:pPr>
              <w:rPr>
                <w:rFonts w:ascii="Sylfaen" w:hAnsi="Sylfaen"/>
                <w:iCs/>
                <w:color w:val="000000"/>
                <w:sz w:val="21"/>
                <w:szCs w:val="21"/>
              </w:rPr>
            </w:pPr>
            <w:r w:rsidRPr="00220F38">
              <w:rPr>
                <w:rFonts w:ascii="Sylfaen" w:hAnsi="Sylfaen"/>
                <w:iCs/>
                <w:color w:val="000000"/>
                <w:sz w:val="21"/>
                <w:szCs w:val="21"/>
              </w:rPr>
              <w:t xml:space="preserve">                              Կ.Տ.</w:t>
            </w:r>
            <w:r w:rsidRPr="00220F38">
              <w:rPr>
                <w:rFonts w:ascii="Sylfaen" w:hAnsi="Sylfaen" w:cs="Arial"/>
                <w:iCs/>
                <w:color w:val="000000"/>
                <w:sz w:val="21"/>
                <w:szCs w:val="21"/>
              </w:rPr>
              <w:t xml:space="preserve">                                                                                 </w:t>
            </w:r>
          </w:p>
        </w:tc>
        <w:tc>
          <w:tcPr>
            <w:tcW w:w="0" w:type="auto"/>
            <w:vAlign w:val="center"/>
          </w:tcPr>
          <w:p w:rsidR="007678FA" w:rsidRPr="00220F38" w:rsidRDefault="007678FA" w:rsidP="00E53C12">
            <w:pPr>
              <w:rPr>
                <w:rFonts w:ascii="Sylfaen" w:hAnsi="Sylfaen"/>
                <w:iCs/>
                <w:color w:val="000000"/>
                <w:sz w:val="21"/>
                <w:szCs w:val="21"/>
              </w:rPr>
            </w:pPr>
            <w:r w:rsidRPr="00220F38">
              <w:rPr>
                <w:rFonts w:ascii="Sylfaen" w:hAnsi="Sylfaen" w:cs="Arial"/>
                <w:iCs/>
                <w:color w:val="000000"/>
                <w:sz w:val="21"/>
                <w:szCs w:val="21"/>
              </w:rPr>
              <w:t xml:space="preserve">                                     </w:t>
            </w:r>
            <w:r w:rsidRPr="00220F38">
              <w:rPr>
                <w:rFonts w:ascii="Sylfaen" w:hAnsi="Sylfaen"/>
                <w:iCs/>
                <w:color w:val="000000"/>
                <w:sz w:val="21"/>
                <w:szCs w:val="21"/>
              </w:rPr>
              <w:t>Կ.Տ.</w:t>
            </w:r>
          </w:p>
        </w:tc>
      </w:tr>
    </w:tbl>
    <w:p w:rsidR="007678FA" w:rsidRPr="00220F38" w:rsidRDefault="007678FA" w:rsidP="007678FA">
      <w:pPr>
        <w:autoSpaceDE w:val="0"/>
        <w:autoSpaceDN w:val="0"/>
        <w:adjustRightInd w:val="0"/>
        <w:jc w:val="right"/>
        <w:rPr>
          <w:rFonts w:ascii="Sylfaen" w:hAnsi="Sylfaen" w:cs="TimesArmenianPSMT"/>
          <w:sz w:val="18"/>
        </w:rPr>
      </w:pPr>
    </w:p>
    <w:p w:rsidR="007678FA" w:rsidRPr="00220F38" w:rsidRDefault="007678FA" w:rsidP="007678FA">
      <w:pPr>
        <w:rPr>
          <w:rFonts w:ascii="Sylfaen" w:hAnsi="Sylfaen"/>
          <w:lang w:val="ru-RU"/>
        </w:rPr>
      </w:pPr>
    </w:p>
    <w:p w:rsidR="007678FA" w:rsidRPr="00220F38" w:rsidRDefault="007678FA" w:rsidP="007678FA">
      <w:pPr>
        <w:rPr>
          <w:rFonts w:ascii="Sylfaen" w:hAnsi="Sylfaen"/>
        </w:rPr>
      </w:pPr>
    </w:p>
    <w:p w:rsidR="007678FA" w:rsidRDefault="007678FA" w:rsidP="007678FA">
      <w:pPr>
        <w:rPr>
          <w:rFonts w:ascii="Sylfaen" w:hAnsi="Sylfaen"/>
        </w:rPr>
      </w:pPr>
    </w:p>
    <w:p w:rsidR="00833124" w:rsidRPr="00220F38" w:rsidRDefault="00833124" w:rsidP="007678FA">
      <w:pPr>
        <w:rPr>
          <w:rFonts w:ascii="Sylfaen" w:hAnsi="Sylfaen"/>
        </w:rPr>
      </w:pPr>
      <w:bookmarkStart w:id="14" w:name="_GoBack"/>
      <w:bookmarkEnd w:id="14"/>
    </w:p>
    <w:p w:rsidR="007678FA" w:rsidRPr="00220F38" w:rsidRDefault="007678FA" w:rsidP="007678FA">
      <w:pPr>
        <w:autoSpaceDE w:val="0"/>
        <w:autoSpaceDN w:val="0"/>
        <w:adjustRightInd w:val="0"/>
        <w:jc w:val="right"/>
        <w:rPr>
          <w:rFonts w:ascii="Sylfaen" w:hAnsi="Sylfaen" w:cs="TimesArmenianPSMT"/>
          <w:i/>
          <w:sz w:val="20"/>
        </w:rPr>
      </w:pPr>
      <w:r w:rsidRPr="00220F38">
        <w:rPr>
          <w:rFonts w:ascii="Sylfaen" w:hAnsi="Sylfaen" w:cs="TimesArmenianPSMT"/>
          <w:i/>
          <w:sz w:val="20"/>
          <w:lang w:val="ru-RU"/>
        </w:rPr>
        <w:t xml:space="preserve">Հավելված </w:t>
      </w:r>
      <w:r w:rsidRPr="00220F38">
        <w:rPr>
          <w:rFonts w:ascii="Sylfaen" w:hAnsi="Sylfaen" w:cs="TimesArmenianPSMT"/>
          <w:i/>
          <w:sz w:val="20"/>
        </w:rPr>
        <w:t>3.1</w:t>
      </w:r>
    </w:p>
    <w:p w:rsidR="007678FA" w:rsidRPr="00220F38" w:rsidRDefault="007678FA" w:rsidP="007678FA">
      <w:pPr>
        <w:autoSpaceDE w:val="0"/>
        <w:autoSpaceDN w:val="0"/>
        <w:adjustRightInd w:val="0"/>
        <w:jc w:val="right"/>
        <w:rPr>
          <w:rFonts w:ascii="Sylfaen" w:hAnsi="Sylfaen" w:cs="TimesArmenianPSMT"/>
          <w:i/>
          <w:sz w:val="20"/>
          <w:lang w:val="ru-RU"/>
        </w:rPr>
      </w:pPr>
      <w:r w:rsidRPr="00220F38">
        <w:rPr>
          <w:rFonts w:ascii="Sylfaen" w:hAnsi="Sylfaen" w:cs="TimesArmenianPSMT"/>
          <w:i/>
          <w:sz w:val="20"/>
          <w:lang w:val="ru-RU"/>
        </w:rPr>
        <w:t xml:space="preserve">«         »              20  թ. կնքված </w:t>
      </w:r>
    </w:p>
    <w:p w:rsidR="007678FA" w:rsidRPr="00220F38" w:rsidRDefault="007678FA" w:rsidP="007678FA">
      <w:pPr>
        <w:autoSpaceDE w:val="0"/>
        <w:autoSpaceDN w:val="0"/>
        <w:adjustRightInd w:val="0"/>
        <w:jc w:val="right"/>
        <w:rPr>
          <w:rFonts w:ascii="Sylfaen" w:hAnsi="Sylfaen" w:cs="TimesArmenianPSMT"/>
          <w:i/>
          <w:sz w:val="20"/>
          <w:lang w:val="ru-RU"/>
        </w:rPr>
      </w:pPr>
      <w:r w:rsidRPr="00220F38">
        <w:rPr>
          <w:rFonts w:ascii="Sylfaen" w:hAnsi="Sylfaen" w:cs="TimesArmenianPSMT"/>
          <w:i/>
          <w:sz w:val="20"/>
          <w:lang w:val="ru-RU"/>
        </w:rPr>
        <w:t xml:space="preserve">                      ծածկագրով պայմանագրի</w:t>
      </w:r>
    </w:p>
    <w:p w:rsidR="007678FA" w:rsidRPr="00220F38" w:rsidRDefault="007678FA" w:rsidP="007678FA">
      <w:pPr>
        <w:autoSpaceDE w:val="0"/>
        <w:autoSpaceDN w:val="0"/>
        <w:adjustRightInd w:val="0"/>
        <w:jc w:val="right"/>
        <w:rPr>
          <w:rFonts w:ascii="Sylfaen" w:hAnsi="Sylfaen" w:cs="TimesArmenianPSMT"/>
          <w:i/>
          <w:sz w:val="20"/>
        </w:rPr>
      </w:pPr>
    </w:p>
    <w:p w:rsidR="007678FA" w:rsidRPr="00220F38" w:rsidRDefault="007678FA" w:rsidP="007678FA">
      <w:pPr>
        <w:rPr>
          <w:rFonts w:ascii="Sylfaen" w:hAnsi="Sylfaen"/>
        </w:rPr>
      </w:pPr>
    </w:p>
    <w:p w:rsidR="007678FA" w:rsidRPr="00220F38" w:rsidRDefault="007678FA" w:rsidP="007678FA">
      <w:pPr>
        <w:rPr>
          <w:rFonts w:ascii="Sylfaen" w:hAnsi="Sylfaen"/>
        </w:rPr>
      </w:pPr>
    </w:p>
    <w:p w:rsidR="007678FA" w:rsidRPr="00220F38" w:rsidRDefault="007678FA" w:rsidP="007678FA">
      <w:pPr>
        <w:rPr>
          <w:rFonts w:ascii="Sylfaen" w:hAnsi="Sylfaen"/>
        </w:rPr>
      </w:pPr>
    </w:p>
    <w:p w:rsidR="007678FA" w:rsidRPr="00220F38" w:rsidRDefault="007678FA" w:rsidP="007678FA">
      <w:pPr>
        <w:tabs>
          <w:tab w:val="left" w:pos="2250"/>
        </w:tabs>
        <w:spacing w:line="276" w:lineRule="auto"/>
        <w:jc w:val="center"/>
        <w:rPr>
          <w:rFonts w:ascii="Sylfaen" w:hAnsi="Sylfaen" w:cs="Sylfaen"/>
          <w:bCs/>
          <w:sz w:val="18"/>
          <w:szCs w:val="18"/>
        </w:rPr>
      </w:pPr>
      <w:r w:rsidRPr="00220F38">
        <w:rPr>
          <w:rFonts w:ascii="Sylfaen" w:hAnsi="Sylfaen" w:cs="Sylfaen"/>
          <w:bCs/>
          <w:sz w:val="18"/>
          <w:szCs w:val="18"/>
        </w:rPr>
        <w:t>ԱԿՏ  N</w:t>
      </w:r>
    </w:p>
    <w:p w:rsidR="007678FA" w:rsidRPr="00220F38" w:rsidRDefault="007678FA" w:rsidP="007678FA">
      <w:pPr>
        <w:tabs>
          <w:tab w:val="left" w:pos="360"/>
          <w:tab w:val="left" w:pos="540"/>
          <w:tab w:val="left" w:pos="2250"/>
        </w:tabs>
        <w:spacing w:line="276" w:lineRule="auto"/>
        <w:jc w:val="center"/>
        <w:rPr>
          <w:rFonts w:ascii="Sylfaen" w:hAnsi="Sylfaen" w:cs="Sylfaen"/>
          <w:bCs/>
          <w:sz w:val="18"/>
          <w:szCs w:val="18"/>
        </w:rPr>
      </w:pPr>
      <w:r w:rsidRPr="00220F38">
        <w:rPr>
          <w:rFonts w:ascii="Sylfaen" w:hAnsi="Sylfaen" w:cs="Sylfaen"/>
          <w:bCs/>
          <w:sz w:val="18"/>
          <w:szCs w:val="18"/>
        </w:rPr>
        <w:t xml:space="preserve">պայմանագրի արդյունքը Պատվիրատուին հանձնելու փաստը ֆիքսելու վերաբերյալ                                                                                                                               </w:t>
      </w:r>
    </w:p>
    <w:p w:rsidR="007678FA" w:rsidRPr="00220F38" w:rsidRDefault="007678FA" w:rsidP="007678FA">
      <w:pPr>
        <w:tabs>
          <w:tab w:val="left" w:pos="360"/>
          <w:tab w:val="left" w:pos="540"/>
        </w:tabs>
        <w:rPr>
          <w:rFonts w:ascii="Sylfaen" w:hAnsi="Sylfaen" w:cs="Sylfaen"/>
          <w:sz w:val="22"/>
          <w:szCs w:val="22"/>
        </w:rPr>
      </w:pPr>
    </w:p>
    <w:p w:rsidR="007678FA" w:rsidRPr="00220F38" w:rsidRDefault="007678FA" w:rsidP="007678FA">
      <w:pPr>
        <w:tabs>
          <w:tab w:val="left" w:pos="360"/>
          <w:tab w:val="left" w:pos="540"/>
        </w:tabs>
        <w:rPr>
          <w:rFonts w:ascii="Sylfaen" w:hAnsi="Sylfaen" w:cs="Sylfaen"/>
          <w:sz w:val="22"/>
          <w:szCs w:val="22"/>
        </w:rPr>
      </w:pPr>
    </w:p>
    <w:p w:rsidR="007678FA" w:rsidRPr="00220F38" w:rsidRDefault="007678FA" w:rsidP="007678FA">
      <w:pPr>
        <w:tabs>
          <w:tab w:val="left" w:pos="360"/>
          <w:tab w:val="left" w:pos="540"/>
        </w:tabs>
        <w:ind w:left="-540" w:firstLine="180"/>
        <w:jc w:val="both"/>
        <w:rPr>
          <w:rFonts w:ascii="Sylfaen" w:hAnsi="Sylfaen" w:cs="Sylfaen"/>
          <w:sz w:val="20"/>
          <w:szCs w:val="20"/>
        </w:rPr>
      </w:pPr>
      <w:r w:rsidRPr="00220F38">
        <w:rPr>
          <w:rFonts w:ascii="Sylfaen" w:hAnsi="Sylfaen" w:cs="Sylfaen"/>
        </w:rPr>
        <w:tab/>
      </w:r>
      <w:r w:rsidRPr="00220F38">
        <w:rPr>
          <w:rFonts w:ascii="Sylfaen" w:hAnsi="Sylfaen" w:cs="Sylfaen"/>
          <w:sz w:val="20"/>
          <w:szCs w:val="20"/>
          <w:lang w:val="hy-AM"/>
        </w:rPr>
        <w:t xml:space="preserve">Սույնով </w:t>
      </w:r>
      <w:r w:rsidRPr="00220F38">
        <w:rPr>
          <w:rFonts w:ascii="Sylfaen" w:hAnsi="Sylfaen" w:cs="Sylfaen"/>
          <w:sz w:val="20"/>
          <w:szCs w:val="20"/>
        </w:rPr>
        <w:t>արձանագրվում է</w:t>
      </w:r>
      <w:r w:rsidRPr="00220F38">
        <w:rPr>
          <w:rFonts w:ascii="Sylfaen" w:hAnsi="Sylfaen" w:cs="Sylfaen"/>
          <w:sz w:val="20"/>
          <w:szCs w:val="20"/>
          <w:lang w:val="hy-AM"/>
        </w:rPr>
        <w:t>,որ</w:t>
      </w:r>
      <w:r w:rsidRPr="00220F38">
        <w:rPr>
          <w:rFonts w:ascii="Sylfaen" w:hAnsi="Sylfaen" w:cs="Sylfaen"/>
          <w:sz w:val="20"/>
          <w:u w:val="single"/>
        </w:rPr>
        <w:tab/>
      </w:r>
      <w:r w:rsidRPr="00220F38">
        <w:rPr>
          <w:rFonts w:ascii="Sylfaen" w:hAnsi="Sylfaen" w:cs="Sylfaen"/>
          <w:sz w:val="20"/>
          <w:u w:val="single"/>
        </w:rPr>
        <w:tab/>
      </w:r>
      <w:r w:rsidRPr="00220F38">
        <w:rPr>
          <w:rFonts w:ascii="Sylfaen" w:hAnsi="Sylfaen" w:cs="Sylfaen"/>
          <w:sz w:val="20"/>
        </w:rPr>
        <w:t>-ի</w:t>
      </w:r>
      <w:r w:rsidRPr="00220F38">
        <w:rPr>
          <w:rFonts w:ascii="Sylfaen" w:hAnsi="Sylfaen" w:cs="Sylfaen"/>
          <w:sz w:val="20"/>
          <w:szCs w:val="20"/>
        </w:rPr>
        <w:t xml:space="preserve">(այսուհետ` Պատվիրատու)  </w:t>
      </w:r>
      <w:r w:rsidRPr="00220F38">
        <w:rPr>
          <w:rFonts w:ascii="Sylfaen" w:hAnsi="Sylfaen" w:cs="Sylfaen"/>
          <w:sz w:val="20"/>
          <w:szCs w:val="20"/>
          <w:lang w:val="hy-AM"/>
        </w:rPr>
        <w:t xml:space="preserve">և </w:t>
      </w:r>
      <w:r w:rsidRPr="00220F38">
        <w:rPr>
          <w:rFonts w:ascii="Sylfaen" w:hAnsi="Sylfaen" w:cs="Sylfaen"/>
          <w:sz w:val="20"/>
          <w:u w:val="single"/>
        </w:rPr>
        <w:tab/>
      </w:r>
      <w:r w:rsidRPr="00220F38">
        <w:rPr>
          <w:rFonts w:ascii="Sylfaen" w:hAnsi="Sylfaen" w:cs="Sylfaen"/>
          <w:sz w:val="20"/>
          <w:u w:val="single"/>
        </w:rPr>
        <w:tab/>
      </w:r>
      <w:r w:rsidRPr="00220F38">
        <w:rPr>
          <w:rFonts w:ascii="Sylfaen" w:hAnsi="Sylfaen" w:cs="Sylfaen"/>
          <w:sz w:val="20"/>
        </w:rPr>
        <w:t>-ի</w:t>
      </w:r>
    </w:p>
    <w:p w:rsidR="007678FA" w:rsidRPr="00220F38" w:rsidRDefault="007678FA" w:rsidP="007678FA">
      <w:pPr>
        <w:tabs>
          <w:tab w:val="left" w:pos="360"/>
          <w:tab w:val="left" w:pos="540"/>
        </w:tabs>
        <w:jc w:val="both"/>
        <w:rPr>
          <w:rFonts w:ascii="Sylfaen" w:hAnsi="Sylfaen" w:cs="Sylfaen"/>
        </w:rPr>
      </w:pPr>
      <w:r w:rsidRPr="00220F38">
        <w:rPr>
          <w:rFonts w:ascii="Sylfaen" w:hAnsi="Sylfaen" w:cs="Sylfaen"/>
          <w:sz w:val="12"/>
          <w:szCs w:val="12"/>
        </w:rPr>
        <w:t>Պատվիրատուի անունը     Կատարողի անունը</w:t>
      </w:r>
    </w:p>
    <w:p w:rsidR="007678FA" w:rsidRPr="00220F38" w:rsidRDefault="007678FA" w:rsidP="007678FA">
      <w:pPr>
        <w:tabs>
          <w:tab w:val="left" w:pos="360"/>
          <w:tab w:val="left" w:pos="540"/>
        </w:tabs>
        <w:ind w:right="-360"/>
        <w:jc w:val="both"/>
        <w:rPr>
          <w:rFonts w:ascii="Sylfaen" w:hAnsi="Sylfaen" w:cs="Sylfaen"/>
          <w:sz w:val="12"/>
          <w:szCs w:val="12"/>
        </w:rPr>
      </w:pPr>
    </w:p>
    <w:p w:rsidR="007678FA" w:rsidRPr="00220F38" w:rsidRDefault="007678FA" w:rsidP="007678FA">
      <w:pPr>
        <w:tabs>
          <w:tab w:val="left" w:pos="360"/>
          <w:tab w:val="left" w:pos="540"/>
        </w:tabs>
        <w:ind w:right="-360"/>
        <w:jc w:val="both"/>
        <w:rPr>
          <w:rFonts w:ascii="Sylfaen" w:hAnsi="Sylfaen" w:cs="Sylfaen"/>
          <w:sz w:val="20"/>
          <w:u w:val="single"/>
          <w:lang w:val="hy-AM"/>
        </w:rPr>
      </w:pPr>
      <w:r w:rsidRPr="00220F38">
        <w:rPr>
          <w:rFonts w:ascii="Sylfaen" w:hAnsi="Sylfaen" w:cs="Sylfaen"/>
          <w:sz w:val="20"/>
          <w:szCs w:val="20"/>
          <w:lang w:val="hy-AM"/>
        </w:rPr>
        <w:t>(այսուհետ` Կ</w:t>
      </w:r>
      <w:r w:rsidRPr="00220F38">
        <w:rPr>
          <w:rFonts w:ascii="Sylfaen" w:hAnsi="Sylfaen" w:cs="Sylfaen"/>
          <w:sz w:val="20"/>
          <w:szCs w:val="20"/>
        </w:rPr>
        <w:t>ատարող</w:t>
      </w:r>
      <w:r w:rsidRPr="00220F38">
        <w:rPr>
          <w:rFonts w:ascii="Sylfaen" w:hAnsi="Sylfaen" w:cs="Sylfaen"/>
          <w:sz w:val="20"/>
          <w:szCs w:val="20"/>
          <w:lang w:val="hy-AM"/>
        </w:rPr>
        <w:t>)</w:t>
      </w:r>
      <w:r w:rsidRPr="00220F38">
        <w:rPr>
          <w:rFonts w:ascii="Sylfaen" w:hAnsi="Sylfaen" w:cs="Sylfaen"/>
          <w:sz w:val="20"/>
        </w:rPr>
        <w:t xml:space="preserve">միջև 20     թ. </w:t>
      </w:r>
      <w:r w:rsidRPr="00220F38">
        <w:rPr>
          <w:rFonts w:ascii="Sylfaen" w:hAnsi="Sylfaen" w:cs="Sylfaen"/>
          <w:sz w:val="20"/>
          <w:u w:val="single"/>
        </w:rPr>
        <w:tab/>
      </w:r>
      <w:r w:rsidRPr="00220F38">
        <w:rPr>
          <w:rFonts w:ascii="Sylfaen" w:hAnsi="Sylfaen" w:cs="Sylfaen"/>
          <w:sz w:val="20"/>
          <w:u w:val="single"/>
        </w:rPr>
        <w:tab/>
      </w:r>
      <w:r w:rsidRPr="00220F38">
        <w:rPr>
          <w:rFonts w:ascii="Sylfaen" w:hAnsi="Sylfaen" w:cs="Sylfaen"/>
          <w:sz w:val="20"/>
          <w:u w:val="single"/>
        </w:rPr>
        <w:tab/>
      </w:r>
      <w:r w:rsidRPr="00220F38">
        <w:rPr>
          <w:rFonts w:ascii="Sylfaen" w:hAnsi="Sylfaen" w:cs="Sylfaen"/>
          <w:sz w:val="20"/>
          <w:u w:val="single"/>
        </w:rPr>
        <w:tab/>
      </w:r>
      <w:r w:rsidRPr="00220F38">
        <w:rPr>
          <w:rFonts w:ascii="Sylfaen" w:hAnsi="Sylfaen" w:cs="Sylfaen"/>
          <w:sz w:val="20"/>
          <w:lang w:val="hy-AM"/>
        </w:rPr>
        <w:t xml:space="preserve"> -ին կնքված N </w:t>
      </w:r>
      <w:r w:rsidRPr="00220F38">
        <w:rPr>
          <w:rFonts w:ascii="Sylfaen" w:hAnsi="Sylfaen" w:cs="Sylfaen"/>
          <w:sz w:val="20"/>
          <w:u w:val="single"/>
          <w:lang w:val="hy-AM"/>
        </w:rPr>
        <w:tab/>
      </w:r>
      <w:r w:rsidRPr="00220F38">
        <w:rPr>
          <w:rFonts w:ascii="Sylfaen" w:hAnsi="Sylfaen" w:cs="Sylfaen"/>
          <w:sz w:val="20"/>
          <w:u w:val="single"/>
          <w:lang w:val="hy-AM"/>
        </w:rPr>
        <w:tab/>
      </w:r>
      <w:r w:rsidRPr="00220F38">
        <w:rPr>
          <w:rFonts w:ascii="Sylfaen" w:hAnsi="Sylfaen" w:cs="Sylfaen"/>
          <w:sz w:val="20"/>
          <w:u w:val="single"/>
          <w:lang w:val="hy-AM"/>
        </w:rPr>
        <w:tab/>
      </w:r>
      <w:r w:rsidRPr="00220F38">
        <w:rPr>
          <w:rFonts w:ascii="Sylfaen" w:hAnsi="Sylfaen" w:cs="Sylfaen"/>
          <w:sz w:val="20"/>
          <w:u w:val="single"/>
          <w:lang w:val="hy-AM"/>
        </w:rPr>
        <w:tab/>
      </w:r>
    </w:p>
    <w:p w:rsidR="007678FA" w:rsidRPr="00220F38" w:rsidRDefault="007678FA" w:rsidP="007678FA">
      <w:pPr>
        <w:tabs>
          <w:tab w:val="left" w:pos="360"/>
          <w:tab w:val="left" w:pos="540"/>
        </w:tabs>
        <w:ind w:right="-360"/>
        <w:jc w:val="both"/>
        <w:rPr>
          <w:rFonts w:ascii="Sylfaen" w:hAnsi="Sylfaen" w:cs="Sylfaen"/>
          <w:lang w:val="hy-AM"/>
        </w:rPr>
      </w:pPr>
      <w:r w:rsidRPr="00220F38">
        <w:rPr>
          <w:rFonts w:ascii="Sylfaen" w:hAnsi="Sylfaen" w:cs="Sylfaen"/>
          <w:sz w:val="12"/>
          <w:szCs w:val="16"/>
          <w:lang w:val="hy-AM"/>
        </w:rPr>
        <w:tab/>
      </w:r>
      <w:r w:rsidRPr="00220F38">
        <w:rPr>
          <w:rFonts w:ascii="Sylfaen" w:hAnsi="Sylfaen" w:cs="Sylfaen"/>
          <w:sz w:val="12"/>
          <w:szCs w:val="16"/>
          <w:lang w:val="hy-AM"/>
        </w:rPr>
        <w:tab/>
      </w:r>
      <w:r w:rsidRPr="00220F38">
        <w:rPr>
          <w:rFonts w:ascii="Sylfaen" w:hAnsi="Sylfaen" w:cs="Sylfaen"/>
          <w:sz w:val="12"/>
          <w:szCs w:val="16"/>
          <w:lang w:val="hy-AM"/>
        </w:rPr>
        <w:tab/>
      </w:r>
      <w:r w:rsidRPr="00220F38">
        <w:rPr>
          <w:rFonts w:ascii="Sylfaen" w:hAnsi="Sylfaen" w:cs="Sylfaen"/>
          <w:sz w:val="12"/>
          <w:szCs w:val="16"/>
          <w:lang w:val="hy-AM"/>
        </w:rPr>
        <w:tab/>
      </w:r>
      <w:r w:rsidRPr="00220F38">
        <w:rPr>
          <w:rFonts w:ascii="Sylfaen" w:hAnsi="Sylfaen" w:cs="Sylfaen"/>
          <w:sz w:val="12"/>
          <w:szCs w:val="16"/>
          <w:lang w:val="hy-AM"/>
        </w:rPr>
        <w:tab/>
      </w:r>
      <w:r w:rsidRPr="00220F38">
        <w:rPr>
          <w:rFonts w:ascii="Sylfaen" w:hAnsi="Sylfaen" w:cs="Sylfaen"/>
          <w:sz w:val="12"/>
          <w:szCs w:val="16"/>
          <w:lang w:val="hy-AM"/>
        </w:rPr>
        <w:tab/>
      </w:r>
      <w:r w:rsidRPr="00220F38">
        <w:rPr>
          <w:rFonts w:ascii="Sylfaen" w:hAnsi="Sylfaen" w:cs="Sylfaen"/>
          <w:sz w:val="12"/>
          <w:szCs w:val="16"/>
          <w:lang w:val="hy-AM"/>
        </w:rPr>
        <w:tab/>
        <w:t>պայմանագրի կնքման ամսաթիվը</w:t>
      </w:r>
      <w:r w:rsidRPr="00220F38">
        <w:rPr>
          <w:rFonts w:ascii="Sylfaen" w:hAnsi="Sylfaen" w:cs="Sylfaen"/>
          <w:sz w:val="12"/>
          <w:szCs w:val="16"/>
          <w:lang w:val="hy-AM"/>
        </w:rPr>
        <w:tab/>
      </w:r>
      <w:r w:rsidRPr="00220F38">
        <w:rPr>
          <w:rFonts w:ascii="Sylfaen" w:hAnsi="Sylfaen" w:cs="Sylfaen"/>
          <w:sz w:val="12"/>
          <w:szCs w:val="16"/>
          <w:lang w:val="hy-AM"/>
        </w:rPr>
        <w:tab/>
      </w:r>
      <w:r w:rsidRPr="00220F38">
        <w:rPr>
          <w:rFonts w:ascii="Sylfaen" w:hAnsi="Sylfaen" w:cs="Sylfaen"/>
          <w:sz w:val="12"/>
          <w:szCs w:val="16"/>
          <w:lang w:val="hy-AM"/>
        </w:rPr>
        <w:tab/>
        <w:t xml:space="preserve">      պայմանագրի համարը</w:t>
      </w:r>
    </w:p>
    <w:p w:rsidR="007678FA" w:rsidRPr="00220F38" w:rsidRDefault="007678FA" w:rsidP="007678FA">
      <w:pPr>
        <w:tabs>
          <w:tab w:val="left" w:pos="360"/>
          <w:tab w:val="left" w:pos="540"/>
        </w:tabs>
        <w:ind w:right="-360"/>
        <w:jc w:val="both"/>
        <w:rPr>
          <w:rFonts w:ascii="Sylfaen" w:hAnsi="Sylfaen" w:cs="Sylfaen"/>
          <w:sz w:val="20"/>
          <w:szCs w:val="20"/>
          <w:lang w:val="hy-AM"/>
        </w:rPr>
      </w:pPr>
      <w:r w:rsidRPr="00220F38">
        <w:rPr>
          <w:rFonts w:ascii="Sylfaen" w:hAnsi="Sylfaen" w:cs="Sylfaen"/>
          <w:sz w:val="20"/>
          <w:szCs w:val="20"/>
          <w:lang w:val="hy-AM"/>
        </w:rPr>
        <w:t xml:space="preserve">գնման պայմանագրի շրջանակներում Կատարողը  </w:t>
      </w:r>
      <w:r w:rsidRPr="00220F38">
        <w:rPr>
          <w:rFonts w:ascii="Sylfaen" w:hAnsi="Sylfaen" w:cs="Sylfaen"/>
          <w:sz w:val="20"/>
          <w:lang w:val="hy-AM"/>
        </w:rPr>
        <w:t xml:space="preserve">20  թ. </w:t>
      </w:r>
      <w:r w:rsidRPr="00220F38">
        <w:rPr>
          <w:rFonts w:ascii="Sylfaen" w:hAnsi="Sylfaen" w:cs="Sylfaen"/>
          <w:sz w:val="20"/>
          <w:u w:val="single"/>
          <w:lang w:val="hy-AM"/>
        </w:rPr>
        <w:tab/>
      </w:r>
      <w:r w:rsidRPr="00220F38">
        <w:rPr>
          <w:rFonts w:ascii="Sylfaen" w:hAnsi="Sylfaen" w:cs="Sylfaen"/>
          <w:sz w:val="20"/>
          <w:u w:val="single"/>
          <w:lang w:val="hy-AM"/>
        </w:rPr>
        <w:tab/>
      </w:r>
      <w:r w:rsidRPr="00220F38">
        <w:rPr>
          <w:rFonts w:ascii="Sylfaen" w:hAnsi="Sylfaen" w:cs="Sylfaen"/>
          <w:sz w:val="20"/>
          <w:lang w:val="hy-AM"/>
        </w:rPr>
        <w:t xml:space="preserve">-ին </w:t>
      </w:r>
      <w:r w:rsidRPr="00220F38">
        <w:rPr>
          <w:rFonts w:ascii="Sylfaen" w:hAnsi="Sylfaen" w:cs="Sylfaen"/>
          <w:sz w:val="20"/>
          <w:szCs w:val="20"/>
          <w:lang w:val="hy-AM"/>
        </w:rPr>
        <w:t xml:space="preserve">հանձնման-ընդունման </w:t>
      </w:r>
    </w:p>
    <w:p w:rsidR="007678FA" w:rsidRPr="00220F38" w:rsidRDefault="007678FA" w:rsidP="007678FA">
      <w:pPr>
        <w:tabs>
          <w:tab w:val="left" w:pos="360"/>
          <w:tab w:val="left" w:pos="540"/>
        </w:tabs>
        <w:ind w:right="-360"/>
        <w:jc w:val="both"/>
        <w:rPr>
          <w:rFonts w:ascii="Sylfaen" w:hAnsi="Sylfaen" w:cs="Sylfaen"/>
          <w:sz w:val="20"/>
          <w:szCs w:val="20"/>
          <w:lang w:val="hy-AM"/>
        </w:rPr>
      </w:pPr>
      <w:r w:rsidRPr="00220F38">
        <w:rPr>
          <w:rFonts w:ascii="Sylfaen" w:hAnsi="Sylfaen" w:cs="Sylfaen"/>
          <w:sz w:val="20"/>
          <w:szCs w:val="20"/>
          <w:lang w:val="hy-AM"/>
        </w:rPr>
        <w:t>նպատակով Պատվիրատուին հանձնեց ստորև նշված ծառայությունները.</w:t>
      </w:r>
    </w:p>
    <w:p w:rsidR="007678FA" w:rsidRPr="00220F38" w:rsidRDefault="007678FA" w:rsidP="007678FA">
      <w:pPr>
        <w:tabs>
          <w:tab w:val="left" w:pos="2972"/>
        </w:tabs>
        <w:jc w:val="both"/>
        <w:rPr>
          <w:rFonts w:ascii="Sylfaen" w:hAnsi="Sylfaen" w:cs="Sylfaen"/>
          <w:lang w:val="hy-AM"/>
        </w:rPr>
      </w:pPr>
      <w:r w:rsidRPr="00220F38">
        <w:rPr>
          <w:rFonts w:ascii="Sylfaen" w:hAnsi="Sylfaen"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220F38"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220F38" w:rsidRDefault="007678FA" w:rsidP="00E53C12">
            <w:pPr>
              <w:jc w:val="center"/>
              <w:rPr>
                <w:rFonts w:ascii="Sylfaen" w:hAnsi="Sylfaen" w:cs="Sylfaen"/>
                <w:bCs/>
                <w:sz w:val="18"/>
                <w:szCs w:val="18"/>
                <w:lang w:val="ru-RU" w:eastAsia="ru-RU"/>
              </w:rPr>
            </w:pPr>
            <w:r w:rsidRPr="00220F38">
              <w:rPr>
                <w:rFonts w:ascii="Sylfaen" w:hAnsi="Sylfaen" w:cs="Sylfaen"/>
                <w:sz w:val="18"/>
                <w:szCs w:val="18"/>
              </w:rPr>
              <w:t>Ծառայության</w:t>
            </w:r>
          </w:p>
        </w:tc>
      </w:tr>
      <w:tr w:rsidR="007678FA" w:rsidRPr="00220F38"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220F38" w:rsidRDefault="007678FA" w:rsidP="00E53C12">
            <w:pPr>
              <w:jc w:val="center"/>
              <w:rPr>
                <w:rFonts w:ascii="Sylfaen" w:hAnsi="Sylfaen"/>
                <w:sz w:val="18"/>
                <w:szCs w:val="18"/>
              </w:rPr>
            </w:pPr>
            <w:r w:rsidRPr="00220F38">
              <w:rPr>
                <w:rFonts w:ascii="Sylfaen" w:hAnsi="Sylfaen"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220F38" w:rsidRDefault="007678FA" w:rsidP="00E53C12">
            <w:pPr>
              <w:jc w:val="center"/>
              <w:rPr>
                <w:rFonts w:ascii="Sylfaen" w:hAnsi="Sylfaen"/>
                <w:sz w:val="18"/>
                <w:szCs w:val="18"/>
              </w:rPr>
            </w:pPr>
            <w:r w:rsidRPr="00220F38">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220F38" w:rsidRDefault="007678FA" w:rsidP="00E53C12">
            <w:pPr>
              <w:jc w:val="center"/>
              <w:rPr>
                <w:rFonts w:ascii="Sylfaen" w:hAnsi="Sylfaen"/>
                <w:sz w:val="18"/>
                <w:szCs w:val="18"/>
              </w:rPr>
            </w:pPr>
            <w:r w:rsidRPr="00220F38">
              <w:rPr>
                <w:rFonts w:ascii="Sylfaen" w:hAnsi="Sylfaen" w:cs="Sylfaen"/>
                <w:sz w:val="18"/>
                <w:szCs w:val="18"/>
              </w:rPr>
              <w:t>քանակը</w:t>
            </w:r>
            <w:r w:rsidRPr="00220F38">
              <w:rPr>
                <w:rFonts w:ascii="Sylfaen" w:hAnsi="Sylfaen"/>
                <w:sz w:val="18"/>
                <w:szCs w:val="18"/>
              </w:rPr>
              <w:t xml:space="preserve"> (</w:t>
            </w:r>
            <w:r w:rsidRPr="00220F38">
              <w:rPr>
                <w:rFonts w:ascii="Sylfaen" w:hAnsi="Sylfaen" w:cs="Sylfaen"/>
                <w:sz w:val="18"/>
                <w:szCs w:val="18"/>
              </w:rPr>
              <w:t>փաստացի</w:t>
            </w:r>
            <w:r w:rsidRPr="00220F38">
              <w:rPr>
                <w:rFonts w:ascii="Sylfaen" w:hAnsi="Sylfaen"/>
                <w:sz w:val="18"/>
                <w:szCs w:val="18"/>
              </w:rPr>
              <w:t>)</w:t>
            </w:r>
          </w:p>
        </w:tc>
      </w:tr>
      <w:tr w:rsidR="007678FA" w:rsidRPr="00220F38"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220F38" w:rsidRDefault="007678FA" w:rsidP="00E53C12">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220F38" w:rsidRDefault="007678FA" w:rsidP="00E53C12">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220F38" w:rsidRDefault="007678FA" w:rsidP="00E53C12">
            <w:pPr>
              <w:rPr>
                <w:rFonts w:ascii="Sylfaen" w:hAnsi="Sylfaen" w:cs="Sylfaen"/>
                <w:sz w:val="18"/>
                <w:szCs w:val="18"/>
                <w:lang w:val="ru-RU" w:eastAsia="ru-RU"/>
              </w:rPr>
            </w:pPr>
          </w:p>
        </w:tc>
      </w:tr>
      <w:tr w:rsidR="007678FA" w:rsidRPr="00220F38"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220F38" w:rsidRDefault="007678FA" w:rsidP="00E53C12">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220F38" w:rsidRDefault="007678FA" w:rsidP="00E53C12">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220F38" w:rsidRDefault="007678FA" w:rsidP="00E53C12">
            <w:pPr>
              <w:rPr>
                <w:rFonts w:ascii="Sylfaen" w:hAnsi="Sylfaen" w:cs="Sylfaen"/>
                <w:sz w:val="18"/>
                <w:szCs w:val="18"/>
                <w:lang w:val="ru-RU" w:eastAsia="ru-RU"/>
              </w:rPr>
            </w:pPr>
          </w:p>
        </w:tc>
      </w:tr>
    </w:tbl>
    <w:p w:rsidR="007678FA" w:rsidRPr="00220F38" w:rsidRDefault="007678FA" w:rsidP="007678FA">
      <w:pPr>
        <w:tabs>
          <w:tab w:val="left" w:pos="360"/>
          <w:tab w:val="left" w:pos="540"/>
        </w:tabs>
        <w:jc w:val="both"/>
        <w:rPr>
          <w:rFonts w:ascii="Sylfaen" w:hAnsi="Sylfaen" w:cs="Sylfaen"/>
          <w:lang w:val="hy-AM"/>
        </w:rPr>
      </w:pPr>
    </w:p>
    <w:p w:rsidR="007678FA" w:rsidRPr="00220F38" w:rsidRDefault="007678FA" w:rsidP="007678FA">
      <w:pPr>
        <w:tabs>
          <w:tab w:val="left" w:pos="360"/>
          <w:tab w:val="left" w:pos="540"/>
        </w:tabs>
        <w:jc w:val="both"/>
        <w:rPr>
          <w:rFonts w:ascii="Sylfaen" w:hAnsi="Sylfaen" w:cs="Sylfaen"/>
          <w:sz w:val="20"/>
          <w:szCs w:val="20"/>
          <w:lang w:val="hy-AM"/>
        </w:rPr>
      </w:pPr>
      <w:r w:rsidRPr="00220F38">
        <w:rPr>
          <w:rFonts w:ascii="Sylfaen" w:hAnsi="Sylfaen" w:cs="Sylfaen"/>
          <w:sz w:val="20"/>
          <w:szCs w:val="20"/>
          <w:lang w:val="hy-AM"/>
        </w:rPr>
        <w:t>Սույն ակտը կազմված է 2 օրինակից, յուրաքանչյուր կողմին տրամադրվում է մեկական օրինակ:</w:t>
      </w:r>
    </w:p>
    <w:p w:rsidR="007678FA" w:rsidRPr="00220F38" w:rsidRDefault="007678FA" w:rsidP="007678FA">
      <w:pPr>
        <w:tabs>
          <w:tab w:val="left" w:pos="360"/>
          <w:tab w:val="left" w:pos="540"/>
        </w:tabs>
        <w:rPr>
          <w:rFonts w:ascii="Sylfaen" w:hAnsi="Sylfaen" w:cs="Sylfaen"/>
          <w:sz w:val="22"/>
          <w:szCs w:val="22"/>
          <w:lang w:val="hy-AM"/>
        </w:rPr>
      </w:pPr>
    </w:p>
    <w:p w:rsidR="007678FA" w:rsidRPr="00220F38" w:rsidRDefault="007678FA" w:rsidP="007678FA">
      <w:pPr>
        <w:jc w:val="center"/>
        <w:rPr>
          <w:rFonts w:ascii="Sylfaen" w:hAnsi="Sylfaen" w:cs="Sylfaen"/>
          <w:sz w:val="22"/>
          <w:szCs w:val="22"/>
          <w:lang w:val="hy-AM"/>
        </w:rPr>
      </w:pPr>
    </w:p>
    <w:p w:rsidR="007678FA" w:rsidRPr="00220F38" w:rsidRDefault="007678FA" w:rsidP="007678FA">
      <w:pPr>
        <w:jc w:val="center"/>
        <w:rPr>
          <w:rFonts w:ascii="Sylfaen" w:hAnsi="Sylfaen" w:cs="Sylfaen"/>
          <w:sz w:val="14"/>
          <w:szCs w:val="14"/>
          <w:lang w:val="hy-AM"/>
        </w:rPr>
      </w:pPr>
    </w:p>
    <w:p w:rsidR="007678FA" w:rsidRPr="00220F38" w:rsidRDefault="007678FA" w:rsidP="007678FA">
      <w:pPr>
        <w:jc w:val="center"/>
        <w:rPr>
          <w:rFonts w:ascii="Sylfaen" w:hAnsi="Sylfaen" w:cs="Sylfaen"/>
          <w:sz w:val="22"/>
          <w:szCs w:val="22"/>
          <w:lang w:val="hy-AM"/>
        </w:rPr>
      </w:pPr>
    </w:p>
    <w:p w:rsidR="007678FA" w:rsidRPr="00220F38" w:rsidRDefault="007678FA" w:rsidP="007678FA">
      <w:pPr>
        <w:jc w:val="center"/>
        <w:rPr>
          <w:rFonts w:ascii="Sylfaen" w:hAnsi="Sylfaen" w:cs="Sylfaen"/>
          <w:sz w:val="22"/>
          <w:szCs w:val="22"/>
        </w:rPr>
      </w:pPr>
      <w:r w:rsidRPr="00220F38">
        <w:rPr>
          <w:rFonts w:ascii="Sylfaen" w:hAnsi="Sylfaen" w:cs="Sylfaen"/>
          <w:sz w:val="22"/>
          <w:szCs w:val="22"/>
        </w:rPr>
        <w:t>ԿՈՂՄԵՐԸ</w:t>
      </w:r>
    </w:p>
    <w:p w:rsidR="007678FA" w:rsidRPr="00220F38" w:rsidRDefault="007678FA" w:rsidP="007678FA">
      <w:pPr>
        <w:jc w:val="center"/>
        <w:rPr>
          <w:rFonts w:ascii="Sylfaen" w:hAnsi="Sylfaen" w:cs="Sylfaen"/>
          <w:sz w:val="22"/>
          <w:szCs w:val="22"/>
        </w:rPr>
      </w:pPr>
    </w:p>
    <w:p w:rsidR="007678FA" w:rsidRPr="00220F38" w:rsidRDefault="007678FA" w:rsidP="007678FA">
      <w:pPr>
        <w:tabs>
          <w:tab w:val="left" w:pos="360"/>
          <w:tab w:val="left" w:pos="540"/>
        </w:tabs>
        <w:rPr>
          <w:rFonts w:ascii="Sylfaen" w:hAnsi="Sylfaen" w:cs="Sylfaen"/>
          <w:sz w:val="22"/>
          <w:szCs w:val="22"/>
        </w:rPr>
      </w:pPr>
    </w:p>
    <w:p w:rsidR="007678FA" w:rsidRPr="00220F38" w:rsidRDefault="007678FA" w:rsidP="007678FA">
      <w:pPr>
        <w:tabs>
          <w:tab w:val="left" w:pos="360"/>
          <w:tab w:val="left" w:pos="540"/>
        </w:tabs>
        <w:rPr>
          <w:rFonts w:ascii="Sylfaen" w:hAnsi="Sylfaen" w:cs="Sylfaen"/>
          <w:sz w:val="22"/>
          <w:szCs w:val="22"/>
        </w:rPr>
      </w:pPr>
    </w:p>
    <w:tbl>
      <w:tblPr>
        <w:tblW w:w="0" w:type="auto"/>
        <w:tblLook w:val="00A0"/>
      </w:tblPr>
      <w:tblGrid>
        <w:gridCol w:w="4785"/>
        <w:gridCol w:w="5223"/>
      </w:tblGrid>
      <w:tr w:rsidR="007678FA" w:rsidRPr="00220F38" w:rsidTr="00E53C12">
        <w:tc>
          <w:tcPr>
            <w:tcW w:w="4785" w:type="dxa"/>
          </w:tcPr>
          <w:p w:rsidR="007678FA" w:rsidRPr="00220F38" w:rsidRDefault="007678FA" w:rsidP="00E53C12">
            <w:pPr>
              <w:tabs>
                <w:tab w:val="left" w:pos="360"/>
                <w:tab w:val="left" w:pos="540"/>
              </w:tabs>
              <w:jc w:val="center"/>
              <w:rPr>
                <w:rFonts w:ascii="Sylfaen" w:hAnsi="Sylfaen" w:cs="Sylfaen"/>
                <w:b/>
                <w:bCs/>
                <w:sz w:val="22"/>
                <w:szCs w:val="22"/>
                <w:lang w:eastAsia="ru-RU"/>
              </w:rPr>
            </w:pPr>
            <w:r w:rsidRPr="00220F38">
              <w:rPr>
                <w:rFonts w:ascii="Sylfaen" w:hAnsi="Sylfaen" w:cs="Sylfaen"/>
                <w:b/>
                <w:bCs/>
                <w:sz w:val="22"/>
                <w:szCs w:val="22"/>
              </w:rPr>
              <w:t>Հանձնեց</w:t>
            </w:r>
          </w:p>
        </w:tc>
        <w:tc>
          <w:tcPr>
            <w:tcW w:w="5223" w:type="dxa"/>
          </w:tcPr>
          <w:p w:rsidR="007678FA" w:rsidRPr="00220F38" w:rsidRDefault="007678FA" w:rsidP="00E53C12">
            <w:pPr>
              <w:tabs>
                <w:tab w:val="left" w:pos="360"/>
                <w:tab w:val="left" w:pos="540"/>
              </w:tabs>
              <w:jc w:val="center"/>
              <w:rPr>
                <w:rFonts w:ascii="Sylfaen" w:hAnsi="Sylfaen" w:cs="Sylfaen"/>
                <w:b/>
                <w:bCs/>
                <w:sz w:val="22"/>
                <w:szCs w:val="22"/>
                <w:lang w:eastAsia="ru-RU"/>
              </w:rPr>
            </w:pPr>
            <w:r w:rsidRPr="00220F38">
              <w:rPr>
                <w:rFonts w:ascii="Sylfaen" w:hAnsi="Sylfaen" w:cs="Sylfaen"/>
                <w:b/>
                <w:bCs/>
                <w:sz w:val="22"/>
                <w:szCs w:val="22"/>
              </w:rPr>
              <w:t xml:space="preserve">        Ընդունեց</w:t>
            </w:r>
          </w:p>
        </w:tc>
      </w:tr>
    </w:tbl>
    <w:p w:rsidR="007678FA" w:rsidRPr="00220F38" w:rsidRDefault="007678FA" w:rsidP="007678FA">
      <w:pPr>
        <w:tabs>
          <w:tab w:val="left" w:pos="360"/>
          <w:tab w:val="left" w:pos="540"/>
        </w:tabs>
        <w:rPr>
          <w:rFonts w:ascii="Sylfaen" w:hAnsi="Sylfaen" w:cs="Sylfaen"/>
          <w:sz w:val="20"/>
          <w:szCs w:val="20"/>
          <w:lang w:eastAsia="ru-RU"/>
        </w:rPr>
      </w:pPr>
      <w:r w:rsidRPr="00220F38">
        <w:rPr>
          <w:rFonts w:ascii="Sylfaen" w:hAnsi="Sylfaen" w:cs="Sylfaen"/>
          <w:sz w:val="20"/>
          <w:szCs w:val="20"/>
          <w:lang w:eastAsia="ru-RU"/>
        </w:rPr>
        <w:t xml:space="preserve">                                                                                                  հայտը նախագծած ներկայացուցիչ`</w:t>
      </w:r>
    </w:p>
    <w:p w:rsidR="007678FA" w:rsidRPr="00220F38" w:rsidRDefault="007678FA" w:rsidP="007678FA">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220F38" w:rsidTr="00E53C12">
        <w:trPr>
          <w:tblCellSpacing w:w="7" w:type="dxa"/>
          <w:jc w:val="center"/>
        </w:trPr>
        <w:tc>
          <w:tcPr>
            <w:tcW w:w="0" w:type="auto"/>
            <w:vAlign w:val="center"/>
          </w:tcPr>
          <w:p w:rsidR="007678FA" w:rsidRPr="00220F38" w:rsidRDefault="007678FA" w:rsidP="00E53C12">
            <w:pPr>
              <w:jc w:val="center"/>
              <w:rPr>
                <w:rFonts w:ascii="Sylfaen" w:hAnsi="Sylfaen" w:cs="GHEA Grapalat"/>
                <w:color w:val="000000"/>
                <w:sz w:val="21"/>
                <w:szCs w:val="21"/>
                <w:lang w:val="ru-RU" w:eastAsia="ru-RU"/>
              </w:rPr>
            </w:pPr>
            <w:r w:rsidRPr="00220F38">
              <w:rPr>
                <w:rFonts w:ascii="Sylfaen" w:hAnsi="Sylfaen" w:cs="GHEA Grapalat"/>
                <w:color w:val="000000"/>
                <w:sz w:val="21"/>
                <w:szCs w:val="21"/>
              </w:rPr>
              <w:t xml:space="preserve">___________________________ </w:t>
            </w:r>
          </w:p>
          <w:p w:rsidR="007678FA" w:rsidRPr="00220F38" w:rsidRDefault="007678FA" w:rsidP="00E53C12">
            <w:pPr>
              <w:jc w:val="center"/>
              <w:rPr>
                <w:rFonts w:ascii="Sylfaen" w:hAnsi="Sylfaen" w:cs="GHEA Grapalat"/>
                <w:color w:val="000000"/>
                <w:sz w:val="21"/>
                <w:szCs w:val="21"/>
                <w:lang w:val="ru-RU" w:eastAsia="ru-RU"/>
              </w:rPr>
            </w:pPr>
            <w:r w:rsidRPr="00220F38">
              <w:rPr>
                <w:rFonts w:ascii="Sylfaen" w:hAnsi="Sylfaen" w:cs="GHEA Grapalat"/>
                <w:color w:val="000000"/>
                <w:sz w:val="15"/>
                <w:szCs w:val="15"/>
              </w:rPr>
              <w:t>ազգանուն, անուն</w:t>
            </w:r>
          </w:p>
        </w:tc>
        <w:tc>
          <w:tcPr>
            <w:tcW w:w="0" w:type="auto"/>
            <w:vAlign w:val="center"/>
          </w:tcPr>
          <w:p w:rsidR="007678FA" w:rsidRPr="00220F38" w:rsidRDefault="007678FA" w:rsidP="00E53C12">
            <w:pPr>
              <w:jc w:val="center"/>
              <w:rPr>
                <w:rFonts w:ascii="Sylfaen" w:hAnsi="Sylfaen" w:cs="GHEA Grapalat"/>
                <w:color w:val="000000"/>
                <w:sz w:val="21"/>
                <w:szCs w:val="21"/>
                <w:lang w:val="ru-RU" w:eastAsia="ru-RU"/>
              </w:rPr>
            </w:pPr>
            <w:r w:rsidRPr="00220F38">
              <w:rPr>
                <w:rFonts w:ascii="Sylfaen" w:hAnsi="Sylfaen" w:cs="GHEA Grapalat"/>
                <w:color w:val="000000"/>
                <w:sz w:val="21"/>
                <w:szCs w:val="21"/>
              </w:rPr>
              <w:t>___________________________</w:t>
            </w:r>
          </w:p>
          <w:p w:rsidR="007678FA" w:rsidRPr="00220F38" w:rsidRDefault="007678FA" w:rsidP="00E53C12">
            <w:pPr>
              <w:jc w:val="center"/>
              <w:rPr>
                <w:rFonts w:ascii="Sylfaen" w:hAnsi="Sylfaen" w:cs="GHEA Grapalat"/>
                <w:color w:val="000000"/>
                <w:sz w:val="21"/>
                <w:szCs w:val="21"/>
                <w:lang w:val="ru-RU" w:eastAsia="ru-RU"/>
              </w:rPr>
            </w:pPr>
            <w:r w:rsidRPr="00220F38">
              <w:rPr>
                <w:rFonts w:ascii="Sylfaen" w:hAnsi="Sylfaen" w:cs="GHEA Grapalat"/>
                <w:color w:val="000000"/>
                <w:sz w:val="15"/>
                <w:szCs w:val="15"/>
              </w:rPr>
              <w:t>ազգանուն, անուն</w:t>
            </w:r>
          </w:p>
        </w:tc>
      </w:tr>
      <w:tr w:rsidR="007678FA" w:rsidRPr="00220F38" w:rsidTr="00E53C12">
        <w:trPr>
          <w:tblCellSpacing w:w="7" w:type="dxa"/>
          <w:jc w:val="center"/>
        </w:trPr>
        <w:tc>
          <w:tcPr>
            <w:tcW w:w="0" w:type="auto"/>
            <w:vAlign w:val="center"/>
          </w:tcPr>
          <w:p w:rsidR="007678FA" w:rsidRPr="00220F38" w:rsidRDefault="007678FA" w:rsidP="00E53C12">
            <w:pPr>
              <w:jc w:val="center"/>
              <w:rPr>
                <w:rFonts w:ascii="Sylfaen" w:hAnsi="Sylfaen" w:cs="GHEA Grapalat"/>
                <w:color w:val="000000"/>
                <w:sz w:val="21"/>
                <w:szCs w:val="21"/>
                <w:lang w:val="ru-RU" w:eastAsia="ru-RU"/>
              </w:rPr>
            </w:pPr>
            <w:r w:rsidRPr="00220F38">
              <w:rPr>
                <w:rFonts w:ascii="Sylfaen" w:hAnsi="Sylfaen" w:cs="GHEA Grapalat"/>
                <w:color w:val="000000"/>
                <w:sz w:val="21"/>
                <w:szCs w:val="21"/>
              </w:rPr>
              <w:t xml:space="preserve">___________________________ </w:t>
            </w:r>
          </w:p>
          <w:p w:rsidR="007678FA" w:rsidRPr="00220F38" w:rsidRDefault="007678FA" w:rsidP="00E53C12">
            <w:pPr>
              <w:jc w:val="center"/>
              <w:rPr>
                <w:rFonts w:ascii="Sylfaen" w:hAnsi="Sylfaen" w:cs="GHEA Grapalat"/>
                <w:color w:val="000000"/>
                <w:sz w:val="21"/>
                <w:szCs w:val="21"/>
                <w:lang w:val="ru-RU" w:eastAsia="ru-RU"/>
              </w:rPr>
            </w:pPr>
            <w:r w:rsidRPr="00220F38">
              <w:rPr>
                <w:rFonts w:ascii="Sylfaen" w:hAnsi="Sylfaen" w:cs="GHEA Grapalat"/>
                <w:color w:val="000000"/>
                <w:sz w:val="15"/>
                <w:szCs w:val="15"/>
              </w:rPr>
              <w:t>ստորագրություն</w:t>
            </w:r>
          </w:p>
        </w:tc>
        <w:tc>
          <w:tcPr>
            <w:tcW w:w="0" w:type="auto"/>
            <w:vAlign w:val="center"/>
          </w:tcPr>
          <w:p w:rsidR="007678FA" w:rsidRPr="00220F38" w:rsidRDefault="007678FA" w:rsidP="00E53C12">
            <w:pPr>
              <w:jc w:val="center"/>
              <w:rPr>
                <w:rFonts w:ascii="Sylfaen" w:hAnsi="Sylfaen" w:cs="GHEA Grapalat"/>
                <w:color w:val="000000"/>
                <w:sz w:val="21"/>
                <w:szCs w:val="21"/>
                <w:lang w:val="ru-RU" w:eastAsia="ru-RU"/>
              </w:rPr>
            </w:pPr>
            <w:r w:rsidRPr="00220F38">
              <w:rPr>
                <w:rFonts w:ascii="Sylfaen" w:hAnsi="Sylfaen" w:cs="GHEA Grapalat"/>
                <w:color w:val="000000"/>
                <w:sz w:val="21"/>
                <w:szCs w:val="21"/>
              </w:rPr>
              <w:t>___________________________</w:t>
            </w:r>
          </w:p>
          <w:p w:rsidR="007678FA" w:rsidRPr="00220F38" w:rsidRDefault="007678FA" w:rsidP="00E53C12">
            <w:pPr>
              <w:jc w:val="center"/>
              <w:rPr>
                <w:rFonts w:ascii="Sylfaen" w:hAnsi="Sylfaen" w:cs="GHEA Grapalat"/>
                <w:color w:val="000000"/>
                <w:sz w:val="21"/>
                <w:szCs w:val="21"/>
                <w:lang w:val="ru-RU" w:eastAsia="ru-RU"/>
              </w:rPr>
            </w:pPr>
            <w:r w:rsidRPr="00220F38">
              <w:rPr>
                <w:rFonts w:ascii="Sylfaen" w:hAnsi="Sylfaen" w:cs="GHEA Grapalat"/>
                <w:color w:val="000000"/>
                <w:sz w:val="15"/>
                <w:szCs w:val="15"/>
              </w:rPr>
              <w:t>ստորագրություն</w:t>
            </w:r>
          </w:p>
        </w:tc>
      </w:tr>
      <w:tr w:rsidR="007678FA" w:rsidRPr="00220F38" w:rsidTr="00E53C12">
        <w:trPr>
          <w:tblCellSpacing w:w="7" w:type="dxa"/>
          <w:jc w:val="center"/>
        </w:trPr>
        <w:tc>
          <w:tcPr>
            <w:tcW w:w="0" w:type="auto"/>
            <w:vAlign w:val="center"/>
          </w:tcPr>
          <w:p w:rsidR="007678FA" w:rsidRPr="00220F38" w:rsidRDefault="007678FA" w:rsidP="00E53C12">
            <w:pPr>
              <w:rPr>
                <w:rFonts w:ascii="Sylfaen" w:hAnsi="Sylfaen" w:cs="GHEA Grapalat"/>
                <w:color w:val="000000"/>
                <w:sz w:val="21"/>
                <w:szCs w:val="21"/>
                <w:lang w:val="ru-RU" w:eastAsia="ru-RU"/>
              </w:rPr>
            </w:pPr>
          </w:p>
        </w:tc>
        <w:tc>
          <w:tcPr>
            <w:tcW w:w="0" w:type="auto"/>
            <w:vAlign w:val="center"/>
          </w:tcPr>
          <w:p w:rsidR="007678FA" w:rsidRPr="00220F38" w:rsidRDefault="007678FA" w:rsidP="00E53C12">
            <w:pPr>
              <w:rPr>
                <w:rFonts w:ascii="Sylfaen" w:hAnsi="Sylfaen" w:cs="GHEA Grapalat"/>
                <w:color w:val="000000"/>
                <w:sz w:val="21"/>
                <w:szCs w:val="21"/>
                <w:lang w:val="ru-RU" w:eastAsia="ru-RU"/>
              </w:rPr>
            </w:pPr>
          </w:p>
        </w:tc>
      </w:tr>
    </w:tbl>
    <w:p w:rsidR="007678FA" w:rsidRPr="00220F38" w:rsidRDefault="007678FA" w:rsidP="007678FA">
      <w:pPr>
        <w:ind w:left="-142" w:firstLine="142"/>
        <w:jc w:val="center"/>
        <w:rPr>
          <w:rFonts w:ascii="Sylfaen" w:hAnsi="Sylfaen" w:cs="Sylfaen"/>
          <w:b/>
          <w:sz w:val="22"/>
        </w:rPr>
      </w:pPr>
    </w:p>
    <w:p w:rsidR="007678FA" w:rsidRPr="00220F38" w:rsidRDefault="007678FA" w:rsidP="007678FA">
      <w:pPr>
        <w:ind w:left="-142" w:firstLine="142"/>
        <w:jc w:val="center"/>
        <w:rPr>
          <w:rFonts w:ascii="Sylfaen" w:hAnsi="Sylfaen" w:cs="Sylfaen"/>
          <w:b/>
          <w:sz w:val="22"/>
        </w:rPr>
      </w:pPr>
    </w:p>
    <w:p w:rsidR="007678FA" w:rsidRPr="00220F38" w:rsidRDefault="007678FA" w:rsidP="007678FA">
      <w:pPr>
        <w:ind w:left="-142" w:firstLine="142"/>
        <w:jc w:val="center"/>
        <w:rPr>
          <w:rFonts w:ascii="Sylfaen" w:hAnsi="Sylfaen" w:cs="Sylfaen"/>
          <w:b/>
        </w:rPr>
      </w:pPr>
    </w:p>
    <w:p w:rsidR="00071D1C" w:rsidRPr="00220F38" w:rsidRDefault="00071D1C" w:rsidP="00AC7D8B">
      <w:pPr>
        <w:ind w:left="-142" w:firstLine="142"/>
        <w:jc w:val="center"/>
        <w:rPr>
          <w:rFonts w:ascii="Sylfaen" w:hAnsi="Sylfaen"/>
          <w:lang w:val="hy-AM"/>
        </w:rPr>
      </w:pPr>
    </w:p>
    <w:sectPr w:rsidR="00071D1C" w:rsidRPr="00220F38"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77E9" w:rsidRDefault="009277E9">
      <w:r>
        <w:separator/>
      </w:r>
    </w:p>
  </w:endnote>
  <w:endnote w:type="continuationSeparator" w:id="1">
    <w:p w:rsidR="009277E9" w:rsidRDefault="009277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77E9" w:rsidRDefault="009277E9">
      <w:r>
        <w:separator/>
      </w:r>
    </w:p>
  </w:footnote>
  <w:footnote w:type="continuationSeparator" w:id="1">
    <w:p w:rsidR="009277E9" w:rsidRDefault="009277E9">
      <w:r>
        <w:continuationSeparator/>
      </w:r>
    </w:p>
  </w:footnote>
  <w:footnote w:id="2">
    <w:p w:rsidR="00220F38" w:rsidRPr="00C2685D" w:rsidRDefault="00220F38">
      <w:pPr>
        <w:pStyle w:val="af2"/>
        <w:rPr>
          <w:rFonts w:ascii="GHEA Grapalat" w:hAnsi="GHEA Grapalat"/>
          <w:lang w:val="hy-AM"/>
        </w:rPr>
      </w:pPr>
      <w:r w:rsidRPr="00C2685D">
        <w:rPr>
          <w:rFonts w:ascii="GHEA Grapalat" w:hAnsi="GHEA Grapalat" w:cs="Sylfaen"/>
          <w:i/>
          <w:sz w:val="16"/>
          <w:szCs w:val="16"/>
          <w:vertAlign w:val="superscript"/>
          <w:lang w:val="hy-AM"/>
        </w:rPr>
        <w:t xml:space="preserve">13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3">
    <w:p w:rsidR="00220F38" w:rsidRPr="00EC2CDE" w:rsidRDefault="00220F38"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rsidR="00220F38" w:rsidRPr="00523B4A" w:rsidRDefault="00220F38" w:rsidP="001A7DFB">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*լրացվումէհանձնաժողովիքարտուղարիկողմից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մինչևհրավերըտեղեկագրումհրապարակելը:</w:t>
      </w:r>
    </w:p>
    <w:p w:rsidR="00220F38" w:rsidRPr="006F2A6C" w:rsidRDefault="00220F38" w:rsidP="001A7DFB">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Pr="00005E18">
        <w:rPr>
          <w:rFonts w:ascii="Calibri" w:hAnsi="Calibri"/>
          <w:sz w:val="16"/>
          <w:szCs w:val="16"/>
          <w:lang w:val="hy-AM"/>
        </w:rPr>
        <w:t xml:space="preserve">- </w:t>
      </w:r>
      <w:r w:rsidRPr="006F2A6C">
        <w:rPr>
          <w:rFonts w:ascii="GHEA Grapalat" w:hAnsi="GHEA Grapalat"/>
          <w:i/>
          <w:sz w:val="16"/>
          <w:szCs w:val="16"/>
          <w:lang w:val="en-US"/>
        </w:rPr>
        <w:t>ՀՀռեզիդենտհանդիասցողմասնակիցըդիմումհայտարարությունըլրացնելիսնշումէ</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Իրավաբանականանձանցպետականգրանցման</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իրավաբանականանձանցստորաբաժանումների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հիմնարկներիևանհատձեռնարկատերերիպետականհաշվառման</w:t>
      </w:r>
      <w:r w:rsidRPr="002B6991">
        <w:rPr>
          <w:rFonts w:ascii="Calibri" w:hAnsi="Calibri" w:cs="Calibri"/>
          <w:i/>
          <w:sz w:val="16"/>
          <w:szCs w:val="16"/>
          <w:lang w:val="af-ZA"/>
        </w:rPr>
        <w:t> </w:t>
      </w:r>
      <w:r w:rsidRPr="006F2A6C">
        <w:rPr>
          <w:rFonts w:ascii="GHEA Grapalat" w:hAnsi="GHEA Grapalat" w:cs="GHEA Grapalat"/>
          <w:i/>
          <w:sz w:val="16"/>
          <w:szCs w:val="16"/>
          <w:lang w:val="en-US"/>
        </w:rPr>
        <w:t>մասին</w:t>
      </w:r>
      <w:r w:rsidRPr="002B6991">
        <w:rPr>
          <w:rFonts w:ascii="GHEA Grapalat" w:hAnsi="GHEA Grapalat" w:cs="GHEA Grapalat"/>
          <w:i/>
          <w:sz w:val="16"/>
          <w:szCs w:val="16"/>
          <w:lang w:val="af-ZA"/>
        </w:rPr>
        <w:t>»</w:t>
      </w:r>
      <w:r w:rsidRPr="006F2A6C">
        <w:rPr>
          <w:rFonts w:ascii="GHEA Grapalat" w:hAnsi="GHEA Grapalat" w:cs="GHEA Grapalat"/>
          <w:i/>
          <w:sz w:val="16"/>
          <w:szCs w:val="16"/>
          <w:lang w:val="en-US"/>
        </w:rPr>
        <w:t>օրենքիհամաձայն՝իրավաբանականանձանցպետականռեգիստրիգործակալությունումգրանցած՝</w:t>
      </w:r>
      <w:r w:rsidRPr="006F2A6C">
        <w:rPr>
          <w:rFonts w:ascii="GHEA Grapalat" w:hAnsi="GHEA Grapalat"/>
          <w:i/>
          <w:sz w:val="16"/>
          <w:szCs w:val="16"/>
          <w:lang w:val="en-US"/>
        </w:rPr>
        <w:t>իրիրականշահառուներիվերաբերյալտեղեկություններպարունակողկայքէջիհղումը՝</w:t>
      </w:r>
    </w:p>
    <w:p w:rsidR="00220F38" w:rsidRPr="002B6991" w:rsidRDefault="00220F38" w:rsidP="001A7DFB">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2B6991">
        <w:rPr>
          <w:rFonts w:ascii="MS Mincho" w:eastAsia="MS Mincho" w:hAnsi="MS Mincho" w:cs="MS Mincho" w:hint="eastAsia"/>
          <w:i/>
          <w:sz w:val="16"/>
          <w:szCs w:val="16"/>
          <w:lang w:val="hy-AM" w:eastAsia="ru-RU"/>
        </w:rPr>
        <w:t>․</w:t>
      </w:r>
      <w:r>
        <w:rPr>
          <w:rFonts w:ascii="GHEA Grapalat" w:hAnsi="GHEA Grapalat"/>
          <w:i/>
          <w:sz w:val="16"/>
          <w:szCs w:val="16"/>
          <w:lang w:val="hy-AM" w:eastAsia="ru-RU"/>
        </w:rPr>
        <w:t>1</w:t>
      </w:r>
      <w:r w:rsidRPr="002B6991">
        <w:rPr>
          <w:rFonts w:ascii="GHEA Grapalat" w:hAnsi="GHEA Grapalat"/>
          <w:i/>
          <w:sz w:val="16"/>
          <w:szCs w:val="16"/>
          <w:lang w:val="hy-AM" w:eastAsia="ru-RU"/>
        </w:rPr>
        <w:t>-ի&gt;&gt; բառերով,</w:t>
      </w:r>
    </w:p>
    <w:p w:rsidR="00220F38" w:rsidRPr="002B6991" w:rsidRDefault="00220F38" w:rsidP="001A7DFB">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220F38" w:rsidRPr="00B20703" w:rsidDel="006C3873" w:rsidRDefault="00220F38" w:rsidP="001A7DFB">
      <w:pPr>
        <w:jc w:val="both"/>
        <w:rPr>
          <w:del w:id="6" w:author="User" w:date="2019-05-26T09:52:00Z"/>
          <w:rFonts w:ascii="GHEA Grapalat" w:hAnsi="GHEA Grapalat" w:cs="Sylfaen"/>
          <w:sz w:val="20"/>
          <w:lang w:val="hy-AM"/>
        </w:rPr>
      </w:pPr>
    </w:p>
    <w:p w:rsidR="00220F38" w:rsidRPr="00BF58CA" w:rsidRDefault="00220F38" w:rsidP="001A7DFB">
      <w:pPr>
        <w:pStyle w:val="af2"/>
        <w:jc w:val="both"/>
        <w:rPr>
          <w:rFonts w:ascii="GHEA Grapalat" w:hAnsi="GHEA Grapalat"/>
          <w:i/>
          <w:sz w:val="16"/>
          <w:szCs w:val="16"/>
          <w:lang w:val="hy-AM"/>
        </w:rPr>
      </w:pPr>
      <w:r w:rsidRPr="006265F4">
        <w:rPr>
          <w:rFonts w:ascii="GHEA Grapalat" w:hAnsi="GHEA Grapalat" w:cs="Sylfaen"/>
          <w:i/>
          <w:sz w:val="16"/>
          <w:szCs w:val="16"/>
          <w:lang w:val="hy-AM"/>
        </w:rPr>
        <w:t>*</w:t>
      </w:r>
      <w:r w:rsidRPr="005F1C06">
        <w:rPr>
          <w:rFonts w:ascii="GHEA Grapalat" w:hAnsi="GHEA Grapalat"/>
          <w:i/>
          <w:sz w:val="16"/>
          <w:szCs w:val="16"/>
          <w:lang w:val="hy-AM"/>
        </w:rPr>
        <w:t>լրացվումէհանձնաժողովիքարտուղարիկողմից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մինչևհրավերըտեղեկագրումհրապարակելը</w:t>
      </w:r>
      <w:r w:rsidRPr="006265F4">
        <w:rPr>
          <w:rFonts w:ascii="GHEA Grapalat" w:hAnsi="GHEA Grapalat"/>
          <w:i/>
          <w:sz w:val="16"/>
          <w:szCs w:val="16"/>
          <w:lang w:val="hy-AM"/>
        </w:rPr>
        <w:t>:</w:t>
      </w:r>
    </w:p>
    <w:p w:rsidR="00220F38" w:rsidRPr="00B20703" w:rsidDel="006C3873" w:rsidRDefault="00220F38" w:rsidP="001A7DFB">
      <w:pPr>
        <w:jc w:val="both"/>
        <w:rPr>
          <w:del w:id="7" w:author="User" w:date="2019-05-26T09:52:00Z"/>
          <w:rFonts w:ascii="GHEA Grapalat" w:hAnsi="GHEA Grapalat" w:cs="Sylfaen"/>
          <w:sz w:val="20"/>
          <w:lang w:val="hy-AM"/>
        </w:rPr>
      </w:pPr>
    </w:p>
    <w:p w:rsidR="00220F38" w:rsidRPr="006265F4" w:rsidRDefault="00220F38" w:rsidP="001A7DFB">
      <w:pPr>
        <w:pStyle w:val="31"/>
        <w:spacing w:line="240" w:lineRule="auto"/>
        <w:ind w:firstLine="0"/>
        <w:rPr>
          <w:rFonts w:ascii="GHEA Grapalat" w:hAnsi="GHEA Grapalat" w:cs="Sylfaen"/>
          <w:i/>
          <w:sz w:val="16"/>
          <w:szCs w:val="16"/>
          <w:lang w:val="af-ZA" w:eastAsia="ru-RU"/>
        </w:rPr>
      </w:pPr>
    </w:p>
    <w:p w:rsidR="00220F38" w:rsidRPr="0039302D" w:rsidRDefault="00220F38" w:rsidP="0039302D">
      <w:pPr>
        <w:pStyle w:val="af2"/>
        <w:rPr>
          <w:rFonts w:ascii="GHEA Grapalat" w:hAnsi="GHEA Grapalat"/>
          <w:i/>
          <w:lang w:val="hy-AM"/>
        </w:rPr>
      </w:pPr>
    </w:p>
    <w:p w:rsidR="00220F38" w:rsidRPr="0039302D" w:rsidRDefault="00220F38" w:rsidP="0039302D">
      <w:pPr>
        <w:pStyle w:val="af2"/>
        <w:rPr>
          <w:rFonts w:ascii="GHEA Grapalat" w:hAnsi="GHEA Grapalat"/>
          <w:i/>
          <w:lang w:val="af-ZA"/>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CE3A99">
      <w:pPr>
        <w:jc w:val="both"/>
        <w:rPr>
          <w:rFonts w:ascii="GHEA Grapalat" w:hAnsi="GHEA Grapalat"/>
          <w:i/>
          <w:sz w:val="16"/>
          <w:szCs w:val="16"/>
          <w:lang w:val="hy-AM" w:eastAsia="ru-RU"/>
        </w:rPr>
      </w:pPr>
    </w:p>
    <w:p w:rsidR="00220F38" w:rsidRDefault="00220F38" w:rsidP="00F7780A">
      <w:pPr>
        <w:pStyle w:val="norm"/>
        <w:spacing w:line="240" w:lineRule="auto"/>
        <w:ind w:firstLine="284"/>
        <w:jc w:val="right"/>
        <w:rPr>
          <w:rFonts w:ascii="GHEA Grapalat" w:hAnsi="GHEA Grapalat" w:cs="Sylfaen"/>
          <w:b/>
          <w:sz w:val="20"/>
          <w:lang w:val="es-ES"/>
        </w:rPr>
      </w:pPr>
    </w:p>
    <w:p w:rsidR="00220F38" w:rsidRDefault="00220F38" w:rsidP="00F7780A">
      <w:pPr>
        <w:pStyle w:val="norm"/>
        <w:spacing w:line="240" w:lineRule="auto"/>
        <w:ind w:firstLine="284"/>
        <w:jc w:val="right"/>
        <w:rPr>
          <w:rFonts w:ascii="GHEA Grapalat" w:hAnsi="GHEA Grapalat" w:cs="Sylfaen"/>
          <w:b/>
          <w:sz w:val="20"/>
          <w:lang w:val="es-ES"/>
        </w:rPr>
      </w:pPr>
    </w:p>
    <w:p w:rsidR="00220F38" w:rsidRDefault="00220F38" w:rsidP="00F7780A">
      <w:pPr>
        <w:pStyle w:val="norm"/>
        <w:spacing w:line="240" w:lineRule="auto"/>
        <w:ind w:firstLine="284"/>
        <w:jc w:val="right"/>
        <w:rPr>
          <w:rFonts w:ascii="GHEA Grapalat" w:hAnsi="GHEA Grapalat" w:cs="Sylfaen"/>
          <w:b/>
          <w:sz w:val="20"/>
          <w:lang w:val="es-ES"/>
        </w:rPr>
      </w:pPr>
    </w:p>
    <w:p w:rsidR="00220F38" w:rsidRDefault="00220F38" w:rsidP="00F7780A">
      <w:pPr>
        <w:pStyle w:val="norm"/>
        <w:spacing w:line="240" w:lineRule="auto"/>
        <w:ind w:firstLine="284"/>
        <w:jc w:val="right"/>
        <w:rPr>
          <w:rFonts w:ascii="GHEA Grapalat" w:hAnsi="GHEA Grapalat" w:cs="Sylfaen"/>
          <w:b/>
          <w:sz w:val="20"/>
          <w:lang w:val="es-ES"/>
        </w:rPr>
      </w:pPr>
    </w:p>
    <w:p w:rsidR="00220F38" w:rsidRDefault="00220F38" w:rsidP="00F7780A">
      <w:pPr>
        <w:pStyle w:val="norm"/>
        <w:spacing w:line="240" w:lineRule="auto"/>
        <w:ind w:firstLine="284"/>
        <w:jc w:val="right"/>
        <w:rPr>
          <w:rFonts w:ascii="GHEA Grapalat" w:hAnsi="GHEA Grapalat" w:cs="Sylfaen"/>
          <w:b/>
          <w:sz w:val="20"/>
          <w:lang w:val="es-ES"/>
        </w:rPr>
      </w:pPr>
    </w:p>
    <w:p w:rsidR="00220F38" w:rsidRDefault="00220F38" w:rsidP="00F7780A">
      <w:pPr>
        <w:pStyle w:val="norm"/>
        <w:spacing w:line="240" w:lineRule="auto"/>
        <w:ind w:firstLine="284"/>
        <w:jc w:val="right"/>
        <w:rPr>
          <w:rFonts w:ascii="GHEA Grapalat" w:hAnsi="GHEA Grapalat" w:cs="Sylfaen"/>
          <w:b/>
          <w:sz w:val="20"/>
          <w:lang w:val="es-ES"/>
        </w:rPr>
      </w:pPr>
    </w:p>
    <w:p w:rsidR="00220F38" w:rsidRDefault="00220F38" w:rsidP="00F7780A">
      <w:pPr>
        <w:pStyle w:val="norm"/>
        <w:spacing w:line="240" w:lineRule="auto"/>
        <w:ind w:firstLine="284"/>
        <w:jc w:val="right"/>
        <w:rPr>
          <w:rFonts w:ascii="GHEA Grapalat" w:hAnsi="GHEA Grapalat" w:cs="Sylfaen"/>
          <w:b/>
          <w:sz w:val="20"/>
          <w:lang w:val="es-ES"/>
        </w:rPr>
      </w:pPr>
    </w:p>
    <w:p w:rsidR="00220F38" w:rsidRDefault="00220F38" w:rsidP="00F7780A">
      <w:pPr>
        <w:pStyle w:val="norm"/>
        <w:spacing w:line="240" w:lineRule="auto"/>
        <w:ind w:firstLine="284"/>
        <w:jc w:val="right"/>
        <w:rPr>
          <w:rFonts w:ascii="GHEA Grapalat" w:hAnsi="GHEA Grapalat" w:cs="Sylfaen"/>
          <w:b/>
          <w:sz w:val="20"/>
          <w:lang w:val="es-ES"/>
        </w:rPr>
      </w:pPr>
    </w:p>
    <w:p w:rsidR="00220F38" w:rsidRDefault="00220F38" w:rsidP="00F7780A">
      <w:pPr>
        <w:pStyle w:val="norm"/>
        <w:spacing w:line="240" w:lineRule="auto"/>
        <w:ind w:firstLine="284"/>
        <w:jc w:val="right"/>
        <w:rPr>
          <w:rFonts w:ascii="GHEA Grapalat" w:hAnsi="GHEA Grapalat" w:cs="Sylfaen"/>
          <w:b/>
          <w:sz w:val="20"/>
          <w:lang w:val="es-ES"/>
        </w:rPr>
      </w:pPr>
    </w:p>
    <w:p w:rsidR="00220F38" w:rsidRDefault="00220F38" w:rsidP="00F7780A">
      <w:pPr>
        <w:pStyle w:val="norm"/>
        <w:spacing w:line="240" w:lineRule="auto"/>
        <w:ind w:firstLine="284"/>
        <w:jc w:val="right"/>
        <w:rPr>
          <w:rFonts w:ascii="GHEA Grapalat" w:hAnsi="GHEA Grapalat" w:cs="Sylfaen"/>
          <w:b/>
          <w:sz w:val="20"/>
          <w:lang w:val="es-ES"/>
        </w:rPr>
      </w:pPr>
    </w:p>
    <w:p w:rsidR="00220F38" w:rsidRDefault="00220F38" w:rsidP="00F7780A">
      <w:pPr>
        <w:pStyle w:val="norm"/>
        <w:spacing w:line="240" w:lineRule="auto"/>
        <w:ind w:firstLine="284"/>
        <w:jc w:val="right"/>
        <w:rPr>
          <w:rFonts w:ascii="GHEA Grapalat" w:hAnsi="GHEA Grapalat" w:cs="Sylfaen"/>
          <w:b/>
          <w:sz w:val="20"/>
          <w:lang w:val="es-ES"/>
        </w:rPr>
      </w:pPr>
    </w:p>
    <w:p w:rsidR="00220F38" w:rsidRDefault="00220F38" w:rsidP="00F7780A">
      <w:pPr>
        <w:pStyle w:val="norm"/>
        <w:spacing w:line="240" w:lineRule="auto"/>
        <w:ind w:firstLine="284"/>
        <w:jc w:val="right"/>
        <w:rPr>
          <w:rFonts w:ascii="GHEA Grapalat" w:hAnsi="GHEA Grapalat" w:cs="Sylfaen"/>
          <w:b/>
          <w:sz w:val="20"/>
          <w:lang w:val="es-ES"/>
        </w:rPr>
      </w:pPr>
    </w:p>
    <w:p w:rsidR="00220F38" w:rsidRPr="00F7780A" w:rsidRDefault="00220F38" w:rsidP="00F7780A">
      <w:pPr>
        <w:pStyle w:val="norm"/>
        <w:spacing w:line="240" w:lineRule="auto"/>
        <w:ind w:firstLine="284"/>
        <w:jc w:val="right"/>
        <w:rPr>
          <w:rFonts w:ascii="GHEA Grapalat" w:hAnsi="GHEA Grapalat" w:cs="Sylfaen"/>
          <w:b/>
          <w:sz w:val="20"/>
          <w:lang w:val="es-ES" w:eastAsia="en-U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220F38" w:rsidRPr="00F7780A" w:rsidRDefault="00220F38" w:rsidP="00F7780A">
      <w:pPr>
        <w:pStyle w:val="norm"/>
        <w:spacing w:line="240" w:lineRule="auto"/>
        <w:ind w:firstLine="284"/>
        <w:jc w:val="right"/>
        <w:rPr>
          <w:rFonts w:ascii="GHEA Grapalat" w:hAnsi="GHEA Grapalat" w:cs="Sylfaen"/>
          <w:b/>
          <w:sz w:val="20"/>
          <w:lang w:val="es-ES" w:eastAsia="en-US"/>
        </w:rPr>
      </w:pPr>
      <w:r>
        <w:rPr>
          <w:rFonts w:ascii="GHEA Grapalat" w:hAnsi="GHEA Grapalat" w:cs="Sylfaen"/>
          <w:b/>
          <w:sz w:val="20"/>
          <w:lang w:val="es-ES" w:eastAsia="en-US"/>
        </w:rPr>
        <w:t>ԿՄԳԿՏ-ԳՀԾՁԲ-24/8</w:t>
      </w:r>
      <w:r w:rsidRPr="00F7780A">
        <w:rPr>
          <w:rFonts w:ascii="GHEA Grapalat" w:hAnsi="GHEA Grapalat" w:cs="Sylfaen"/>
          <w:b/>
          <w:sz w:val="20"/>
          <w:lang w:val="es-ES" w:eastAsia="en-US"/>
        </w:rPr>
        <w:t xml:space="preserve"> ծածկագրով</w:t>
      </w:r>
    </w:p>
    <w:p w:rsidR="00220F38" w:rsidRDefault="00220F38" w:rsidP="008F6325">
      <w:pPr>
        <w:pStyle w:val="31"/>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712340">
        <w:rPr>
          <w:rFonts w:ascii="GHEA Grapalat" w:hAnsi="GHEA Grapalat" w:cs="Sylfaen"/>
          <w:b/>
          <w:lang w:val="es-ES"/>
        </w:rPr>
        <w:t>հրավերի</w:t>
      </w:r>
    </w:p>
    <w:p w:rsidR="00220F38" w:rsidRDefault="00220F38" w:rsidP="008F6325">
      <w:pPr>
        <w:pStyle w:val="31"/>
        <w:spacing w:line="240" w:lineRule="auto"/>
        <w:jc w:val="right"/>
        <w:rPr>
          <w:rFonts w:ascii="GHEA Grapalat" w:hAnsi="GHEA Grapalat" w:cs="Sylfaen"/>
          <w:b/>
          <w:lang w:val="es-ES"/>
        </w:rPr>
      </w:pPr>
    </w:p>
    <w:p w:rsidR="00220F38" w:rsidRPr="00FA6936" w:rsidRDefault="00220F38"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rsidR="00220F38" w:rsidRDefault="00220F38"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220F38" w:rsidRPr="00A66FC2" w:rsidRDefault="00220F38" w:rsidP="008F6325">
      <w:pPr>
        <w:ind w:left="360" w:hanging="360"/>
        <w:jc w:val="center"/>
        <w:rPr>
          <w:rFonts w:ascii="GHEA Grapalat" w:eastAsia="GHEA Grapalat" w:hAnsi="GHEA Grapalat" w:cs="GHEA Grapalat"/>
          <w:lang w:val="hy-AM"/>
        </w:rPr>
      </w:pPr>
    </w:p>
    <w:p w:rsidR="00220F38" w:rsidRPr="00FD1EE4" w:rsidRDefault="00220F38"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220F38" w:rsidRPr="00FD1EE4" w:rsidRDefault="00220F3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55"/>
        <w:gridCol w:w="5490"/>
      </w:tblGrid>
      <w:tr w:rsidR="00220F38" w:rsidRPr="00FD1EE4" w:rsidTr="00DA7713">
        <w:tc>
          <w:tcPr>
            <w:tcW w:w="4855" w:type="dxa"/>
            <w:shd w:val="clear" w:color="auto" w:fill="D9E2F3"/>
            <w:vAlign w:val="center"/>
          </w:tcPr>
          <w:p w:rsidR="00220F38" w:rsidRPr="00FD1EE4" w:rsidRDefault="00220F38" w:rsidP="00460A8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5490" w:type="dxa"/>
            <w:vAlign w:val="center"/>
          </w:tcPr>
          <w:p w:rsidR="00220F38" w:rsidRPr="00FD1EE4" w:rsidRDefault="00220F38" w:rsidP="00460A8A">
            <w:pPr>
              <w:spacing w:before="240"/>
              <w:rPr>
                <w:rFonts w:ascii="GHEA Grapalat" w:eastAsia="GHEA Grapalat" w:hAnsi="GHEA Grapalat" w:cs="GHEA Grapalat"/>
              </w:rPr>
            </w:pPr>
          </w:p>
        </w:tc>
      </w:tr>
      <w:tr w:rsidR="00220F38" w:rsidRPr="00FD1EE4" w:rsidTr="00DA7713">
        <w:tc>
          <w:tcPr>
            <w:tcW w:w="4855" w:type="dxa"/>
            <w:shd w:val="clear" w:color="auto" w:fill="D9E2F3"/>
            <w:vAlign w:val="center"/>
          </w:tcPr>
          <w:p w:rsidR="00220F38" w:rsidRPr="00FD1EE4" w:rsidRDefault="00220F38" w:rsidP="00460A8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5490" w:type="dxa"/>
            <w:vAlign w:val="center"/>
          </w:tcPr>
          <w:p w:rsidR="00220F38" w:rsidRPr="00FD1EE4" w:rsidRDefault="00220F38" w:rsidP="00460A8A">
            <w:pPr>
              <w:spacing w:before="240"/>
              <w:rPr>
                <w:rFonts w:ascii="GHEA Grapalat" w:eastAsia="GHEA Grapalat" w:hAnsi="GHEA Grapalat" w:cs="GHEA Grapalat"/>
              </w:rPr>
            </w:pPr>
          </w:p>
        </w:tc>
      </w:tr>
      <w:tr w:rsidR="00220F38" w:rsidRPr="00FD1EE4" w:rsidTr="00DA7713">
        <w:tc>
          <w:tcPr>
            <w:tcW w:w="4855" w:type="dxa"/>
            <w:shd w:val="clear" w:color="auto" w:fill="D9E2F3"/>
            <w:vAlign w:val="center"/>
          </w:tcPr>
          <w:p w:rsidR="00220F38" w:rsidRPr="00FD1EE4" w:rsidRDefault="00220F38" w:rsidP="00460A8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5490" w:type="dxa"/>
            <w:vAlign w:val="center"/>
          </w:tcPr>
          <w:p w:rsidR="00220F38" w:rsidRPr="00FD1EE4" w:rsidRDefault="00220F38" w:rsidP="00460A8A">
            <w:pPr>
              <w:spacing w:before="240"/>
              <w:rPr>
                <w:rFonts w:ascii="GHEA Grapalat" w:eastAsia="GHEA Grapalat" w:hAnsi="GHEA Grapalat" w:cs="GHEA Grapalat"/>
              </w:rPr>
            </w:pPr>
          </w:p>
        </w:tc>
      </w:tr>
      <w:tr w:rsidR="00220F38" w:rsidRPr="00FD1EE4" w:rsidTr="00DA7713">
        <w:tc>
          <w:tcPr>
            <w:tcW w:w="4855" w:type="dxa"/>
            <w:shd w:val="clear" w:color="auto" w:fill="D9E2F3"/>
            <w:vAlign w:val="center"/>
          </w:tcPr>
          <w:p w:rsidR="00220F38" w:rsidRPr="00FD1EE4" w:rsidRDefault="00220F38" w:rsidP="00460A8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5490" w:type="dxa"/>
            <w:vAlign w:val="center"/>
          </w:tcPr>
          <w:p w:rsidR="00220F38" w:rsidRPr="00FD1EE4" w:rsidRDefault="00220F38" w:rsidP="00460A8A">
            <w:pPr>
              <w:spacing w:before="240"/>
              <w:rPr>
                <w:rFonts w:ascii="GHEA Grapalat" w:eastAsia="GHEA Grapalat" w:hAnsi="GHEA Grapalat" w:cs="GHEA Grapalat"/>
              </w:rPr>
            </w:pPr>
          </w:p>
        </w:tc>
      </w:tr>
      <w:tr w:rsidR="00220F38" w:rsidRPr="00FD1EE4" w:rsidTr="00DA7713">
        <w:tc>
          <w:tcPr>
            <w:tcW w:w="4855" w:type="dxa"/>
            <w:shd w:val="clear" w:color="auto" w:fill="D9E2F3"/>
            <w:vAlign w:val="center"/>
          </w:tcPr>
          <w:p w:rsidR="00220F38" w:rsidRPr="00FD1EE4" w:rsidRDefault="00220F38" w:rsidP="00460A8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5490" w:type="dxa"/>
            <w:vAlign w:val="center"/>
          </w:tcPr>
          <w:p w:rsidR="00220F38" w:rsidRPr="00FD1EE4" w:rsidRDefault="00220F38" w:rsidP="00460A8A">
            <w:pPr>
              <w:spacing w:before="240"/>
              <w:rPr>
                <w:rFonts w:ascii="GHEA Grapalat" w:eastAsia="GHEA Grapalat" w:hAnsi="GHEA Grapalat" w:cs="GHEA Grapalat"/>
              </w:rPr>
            </w:pPr>
          </w:p>
        </w:tc>
      </w:tr>
      <w:tr w:rsidR="00220F38" w:rsidRPr="00FD1EE4" w:rsidTr="00DA7713">
        <w:tc>
          <w:tcPr>
            <w:tcW w:w="4855" w:type="dxa"/>
            <w:shd w:val="clear" w:color="auto" w:fill="D9E2F3"/>
            <w:vAlign w:val="center"/>
          </w:tcPr>
          <w:p w:rsidR="00220F38" w:rsidRPr="00FD1EE4" w:rsidRDefault="00220F38" w:rsidP="00460A8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5490" w:type="dxa"/>
            <w:vAlign w:val="center"/>
          </w:tcPr>
          <w:p w:rsidR="00220F38" w:rsidRPr="00FD1EE4" w:rsidRDefault="00220F38" w:rsidP="00460A8A">
            <w:pPr>
              <w:spacing w:before="240"/>
              <w:rPr>
                <w:rFonts w:ascii="GHEA Grapalat" w:eastAsia="GHEA Grapalat" w:hAnsi="GHEA Grapalat" w:cs="GHEA Grapalat"/>
              </w:rPr>
            </w:pPr>
          </w:p>
        </w:tc>
      </w:tr>
      <w:tr w:rsidR="00220F38" w:rsidRPr="00FD1EE4" w:rsidTr="00DA7713">
        <w:tc>
          <w:tcPr>
            <w:tcW w:w="4855" w:type="dxa"/>
            <w:shd w:val="clear" w:color="auto" w:fill="D9E2F3"/>
            <w:vAlign w:val="center"/>
          </w:tcPr>
          <w:p w:rsidR="00220F38" w:rsidRPr="00FD1EE4" w:rsidRDefault="00220F38" w:rsidP="00460A8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5490" w:type="dxa"/>
            <w:vAlign w:val="center"/>
          </w:tcPr>
          <w:p w:rsidR="00220F38" w:rsidRPr="00FD1EE4" w:rsidRDefault="00220F38" w:rsidP="00460A8A">
            <w:pPr>
              <w:spacing w:before="240"/>
              <w:rPr>
                <w:rFonts w:ascii="GHEA Grapalat" w:eastAsia="GHEA Grapalat" w:hAnsi="GHEA Grapalat" w:cs="GHEA Grapalat"/>
              </w:rPr>
            </w:pPr>
          </w:p>
        </w:tc>
      </w:tr>
    </w:tbl>
    <w:p w:rsidR="00220F38" w:rsidRPr="00FD1EE4" w:rsidRDefault="00220F3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55"/>
        <w:gridCol w:w="5490"/>
      </w:tblGrid>
      <w:tr w:rsidR="00220F38" w:rsidRPr="00FD1EE4" w:rsidTr="00460A8A">
        <w:tc>
          <w:tcPr>
            <w:tcW w:w="4855" w:type="dxa"/>
            <w:shd w:val="clear" w:color="auto" w:fill="D9E2F3"/>
            <w:vAlign w:val="center"/>
          </w:tcPr>
          <w:p w:rsidR="00220F38" w:rsidRPr="00FD1EE4" w:rsidRDefault="00220F38" w:rsidP="00460A8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5490" w:type="dxa"/>
            <w:vAlign w:val="center"/>
          </w:tcPr>
          <w:p w:rsidR="00220F38" w:rsidRPr="00FD1EE4" w:rsidRDefault="00220F38" w:rsidP="00460A8A">
            <w:pPr>
              <w:spacing w:before="240"/>
              <w:rPr>
                <w:rFonts w:ascii="GHEA Grapalat" w:eastAsia="GHEA Grapalat" w:hAnsi="GHEA Grapalat" w:cs="GHEA Grapalat"/>
              </w:rPr>
            </w:pPr>
          </w:p>
        </w:tc>
      </w:tr>
      <w:tr w:rsidR="00220F38" w:rsidRPr="00FD1EE4" w:rsidTr="00460A8A">
        <w:tc>
          <w:tcPr>
            <w:tcW w:w="4855" w:type="dxa"/>
            <w:shd w:val="clear" w:color="auto" w:fill="D9E2F3"/>
            <w:vAlign w:val="center"/>
          </w:tcPr>
          <w:p w:rsidR="00220F38" w:rsidRPr="00FD1EE4" w:rsidRDefault="00220F38" w:rsidP="00460A8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5490" w:type="dxa"/>
            <w:vAlign w:val="center"/>
          </w:tcPr>
          <w:p w:rsidR="00220F38" w:rsidRPr="00FD1EE4" w:rsidRDefault="00220F38" w:rsidP="00460A8A">
            <w:pPr>
              <w:spacing w:before="240"/>
              <w:rPr>
                <w:rFonts w:ascii="GHEA Grapalat" w:eastAsia="GHEA Grapalat" w:hAnsi="GHEA Grapalat" w:cs="GHEA Grapalat"/>
              </w:rPr>
            </w:pPr>
          </w:p>
        </w:tc>
      </w:tr>
    </w:tbl>
    <w:p w:rsidR="00220F38" w:rsidRPr="00FD1EE4" w:rsidRDefault="00220F3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55"/>
        <w:gridCol w:w="5490"/>
      </w:tblGrid>
      <w:tr w:rsidR="00220F38" w:rsidRPr="00FD1EE4" w:rsidTr="00460A8A">
        <w:tc>
          <w:tcPr>
            <w:tcW w:w="4855" w:type="dxa"/>
            <w:shd w:val="clear" w:color="auto" w:fill="D9E2F3"/>
            <w:vAlign w:val="center"/>
          </w:tcPr>
          <w:p w:rsidR="00220F38" w:rsidRPr="00FD1EE4" w:rsidRDefault="00220F38" w:rsidP="00460A8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5490" w:type="dxa"/>
            <w:vAlign w:val="center"/>
          </w:tcPr>
          <w:p w:rsidR="00220F38" w:rsidRPr="00FD1EE4" w:rsidRDefault="00220F38" w:rsidP="00460A8A">
            <w:pPr>
              <w:spacing w:before="240"/>
              <w:rPr>
                <w:rFonts w:ascii="GHEA Grapalat" w:eastAsia="GHEA Grapalat" w:hAnsi="GHEA Grapalat" w:cs="GHEA Grapalat"/>
              </w:rPr>
            </w:pPr>
          </w:p>
        </w:tc>
      </w:tr>
      <w:tr w:rsidR="00220F38" w:rsidRPr="00FD1EE4" w:rsidTr="00460A8A">
        <w:tc>
          <w:tcPr>
            <w:tcW w:w="4855" w:type="dxa"/>
            <w:shd w:val="clear" w:color="auto" w:fill="D9E2F3"/>
            <w:vAlign w:val="center"/>
          </w:tcPr>
          <w:p w:rsidR="00220F38" w:rsidRPr="00FD1EE4" w:rsidRDefault="00220F38" w:rsidP="00460A8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5490" w:type="dxa"/>
            <w:vAlign w:val="center"/>
          </w:tcPr>
          <w:p w:rsidR="00220F38" w:rsidRPr="00FD1EE4" w:rsidRDefault="00220F38" w:rsidP="00460A8A">
            <w:pPr>
              <w:spacing w:before="240"/>
              <w:rPr>
                <w:rFonts w:ascii="GHEA Grapalat" w:eastAsia="GHEA Grapalat" w:hAnsi="GHEA Grapalat" w:cs="GHEA Grapalat"/>
              </w:rPr>
            </w:pPr>
          </w:p>
        </w:tc>
      </w:tr>
      <w:tr w:rsidR="00220F38" w:rsidRPr="00FD1EE4" w:rsidTr="00460A8A">
        <w:tc>
          <w:tcPr>
            <w:tcW w:w="4855" w:type="dxa"/>
            <w:shd w:val="clear" w:color="auto" w:fill="D9E2F3"/>
            <w:vAlign w:val="center"/>
          </w:tcPr>
          <w:p w:rsidR="00220F38" w:rsidRPr="00FD1EE4" w:rsidRDefault="00220F38" w:rsidP="00460A8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5490" w:type="dxa"/>
            <w:vAlign w:val="center"/>
          </w:tcPr>
          <w:p w:rsidR="00220F38" w:rsidRPr="00FD1EE4" w:rsidRDefault="00220F38" w:rsidP="00460A8A">
            <w:pPr>
              <w:spacing w:before="240"/>
              <w:rPr>
                <w:rFonts w:ascii="GHEA Grapalat" w:eastAsia="GHEA Grapalat" w:hAnsi="GHEA Grapalat" w:cs="GHEA Grapalat"/>
              </w:rPr>
            </w:pPr>
          </w:p>
        </w:tc>
      </w:tr>
    </w:tbl>
    <w:p w:rsidR="00220F38" w:rsidRPr="00FD1EE4" w:rsidRDefault="00220F38" w:rsidP="008F6325">
      <w:pPr>
        <w:rPr>
          <w:rFonts w:ascii="GHEA Grapalat" w:eastAsia="GHEA Grapalat" w:hAnsi="GHEA Grapalat" w:cs="GHEA Grapalat"/>
        </w:rPr>
      </w:pPr>
    </w:p>
    <w:p w:rsidR="00220F38" w:rsidRPr="00FD1EE4" w:rsidRDefault="00220F38"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Բաժնետոմսերիցուցակման տվյալները</w:t>
      </w:r>
    </w:p>
    <w:p w:rsidR="00220F38" w:rsidRPr="00FD1EE4" w:rsidRDefault="00220F3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55"/>
        <w:gridCol w:w="5490"/>
      </w:tblGrid>
      <w:tr w:rsidR="00220F38" w:rsidRPr="00FD1EE4" w:rsidTr="00460A8A">
        <w:tc>
          <w:tcPr>
            <w:tcW w:w="4855" w:type="dxa"/>
            <w:shd w:val="clear" w:color="auto" w:fill="D9E2F3"/>
            <w:vAlign w:val="center"/>
          </w:tcPr>
          <w:p w:rsidR="00220F38" w:rsidRPr="00FD1EE4" w:rsidRDefault="00220F38"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5490" w:type="dxa"/>
            <w:vAlign w:val="center"/>
          </w:tcPr>
          <w:p w:rsidR="00220F38" w:rsidRPr="00FD1EE4" w:rsidRDefault="00220F38" w:rsidP="0062566A">
            <w:pPr>
              <w:spacing w:before="240"/>
              <w:rPr>
                <w:rFonts w:ascii="GHEA Grapalat" w:eastAsia="GHEA Grapalat" w:hAnsi="GHEA Grapalat" w:cs="GHEA Grapalat"/>
              </w:rPr>
            </w:pPr>
          </w:p>
        </w:tc>
      </w:tr>
      <w:tr w:rsidR="00220F38" w:rsidRPr="00FD1EE4" w:rsidTr="00460A8A">
        <w:tc>
          <w:tcPr>
            <w:tcW w:w="4855" w:type="dxa"/>
            <w:shd w:val="clear" w:color="auto" w:fill="D9E2F3"/>
            <w:vAlign w:val="center"/>
          </w:tcPr>
          <w:p w:rsidR="00220F38" w:rsidRPr="00FD1EE4" w:rsidRDefault="00220F38"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5490" w:type="dxa"/>
            <w:vAlign w:val="center"/>
          </w:tcPr>
          <w:p w:rsidR="00220F38" w:rsidRPr="00FD1EE4" w:rsidRDefault="00220F38" w:rsidP="0062566A">
            <w:pPr>
              <w:spacing w:before="240"/>
              <w:rPr>
                <w:rFonts w:ascii="GHEA Grapalat" w:eastAsia="GHEA Grapalat" w:hAnsi="GHEA Grapalat" w:cs="GHEA Grapalat"/>
              </w:rPr>
            </w:pPr>
          </w:p>
        </w:tc>
      </w:tr>
    </w:tbl>
    <w:p w:rsidR="00220F38" w:rsidRPr="00FD1EE4" w:rsidRDefault="00220F3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55"/>
        <w:gridCol w:w="5490"/>
      </w:tblGrid>
      <w:tr w:rsidR="00220F38" w:rsidRPr="00FD1EE4" w:rsidTr="0062566A">
        <w:tc>
          <w:tcPr>
            <w:tcW w:w="4855" w:type="dxa"/>
            <w:shd w:val="clear" w:color="auto" w:fill="D9E2F3"/>
            <w:vAlign w:val="center"/>
          </w:tcPr>
          <w:p w:rsidR="00220F38" w:rsidRPr="00FD1EE4" w:rsidRDefault="00220F38"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5490" w:type="dxa"/>
            <w:vAlign w:val="center"/>
          </w:tcPr>
          <w:p w:rsidR="00220F38" w:rsidRPr="00FD1EE4" w:rsidRDefault="00220F38" w:rsidP="0062566A">
            <w:pPr>
              <w:spacing w:before="240"/>
              <w:rPr>
                <w:rFonts w:ascii="GHEA Grapalat" w:eastAsia="GHEA Grapalat" w:hAnsi="GHEA Grapalat" w:cs="GHEA Grapalat"/>
              </w:rPr>
            </w:pPr>
          </w:p>
        </w:tc>
      </w:tr>
      <w:tr w:rsidR="00220F38" w:rsidRPr="00FD1EE4" w:rsidTr="0062566A">
        <w:tc>
          <w:tcPr>
            <w:tcW w:w="4855" w:type="dxa"/>
            <w:shd w:val="clear" w:color="auto" w:fill="D9E2F3"/>
            <w:vAlign w:val="center"/>
          </w:tcPr>
          <w:p w:rsidR="00220F38" w:rsidRPr="00FD1EE4" w:rsidRDefault="00220F38"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5490" w:type="dxa"/>
            <w:vAlign w:val="center"/>
          </w:tcPr>
          <w:p w:rsidR="00220F38" w:rsidRPr="00FD1EE4" w:rsidRDefault="00220F38" w:rsidP="0062566A">
            <w:pPr>
              <w:spacing w:before="240"/>
              <w:rPr>
                <w:rFonts w:ascii="GHEA Grapalat" w:eastAsia="GHEA Grapalat" w:hAnsi="GHEA Grapalat" w:cs="GHEA Grapalat"/>
              </w:rPr>
            </w:pPr>
          </w:p>
        </w:tc>
      </w:tr>
      <w:tr w:rsidR="00220F38" w:rsidRPr="00FD1EE4" w:rsidTr="0062566A">
        <w:tc>
          <w:tcPr>
            <w:tcW w:w="4855" w:type="dxa"/>
            <w:shd w:val="clear" w:color="auto" w:fill="D9E2F3"/>
            <w:vAlign w:val="center"/>
          </w:tcPr>
          <w:p w:rsidR="00220F38" w:rsidRPr="00FD1EE4" w:rsidRDefault="00220F38"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Պետականգ</w:t>
            </w:r>
            <w:r w:rsidRPr="00FD1EE4">
              <w:rPr>
                <w:rFonts w:ascii="GHEA Grapalat" w:eastAsia="GHEA Grapalat" w:hAnsi="GHEA Grapalat" w:cs="GHEA Grapalat"/>
                <w:color w:val="000000"/>
              </w:rPr>
              <w:t>րանցման համարը</w:t>
            </w:r>
          </w:p>
        </w:tc>
        <w:tc>
          <w:tcPr>
            <w:tcW w:w="5490" w:type="dxa"/>
            <w:vAlign w:val="center"/>
          </w:tcPr>
          <w:p w:rsidR="00220F38" w:rsidRPr="00FD1EE4" w:rsidRDefault="00220F38" w:rsidP="0062566A">
            <w:pPr>
              <w:spacing w:before="240"/>
              <w:rPr>
                <w:rFonts w:ascii="GHEA Grapalat" w:eastAsia="GHEA Grapalat" w:hAnsi="GHEA Grapalat" w:cs="GHEA Grapalat"/>
              </w:rPr>
            </w:pPr>
          </w:p>
        </w:tc>
      </w:tr>
      <w:tr w:rsidR="00220F38" w:rsidRPr="00FD1EE4" w:rsidTr="0062566A">
        <w:tc>
          <w:tcPr>
            <w:tcW w:w="4855" w:type="dxa"/>
            <w:shd w:val="clear" w:color="auto" w:fill="D9E2F3"/>
            <w:vAlign w:val="center"/>
          </w:tcPr>
          <w:p w:rsidR="00220F38" w:rsidRPr="00FD1EE4" w:rsidRDefault="00220F38"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5490" w:type="dxa"/>
            <w:vAlign w:val="center"/>
          </w:tcPr>
          <w:p w:rsidR="00220F38" w:rsidRPr="00FD1EE4" w:rsidRDefault="00220F38" w:rsidP="0062566A">
            <w:pPr>
              <w:spacing w:before="240"/>
              <w:rPr>
                <w:rFonts w:ascii="GHEA Grapalat" w:eastAsia="GHEA Grapalat" w:hAnsi="GHEA Grapalat" w:cs="GHEA Grapalat"/>
              </w:rPr>
            </w:pPr>
          </w:p>
        </w:tc>
      </w:tr>
      <w:tr w:rsidR="00220F38" w:rsidRPr="00FD1EE4" w:rsidTr="0062566A">
        <w:tc>
          <w:tcPr>
            <w:tcW w:w="4855" w:type="dxa"/>
            <w:shd w:val="clear" w:color="auto" w:fill="D9E2F3"/>
            <w:vAlign w:val="center"/>
          </w:tcPr>
          <w:p w:rsidR="00220F38" w:rsidRPr="00FD1EE4" w:rsidRDefault="00220F38"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5490" w:type="dxa"/>
            <w:vAlign w:val="center"/>
          </w:tcPr>
          <w:p w:rsidR="00220F38" w:rsidRPr="00FD1EE4" w:rsidRDefault="00220F38" w:rsidP="0062566A">
            <w:pPr>
              <w:spacing w:before="240"/>
              <w:rPr>
                <w:rFonts w:ascii="GHEA Grapalat" w:eastAsia="GHEA Grapalat" w:hAnsi="GHEA Grapalat" w:cs="GHEA Grapalat"/>
              </w:rPr>
            </w:pPr>
          </w:p>
        </w:tc>
      </w:tr>
      <w:tr w:rsidR="00220F38" w:rsidRPr="00FD1EE4" w:rsidTr="0062566A">
        <w:tc>
          <w:tcPr>
            <w:tcW w:w="4855" w:type="dxa"/>
            <w:shd w:val="clear" w:color="auto" w:fill="D9E2F3"/>
            <w:vAlign w:val="center"/>
          </w:tcPr>
          <w:p w:rsidR="00220F38" w:rsidRPr="00FD1EE4" w:rsidRDefault="00220F38"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5490" w:type="dxa"/>
            <w:vAlign w:val="center"/>
          </w:tcPr>
          <w:p w:rsidR="00220F38" w:rsidRPr="00FD1EE4" w:rsidRDefault="00220F38" w:rsidP="0062566A">
            <w:pPr>
              <w:spacing w:before="240"/>
              <w:rPr>
                <w:rFonts w:ascii="GHEA Grapalat" w:eastAsia="GHEA Grapalat" w:hAnsi="GHEA Grapalat" w:cs="GHEA Grapalat"/>
              </w:rPr>
            </w:pPr>
          </w:p>
        </w:tc>
      </w:tr>
      <w:tr w:rsidR="00220F38" w:rsidRPr="00FD1EE4" w:rsidTr="0062566A">
        <w:tc>
          <w:tcPr>
            <w:tcW w:w="4855" w:type="dxa"/>
            <w:shd w:val="clear" w:color="auto" w:fill="D9E2F3"/>
            <w:vAlign w:val="center"/>
          </w:tcPr>
          <w:p w:rsidR="00220F38" w:rsidRPr="00FD1EE4" w:rsidRDefault="00220F38"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5490" w:type="dxa"/>
            <w:vAlign w:val="center"/>
          </w:tcPr>
          <w:p w:rsidR="00220F38" w:rsidRPr="00FD1EE4" w:rsidRDefault="00220F38" w:rsidP="0062566A">
            <w:pPr>
              <w:spacing w:before="240"/>
              <w:rPr>
                <w:rFonts w:ascii="GHEA Grapalat" w:eastAsia="GHEA Grapalat" w:hAnsi="GHEA Grapalat" w:cs="GHEA Grapalat"/>
              </w:rPr>
            </w:pPr>
          </w:p>
        </w:tc>
      </w:tr>
    </w:tbl>
    <w:p w:rsidR="00220F38" w:rsidRPr="00574FF7" w:rsidRDefault="00220F3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55"/>
        <w:gridCol w:w="5490"/>
      </w:tblGrid>
      <w:tr w:rsidR="00220F38" w:rsidRPr="00FD1EE4" w:rsidTr="0062566A">
        <w:tc>
          <w:tcPr>
            <w:tcW w:w="4855" w:type="dxa"/>
            <w:shd w:val="clear" w:color="auto" w:fill="D9E2F3"/>
            <w:vAlign w:val="center"/>
          </w:tcPr>
          <w:p w:rsidR="00220F38" w:rsidRPr="00FD1EE4" w:rsidRDefault="00220F38" w:rsidP="0062566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5490" w:type="dxa"/>
            <w:vAlign w:val="center"/>
          </w:tcPr>
          <w:p w:rsidR="00220F38" w:rsidRPr="00FD1EE4" w:rsidRDefault="00220F38" w:rsidP="0062566A">
            <w:pPr>
              <w:spacing w:before="240"/>
              <w:rPr>
                <w:rFonts w:ascii="GHEA Grapalat" w:eastAsia="GHEA Grapalat" w:hAnsi="GHEA Grapalat" w:cs="GHEA Grapalat"/>
              </w:rPr>
            </w:pPr>
          </w:p>
        </w:tc>
      </w:tr>
      <w:tr w:rsidR="00220F38" w:rsidRPr="00FD1EE4" w:rsidTr="001D5140">
        <w:trPr>
          <w:trHeight w:val="519"/>
        </w:trPr>
        <w:tc>
          <w:tcPr>
            <w:tcW w:w="4855" w:type="dxa"/>
            <w:shd w:val="clear" w:color="auto" w:fill="D9E2F3"/>
            <w:vAlign w:val="center"/>
          </w:tcPr>
          <w:p w:rsidR="00220F38" w:rsidRPr="00FD1EE4" w:rsidRDefault="00220F38" w:rsidP="0062566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5490" w:type="dxa"/>
            <w:vAlign w:val="center"/>
          </w:tcPr>
          <w:p w:rsidR="00220F38" w:rsidRPr="00FD1EE4" w:rsidRDefault="00220F38" w:rsidP="0062566A">
            <w:pPr>
              <w:spacing w:before="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220F38" w:rsidRPr="00FD1EE4" w:rsidRDefault="00220F38" w:rsidP="0062566A">
            <w:pPr>
              <w:spacing w:before="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220F38" w:rsidRPr="0062566A" w:rsidRDefault="00220F38" w:rsidP="0062566A">
      <w:pPr>
        <w:pStyle w:val="aff3"/>
        <w:numPr>
          <w:ilvl w:val="0"/>
          <w:numId w:val="29"/>
        </w:numPr>
        <w:pBdr>
          <w:top w:val="nil"/>
          <w:left w:val="nil"/>
          <w:bottom w:val="nil"/>
          <w:right w:val="nil"/>
          <w:between w:val="nil"/>
        </w:pBdr>
        <w:spacing w:before="240"/>
        <w:rPr>
          <w:rFonts w:ascii="GHEA Grapalat" w:eastAsia="GHEA Grapalat" w:hAnsi="GHEA Grapalat" w:cs="GHEA Grapalat"/>
          <w:b/>
          <w:color w:val="000000"/>
        </w:rPr>
      </w:pPr>
      <w:r w:rsidRPr="0062566A">
        <w:rPr>
          <w:rFonts w:ascii="GHEA Grapalat" w:hAnsi="GHEA Grapalat"/>
        </w:rPr>
        <w:br w:type="page"/>
      </w:r>
      <w:r w:rsidRPr="0062566A">
        <w:rPr>
          <w:rFonts w:ascii="GHEA Grapalat" w:eastAsia="GHEA Grapalat" w:hAnsi="GHEA Grapalat" w:cs="GHEA Grapalat"/>
          <w:b/>
          <w:color w:val="000000"/>
        </w:rPr>
        <w:t>Պետության, համայնքի կամ միջազգային կազմակերպության մասնակցությունը</w:t>
      </w:r>
    </w:p>
    <w:p w:rsidR="00220F38" w:rsidRPr="00FD1EE4" w:rsidRDefault="00220F3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55"/>
        <w:gridCol w:w="5490"/>
      </w:tblGrid>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1D5140">
        <w:trPr>
          <w:trHeight w:val="447"/>
        </w:trPr>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5490" w:type="dxa"/>
            <w:vAlign w:val="center"/>
          </w:tcPr>
          <w:p w:rsidR="00220F38" w:rsidRPr="00FD1EE4" w:rsidRDefault="00220F38" w:rsidP="00C5299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220F38" w:rsidRPr="00FD1EE4" w:rsidRDefault="00220F38" w:rsidP="00C5299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220F38" w:rsidRPr="00FD1EE4" w:rsidRDefault="00220F3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55"/>
        <w:gridCol w:w="5490"/>
      </w:tblGrid>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5490" w:type="dxa"/>
            <w:vAlign w:val="center"/>
          </w:tcPr>
          <w:p w:rsidR="00220F38" w:rsidRPr="00FD1EE4" w:rsidRDefault="00220F38" w:rsidP="00C5299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220F38" w:rsidRPr="00FD1EE4" w:rsidRDefault="00220F38" w:rsidP="00C5299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220F38" w:rsidRPr="00FD1EE4" w:rsidRDefault="00220F38" w:rsidP="008F6325">
      <w:pPr>
        <w:rPr>
          <w:rFonts w:ascii="GHEA Grapalat" w:eastAsia="GHEA Grapalat" w:hAnsi="GHEA Grapalat" w:cs="GHEA Grapalat"/>
          <w:b/>
        </w:rPr>
      </w:pPr>
      <w:r w:rsidRPr="00FD1EE4">
        <w:rPr>
          <w:rFonts w:ascii="GHEA Grapalat" w:hAnsi="GHEA Grapalat"/>
        </w:rPr>
        <w:br w:type="page"/>
      </w:r>
    </w:p>
    <w:p w:rsidR="00220F38" w:rsidRPr="00FD1EE4" w:rsidRDefault="00220F38"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220F38" w:rsidRPr="00FD1EE4" w:rsidRDefault="00220F38" w:rsidP="00CD5EA4">
      <w:pPr>
        <w:numPr>
          <w:ilvl w:val="1"/>
          <w:numId w:val="29"/>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55"/>
        <w:gridCol w:w="5490"/>
      </w:tblGrid>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bl>
    <w:p w:rsidR="00220F38" w:rsidRPr="00FD1EE4" w:rsidRDefault="00220F3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55"/>
        <w:gridCol w:w="5490"/>
      </w:tblGrid>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bl>
    <w:p w:rsidR="00220F38" w:rsidRPr="00FD1EE4" w:rsidRDefault="00220F38" w:rsidP="00CD5EA4">
      <w:pPr>
        <w:numPr>
          <w:ilvl w:val="1"/>
          <w:numId w:val="29"/>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55"/>
        <w:gridCol w:w="5490"/>
      </w:tblGrid>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bl>
    <w:p w:rsidR="00220F38" w:rsidRPr="00FD1EE4" w:rsidRDefault="00220F3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55"/>
        <w:gridCol w:w="5490"/>
      </w:tblGrid>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r w:rsidR="00220F38" w:rsidRPr="00FD1EE4" w:rsidTr="00C52993">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5490" w:type="dxa"/>
            <w:vAlign w:val="center"/>
          </w:tcPr>
          <w:p w:rsidR="00220F38" w:rsidRPr="00FD1EE4" w:rsidRDefault="00220F38" w:rsidP="00C52993">
            <w:pPr>
              <w:spacing w:before="240"/>
              <w:rPr>
                <w:rFonts w:ascii="GHEA Grapalat" w:eastAsia="GHEA Grapalat" w:hAnsi="GHEA Grapalat" w:cs="GHEA Grapalat"/>
              </w:rPr>
            </w:pPr>
          </w:p>
        </w:tc>
      </w:tr>
    </w:tbl>
    <w:p w:rsidR="00220F38" w:rsidRPr="00FD1EE4" w:rsidRDefault="00220F38"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55"/>
        <w:gridCol w:w="5490"/>
      </w:tblGrid>
      <w:tr w:rsidR="00220F38" w:rsidRPr="00FD1EE4" w:rsidTr="00C52993">
        <w:trPr>
          <w:trHeight w:val="924"/>
        </w:trPr>
        <w:tc>
          <w:tcPr>
            <w:tcW w:w="10345" w:type="dxa"/>
            <w:gridSpan w:val="2"/>
            <w:vAlign w:val="center"/>
          </w:tcPr>
          <w:p w:rsidR="00220F38" w:rsidRPr="00FD1EE4" w:rsidRDefault="00220F38" w:rsidP="00C5299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220F38" w:rsidRPr="00FD1EE4" w:rsidTr="005E37C6">
        <w:trPr>
          <w:trHeight w:val="375"/>
        </w:trPr>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5490" w:type="dxa"/>
            <w:shd w:val="clear" w:color="auto" w:fill="FFFFFF"/>
            <w:vAlign w:val="center"/>
          </w:tcPr>
          <w:p w:rsidR="00220F38" w:rsidRPr="00FD1EE4" w:rsidRDefault="00220F38" w:rsidP="00C52993">
            <w:pPr>
              <w:rPr>
                <w:rFonts w:ascii="GHEA Grapalat" w:eastAsia="GHEA Grapalat" w:hAnsi="GHEA Grapalat" w:cs="GHEA Grapalat"/>
              </w:rPr>
            </w:pPr>
          </w:p>
        </w:tc>
      </w:tr>
      <w:tr w:rsidR="00220F38" w:rsidRPr="00FD1EE4" w:rsidTr="005E37C6">
        <w:trPr>
          <w:trHeight w:val="942"/>
        </w:trPr>
        <w:tc>
          <w:tcPr>
            <w:tcW w:w="4855" w:type="dxa"/>
            <w:shd w:val="clear" w:color="auto" w:fill="D9E2F3"/>
            <w:vAlign w:val="center"/>
          </w:tcPr>
          <w:p w:rsidR="00220F38" w:rsidRPr="00FD1EE4" w:rsidRDefault="00220F38"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5490" w:type="dxa"/>
            <w:vAlign w:val="center"/>
          </w:tcPr>
          <w:p w:rsidR="00220F38" w:rsidRPr="00FD1EE4" w:rsidRDefault="00220F38" w:rsidP="00C5299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220F38" w:rsidRPr="00FD1EE4" w:rsidRDefault="00220F38" w:rsidP="00C5299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220F38" w:rsidRPr="00FD1EE4" w:rsidTr="00C52993">
        <w:tc>
          <w:tcPr>
            <w:tcW w:w="10345" w:type="dxa"/>
            <w:gridSpan w:val="2"/>
            <w:vAlign w:val="center"/>
          </w:tcPr>
          <w:p w:rsidR="00220F38" w:rsidRPr="00FD1EE4" w:rsidRDefault="00220F38" w:rsidP="00C5299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220F38" w:rsidRPr="00FD1EE4" w:rsidTr="00C52993">
        <w:tc>
          <w:tcPr>
            <w:tcW w:w="10345" w:type="dxa"/>
            <w:gridSpan w:val="2"/>
            <w:vAlign w:val="center"/>
          </w:tcPr>
          <w:p w:rsidR="00220F38" w:rsidRPr="00FD1EE4" w:rsidRDefault="00220F38" w:rsidP="00C5299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անձայն դեպքում, երբ առկա չէ «ա» և «բ» կետերի պահանջներին համապատասխանող ֆիզիկական անձ</w:t>
            </w:r>
          </w:p>
        </w:tc>
      </w:tr>
    </w:tbl>
    <w:p w:rsidR="00220F38" w:rsidRPr="00FD1EE4" w:rsidRDefault="00220F3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55"/>
        <w:gridCol w:w="5490"/>
      </w:tblGrid>
      <w:tr w:rsidR="00220F38" w:rsidRPr="00FD1EE4" w:rsidTr="005E37C6">
        <w:trPr>
          <w:trHeight w:val="924"/>
        </w:trPr>
        <w:tc>
          <w:tcPr>
            <w:tcW w:w="10345" w:type="dxa"/>
            <w:gridSpan w:val="2"/>
            <w:vAlign w:val="center"/>
          </w:tcPr>
          <w:p w:rsidR="00220F38" w:rsidRPr="00FD1EE4" w:rsidRDefault="00220F38" w:rsidP="005E37C6">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220F38" w:rsidRPr="00FD1EE4" w:rsidTr="005E37C6">
        <w:trPr>
          <w:trHeight w:val="684"/>
        </w:trPr>
        <w:tc>
          <w:tcPr>
            <w:tcW w:w="4855" w:type="dxa"/>
            <w:shd w:val="clear" w:color="auto" w:fill="D9E2F3"/>
            <w:vAlign w:val="center"/>
          </w:tcPr>
          <w:p w:rsidR="00220F38" w:rsidRPr="00FD1EE4" w:rsidRDefault="00220F38" w:rsidP="005E37C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5490" w:type="dxa"/>
            <w:shd w:val="clear" w:color="auto" w:fill="auto"/>
            <w:vAlign w:val="center"/>
          </w:tcPr>
          <w:p w:rsidR="00220F38" w:rsidRPr="00FD1EE4" w:rsidRDefault="00220F38" w:rsidP="005E37C6">
            <w:pPr>
              <w:rPr>
                <w:rFonts w:ascii="GHEA Grapalat" w:eastAsia="GHEA Grapalat" w:hAnsi="GHEA Grapalat" w:cs="GHEA Grapalat"/>
              </w:rPr>
            </w:pPr>
          </w:p>
        </w:tc>
      </w:tr>
      <w:tr w:rsidR="00220F38" w:rsidRPr="00FD1EE4" w:rsidTr="005E37C6">
        <w:trPr>
          <w:trHeight w:val="942"/>
        </w:trPr>
        <w:tc>
          <w:tcPr>
            <w:tcW w:w="4855" w:type="dxa"/>
            <w:shd w:val="clear" w:color="auto" w:fill="D9E2F3"/>
            <w:vAlign w:val="center"/>
          </w:tcPr>
          <w:p w:rsidR="00220F38" w:rsidRPr="00FD1EE4" w:rsidRDefault="00220F38" w:rsidP="005E37C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5490" w:type="dxa"/>
            <w:vAlign w:val="center"/>
          </w:tcPr>
          <w:p w:rsidR="00220F38" w:rsidRPr="00FD1EE4" w:rsidRDefault="00220F38" w:rsidP="005E37C6">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220F38" w:rsidRPr="00FD1EE4" w:rsidRDefault="00220F38" w:rsidP="005E37C6">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220F38" w:rsidRPr="00FD1EE4" w:rsidTr="005E37C6">
        <w:tc>
          <w:tcPr>
            <w:tcW w:w="10345" w:type="dxa"/>
            <w:gridSpan w:val="2"/>
            <w:vAlign w:val="center"/>
          </w:tcPr>
          <w:p w:rsidR="00220F38" w:rsidRPr="00FD1EE4" w:rsidRDefault="00220F38" w:rsidP="005E37C6">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220F38" w:rsidRPr="00FD1EE4" w:rsidTr="005E37C6">
        <w:tc>
          <w:tcPr>
            <w:tcW w:w="10345" w:type="dxa"/>
            <w:gridSpan w:val="2"/>
            <w:vAlign w:val="center"/>
          </w:tcPr>
          <w:p w:rsidR="00220F38" w:rsidRPr="00FD1EE4" w:rsidRDefault="00220F38" w:rsidP="005E37C6">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220F38" w:rsidRPr="00FD1EE4" w:rsidTr="005E37C6">
        <w:tc>
          <w:tcPr>
            <w:tcW w:w="10345" w:type="dxa"/>
            <w:gridSpan w:val="2"/>
            <w:vAlign w:val="center"/>
          </w:tcPr>
          <w:p w:rsidR="00220F38" w:rsidRPr="00FD1EE4" w:rsidRDefault="00220F38" w:rsidP="005E37C6">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220F38" w:rsidRPr="00FD1EE4" w:rsidTr="005E37C6">
        <w:tc>
          <w:tcPr>
            <w:tcW w:w="10345" w:type="dxa"/>
            <w:gridSpan w:val="2"/>
            <w:vAlign w:val="center"/>
          </w:tcPr>
          <w:p w:rsidR="00220F38" w:rsidRPr="00FD1EE4" w:rsidRDefault="00220F38" w:rsidP="005E37C6">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220F38" w:rsidRPr="00FD1EE4" w:rsidRDefault="00220F3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55"/>
        <w:gridCol w:w="5490"/>
      </w:tblGrid>
      <w:tr w:rsidR="00220F38" w:rsidRPr="00FD1EE4" w:rsidTr="00CD5EA4">
        <w:trPr>
          <w:trHeight w:val="204"/>
        </w:trPr>
        <w:tc>
          <w:tcPr>
            <w:tcW w:w="4855" w:type="dxa"/>
            <w:shd w:val="clear" w:color="auto" w:fill="D9E2F3"/>
            <w:vAlign w:val="center"/>
          </w:tcPr>
          <w:p w:rsidR="00220F38" w:rsidRPr="00FD1EE4" w:rsidRDefault="00220F38"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5490" w:type="dxa"/>
            <w:vAlign w:val="center"/>
          </w:tcPr>
          <w:p w:rsidR="00220F38" w:rsidRPr="00FD1EE4" w:rsidRDefault="00220F38" w:rsidP="00F631A7">
            <w:pPr>
              <w:spacing w:before="240"/>
              <w:rPr>
                <w:rFonts w:ascii="GHEA Grapalat" w:eastAsia="GHEA Grapalat" w:hAnsi="GHEA Grapalat" w:cs="GHEA Grapalat"/>
              </w:rPr>
            </w:pPr>
          </w:p>
        </w:tc>
      </w:tr>
      <w:tr w:rsidR="00220F38" w:rsidRPr="00FD1EE4" w:rsidTr="005E37C6">
        <w:tc>
          <w:tcPr>
            <w:tcW w:w="4855" w:type="dxa"/>
            <w:shd w:val="clear" w:color="auto" w:fill="D9E2F3"/>
            <w:vAlign w:val="center"/>
          </w:tcPr>
          <w:p w:rsidR="00220F38" w:rsidRPr="00FD1EE4" w:rsidRDefault="00220F38"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5490" w:type="dxa"/>
            <w:vAlign w:val="center"/>
          </w:tcPr>
          <w:p w:rsidR="00220F38" w:rsidRPr="00FD1EE4" w:rsidRDefault="00220F38" w:rsidP="00F631A7">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220F38" w:rsidRPr="00FD1EE4" w:rsidRDefault="00220F38" w:rsidP="00F631A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220F38" w:rsidRPr="00FD1EE4" w:rsidTr="00CD5EA4">
        <w:trPr>
          <w:trHeight w:val="699"/>
        </w:trPr>
        <w:tc>
          <w:tcPr>
            <w:tcW w:w="4855" w:type="dxa"/>
            <w:shd w:val="clear" w:color="auto" w:fill="D9E2F3"/>
            <w:vAlign w:val="center"/>
          </w:tcPr>
          <w:p w:rsidR="00220F38" w:rsidRPr="00FD1EE4" w:rsidRDefault="00220F38"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5490" w:type="dxa"/>
            <w:vAlign w:val="center"/>
          </w:tcPr>
          <w:p w:rsidR="00220F38" w:rsidRPr="00FD1EE4" w:rsidRDefault="00220F38" w:rsidP="00F631A7">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220F38" w:rsidRPr="00FD1EE4" w:rsidRDefault="00220F38" w:rsidP="00F631A7">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220F38" w:rsidRPr="00FD1EE4" w:rsidRDefault="00220F3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55"/>
        <w:gridCol w:w="5490"/>
      </w:tblGrid>
      <w:tr w:rsidR="00220F38" w:rsidRPr="00FD1EE4" w:rsidTr="00F631A7">
        <w:tc>
          <w:tcPr>
            <w:tcW w:w="4855" w:type="dxa"/>
            <w:shd w:val="clear" w:color="auto" w:fill="D9E2F3"/>
            <w:vAlign w:val="center"/>
          </w:tcPr>
          <w:p w:rsidR="00220F38" w:rsidRPr="00FD1EE4" w:rsidRDefault="00220F38"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5490" w:type="dxa"/>
            <w:vAlign w:val="center"/>
          </w:tcPr>
          <w:p w:rsidR="00220F38" w:rsidRPr="00FD1EE4" w:rsidRDefault="00220F38" w:rsidP="00F631A7">
            <w:pPr>
              <w:spacing w:before="240"/>
              <w:rPr>
                <w:rFonts w:ascii="GHEA Grapalat" w:eastAsia="GHEA Grapalat" w:hAnsi="GHEA Grapalat" w:cs="GHEA Grapalat"/>
              </w:rPr>
            </w:pPr>
          </w:p>
        </w:tc>
      </w:tr>
      <w:tr w:rsidR="00220F38" w:rsidRPr="00FD1EE4" w:rsidTr="00F631A7">
        <w:tc>
          <w:tcPr>
            <w:tcW w:w="4855" w:type="dxa"/>
            <w:shd w:val="clear" w:color="auto" w:fill="D9E2F3"/>
            <w:vAlign w:val="center"/>
          </w:tcPr>
          <w:p w:rsidR="00220F38" w:rsidRPr="00FD1EE4" w:rsidRDefault="00220F38"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5490" w:type="dxa"/>
            <w:vAlign w:val="center"/>
          </w:tcPr>
          <w:p w:rsidR="00220F38" w:rsidRPr="00FD1EE4" w:rsidRDefault="00220F38" w:rsidP="00F631A7">
            <w:pPr>
              <w:spacing w:before="240"/>
              <w:rPr>
                <w:rFonts w:ascii="GHEA Grapalat" w:eastAsia="GHEA Grapalat" w:hAnsi="GHEA Grapalat" w:cs="GHEA Grapalat"/>
              </w:rPr>
            </w:pPr>
          </w:p>
        </w:tc>
      </w:tr>
    </w:tbl>
    <w:p w:rsidR="00220F38" w:rsidRPr="00FD1EE4" w:rsidRDefault="00220F38" w:rsidP="008F6325">
      <w:pPr>
        <w:pBdr>
          <w:top w:val="nil"/>
          <w:left w:val="nil"/>
          <w:bottom w:val="nil"/>
          <w:right w:val="nil"/>
          <w:between w:val="nil"/>
        </w:pBdr>
        <w:ind w:left="792"/>
        <w:rPr>
          <w:rFonts w:ascii="GHEA Grapalat" w:eastAsia="GHEA Grapalat" w:hAnsi="GHEA Grapalat" w:cs="GHEA Grapalat"/>
          <w:i/>
          <w:color w:val="000000"/>
        </w:rPr>
      </w:pPr>
    </w:p>
    <w:p w:rsidR="00220F38" w:rsidRPr="00FD1EE4" w:rsidRDefault="00220F38"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220F38" w:rsidRPr="00FD1EE4" w:rsidRDefault="00220F3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55"/>
        <w:gridCol w:w="5490"/>
      </w:tblGrid>
      <w:tr w:rsidR="00220F38" w:rsidRPr="00FD1EE4" w:rsidTr="00F631A7">
        <w:tc>
          <w:tcPr>
            <w:tcW w:w="4855" w:type="dxa"/>
            <w:shd w:val="clear" w:color="auto" w:fill="D9E2F3"/>
            <w:vAlign w:val="center"/>
          </w:tcPr>
          <w:p w:rsidR="00220F38" w:rsidRPr="00FD1EE4" w:rsidRDefault="00220F38"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5490" w:type="dxa"/>
            <w:vAlign w:val="center"/>
          </w:tcPr>
          <w:p w:rsidR="00220F38" w:rsidRPr="00FD1EE4" w:rsidRDefault="00220F38" w:rsidP="00F631A7">
            <w:pPr>
              <w:spacing w:before="240"/>
              <w:rPr>
                <w:rFonts w:ascii="GHEA Grapalat" w:eastAsia="GHEA Grapalat" w:hAnsi="GHEA Grapalat" w:cs="GHEA Grapalat"/>
              </w:rPr>
            </w:pPr>
          </w:p>
        </w:tc>
      </w:tr>
      <w:tr w:rsidR="00220F38" w:rsidRPr="00FD1EE4" w:rsidTr="00F631A7">
        <w:tc>
          <w:tcPr>
            <w:tcW w:w="4855" w:type="dxa"/>
            <w:shd w:val="clear" w:color="auto" w:fill="D9E2F3"/>
            <w:vAlign w:val="center"/>
          </w:tcPr>
          <w:p w:rsidR="00220F38" w:rsidRPr="00FD1EE4" w:rsidRDefault="00220F38"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5490" w:type="dxa"/>
            <w:vAlign w:val="center"/>
          </w:tcPr>
          <w:p w:rsidR="00220F38" w:rsidRPr="00FD1EE4" w:rsidRDefault="00220F38" w:rsidP="00F631A7">
            <w:pPr>
              <w:spacing w:before="240"/>
              <w:rPr>
                <w:rFonts w:ascii="GHEA Grapalat" w:eastAsia="GHEA Grapalat" w:hAnsi="GHEA Grapalat" w:cs="GHEA Grapalat"/>
              </w:rPr>
            </w:pPr>
          </w:p>
        </w:tc>
      </w:tr>
      <w:tr w:rsidR="00220F38" w:rsidRPr="00FD1EE4" w:rsidTr="00F631A7">
        <w:tc>
          <w:tcPr>
            <w:tcW w:w="4855" w:type="dxa"/>
            <w:shd w:val="clear" w:color="auto" w:fill="D9E2F3"/>
            <w:vAlign w:val="center"/>
          </w:tcPr>
          <w:p w:rsidR="00220F38" w:rsidRPr="00FD1EE4" w:rsidRDefault="00220F38"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Պետականգ</w:t>
            </w:r>
            <w:r w:rsidRPr="00FD1EE4">
              <w:rPr>
                <w:rFonts w:ascii="GHEA Grapalat" w:eastAsia="GHEA Grapalat" w:hAnsi="GHEA Grapalat" w:cs="GHEA Grapalat"/>
                <w:color w:val="000000"/>
              </w:rPr>
              <w:t>րանցման համարը</w:t>
            </w:r>
          </w:p>
        </w:tc>
        <w:tc>
          <w:tcPr>
            <w:tcW w:w="5490" w:type="dxa"/>
            <w:vAlign w:val="center"/>
          </w:tcPr>
          <w:p w:rsidR="00220F38" w:rsidRPr="00FD1EE4" w:rsidRDefault="00220F38" w:rsidP="00F631A7">
            <w:pPr>
              <w:spacing w:before="240"/>
              <w:rPr>
                <w:rFonts w:ascii="GHEA Grapalat" w:eastAsia="GHEA Grapalat" w:hAnsi="GHEA Grapalat" w:cs="GHEA Grapalat"/>
              </w:rPr>
            </w:pPr>
          </w:p>
        </w:tc>
      </w:tr>
      <w:tr w:rsidR="00220F38" w:rsidRPr="00FD1EE4" w:rsidTr="00F631A7">
        <w:tc>
          <w:tcPr>
            <w:tcW w:w="4855" w:type="dxa"/>
            <w:shd w:val="clear" w:color="auto" w:fill="D9E2F3"/>
            <w:vAlign w:val="center"/>
          </w:tcPr>
          <w:p w:rsidR="00220F38" w:rsidRPr="00FD1EE4" w:rsidRDefault="00220F38"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5490" w:type="dxa"/>
            <w:vAlign w:val="center"/>
          </w:tcPr>
          <w:p w:rsidR="00220F38" w:rsidRPr="00FD1EE4" w:rsidRDefault="00220F38" w:rsidP="00F631A7">
            <w:pPr>
              <w:spacing w:before="240"/>
              <w:rPr>
                <w:rFonts w:ascii="GHEA Grapalat" w:eastAsia="GHEA Grapalat" w:hAnsi="GHEA Grapalat" w:cs="GHEA Grapalat"/>
              </w:rPr>
            </w:pPr>
          </w:p>
        </w:tc>
      </w:tr>
      <w:tr w:rsidR="00220F38" w:rsidRPr="00FD1EE4" w:rsidTr="00F631A7">
        <w:tc>
          <w:tcPr>
            <w:tcW w:w="4855" w:type="dxa"/>
            <w:shd w:val="clear" w:color="auto" w:fill="D9E2F3"/>
            <w:vAlign w:val="center"/>
          </w:tcPr>
          <w:p w:rsidR="00220F38" w:rsidRPr="00FD1EE4" w:rsidRDefault="00220F38"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5490" w:type="dxa"/>
            <w:vAlign w:val="center"/>
          </w:tcPr>
          <w:p w:rsidR="00220F38" w:rsidRPr="00FD1EE4" w:rsidRDefault="00220F38" w:rsidP="00F631A7">
            <w:pPr>
              <w:spacing w:before="240"/>
              <w:rPr>
                <w:rFonts w:ascii="GHEA Grapalat" w:eastAsia="GHEA Grapalat" w:hAnsi="GHEA Grapalat" w:cs="GHEA Grapalat"/>
              </w:rPr>
            </w:pPr>
          </w:p>
        </w:tc>
      </w:tr>
      <w:tr w:rsidR="00220F38" w:rsidRPr="00FD1EE4" w:rsidTr="00F631A7">
        <w:tc>
          <w:tcPr>
            <w:tcW w:w="4855" w:type="dxa"/>
            <w:shd w:val="clear" w:color="auto" w:fill="D9E2F3"/>
            <w:vAlign w:val="center"/>
          </w:tcPr>
          <w:p w:rsidR="00220F38" w:rsidRPr="00FD1EE4" w:rsidRDefault="00220F38"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5490" w:type="dxa"/>
            <w:vAlign w:val="center"/>
          </w:tcPr>
          <w:p w:rsidR="00220F38" w:rsidRPr="00FD1EE4" w:rsidRDefault="00220F38" w:rsidP="00F631A7">
            <w:pPr>
              <w:spacing w:before="240"/>
              <w:rPr>
                <w:rFonts w:ascii="GHEA Grapalat" w:eastAsia="GHEA Grapalat" w:hAnsi="GHEA Grapalat" w:cs="GHEA Grapalat"/>
              </w:rPr>
            </w:pPr>
          </w:p>
        </w:tc>
      </w:tr>
      <w:tr w:rsidR="00220F38" w:rsidRPr="00FD1EE4" w:rsidTr="00F631A7">
        <w:tc>
          <w:tcPr>
            <w:tcW w:w="4855" w:type="dxa"/>
            <w:shd w:val="clear" w:color="auto" w:fill="D9E2F3"/>
            <w:vAlign w:val="center"/>
          </w:tcPr>
          <w:p w:rsidR="00220F38" w:rsidRPr="00FD1EE4" w:rsidRDefault="00220F38"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5490" w:type="dxa"/>
            <w:vAlign w:val="center"/>
          </w:tcPr>
          <w:p w:rsidR="00220F38" w:rsidRPr="00FD1EE4" w:rsidRDefault="00220F38" w:rsidP="00F631A7">
            <w:pPr>
              <w:spacing w:before="240"/>
              <w:rPr>
                <w:rFonts w:ascii="GHEA Grapalat" w:eastAsia="GHEA Grapalat" w:hAnsi="GHEA Grapalat" w:cs="GHEA Grapalat"/>
              </w:rPr>
            </w:pPr>
          </w:p>
        </w:tc>
      </w:tr>
    </w:tbl>
    <w:p w:rsidR="00220F38" w:rsidRPr="00FD1EE4" w:rsidRDefault="00220F3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55"/>
        <w:gridCol w:w="5490"/>
      </w:tblGrid>
      <w:tr w:rsidR="00220F38" w:rsidRPr="00FD1EE4" w:rsidTr="00550C10">
        <w:trPr>
          <w:trHeight w:val="105"/>
        </w:trPr>
        <w:tc>
          <w:tcPr>
            <w:tcW w:w="4855" w:type="dxa"/>
            <w:vMerge w:val="restart"/>
            <w:shd w:val="clear" w:color="auto" w:fill="D9E2F3"/>
            <w:vAlign w:val="center"/>
          </w:tcPr>
          <w:p w:rsidR="00220F38" w:rsidRPr="00FD1EE4" w:rsidRDefault="00220F38" w:rsidP="00F631A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5490" w:type="dxa"/>
          </w:tcPr>
          <w:p w:rsidR="00220F38" w:rsidRPr="001D5140" w:rsidRDefault="00220F38" w:rsidP="00F631A7">
            <w:pPr>
              <w:spacing w:before="240"/>
              <w:rPr>
                <w:rFonts w:ascii="GHEA Grapalat" w:eastAsia="GHEA Grapalat" w:hAnsi="GHEA Grapalat" w:cs="GHEA Grapalat"/>
                <w:sz w:val="18"/>
              </w:rPr>
            </w:pPr>
          </w:p>
        </w:tc>
      </w:tr>
      <w:tr w:rsidR="00220F38" w:rsidRPr="00FD1EE4" w:rsidTr="00550C10">
        <w:trPr>
          <w:trHeight w:val="70"/>
        </w:trPr>
        <w:tc>
          <w:tcPr>
            <w:tcW w:w="4855" w:type="dxa"/>
            <w:vMerge/>
            <w:shd w:val="clear" w:color="auto" w:fill="D9E2F3"/>
            <w:vAlign w:val="center"/>
          </w:tcPr>
          <w:p w:rsidR="00220F38" w:rsidRPr="00FD1EE4" w:rsidRDefault="00220F38" w:rsidP="00F631A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5490" w:type="dxa"/>
          </w:tcPr>
          <w:p w:rsidR="00220F38" w:rsidRPr="001D5140" w:rsidRDefault="00220F38" w:rsidP="00F631A7">
            <w:pPr>
              <w:spacing w:before="240"/>
              <w:rPr>
                <w:rFonts w:ascii="GHEA Grapalat" w:eastAsia="GHEA Grapalat" w:hAnsi="GHEA Grapalat" w:cs="GHEA Grapalat"/>
                <w:sz w:val="18"/>
              </w:rPr>
            </w:pPr>
          </w:p>
        </w:tc>
      </w:tr>
      <w:tr w:rsidR="00220F38" w:rsidRPr="00FD1EE4" w:rsidTr="00550C10">
        <w:trPr>
          <w:trHeight w:val="132"/>
        </w:trPr>
        <w:tc>
          <w:tcPr>
            <w:tcW w:w="4855" w:type="dxa"/>
            <w:vMerge/>
            <w:shd w:val="clear" w:color="auto" w:fill="D9E2F3"/>
            <w:vAlign w:val="center"/>
          </w:tcPr>
          <w:p w:rsidR="00220F38" w:rsidRPr="00FD1EE4" w:rsidRDefault="00220F38" w:rsidP="00F631A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5490" w:type="dxa"/>
          </w:tcPr>
          <w:p w:rsidR="00220F38" w:rsidRPr="001D5140" w:rsidRDefault="00220F38" w:rsidP="00F631A7">
            <w:pPr>
              <w:spacing w:before="240"/>
              <w:rPr>
                <w:rFonts w:ascii="GHEA Grapalat" w:eastAsia="GHEA Grapalat" w:hAnsi="GHEA Grapalat" w:cs="GHEA Grapalat"/>
                <w:sz w:val="18"/>
              </w:rPr>
            </w:pPr>
          </w:p>
        </w:tc>
      </w:tr>
      <w:tr w:rsidR="00220F38" w:rsidRPr="00FD1EE4" w:rsidTr="00550C10">
        <w:trPr>
          <w:trHeight w:val="70"/>
        </w:trPr>
        <w:tc>
          <w:tcPr>
            <w:tcW w:w="4855" w:type="dxa"/>
            <w:vMerge/>
            <w:shd w:val="clear" w:color="auto" w:fill="D9E2F3"/>
            <w:vAlign w:val="center"/>
          </w:tcPr>
          <w:p w:rsidR="00220F38" w:rsidRPr="00FD1EE4" w:rsidRDefault="00220F38" w:rsidP="00F631A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5490" w:type="dxa"/>
          </w:tcPr>
          <w:p w:rsidR="00220F38" w:rsidRPr="001D5140" w:rsidRDefault="00220F38" w:rsidP="00F631A7">
            <w:pPr>
              <w:spacing w:before="240"/>
              <w:rPr>
                <w:rFonts w:ascii="GHEA Grapalat" w:eastAsia="GHEA Grapalat" w:hAnsi="GHEA Grapalat" w:cs="GHEA Grapalat"/>
                <w:sz w:val="18"/>
              </w:rPr>
            </w:pPr>
          </w:p>
        </w:tc>
      </w:tr>
      <w:tr w:rsidR="00220F38" w:rsidRPr="00FD1EE4" w:rsidTr="00550C10">
        <w:trPr>
          <w:trHeight w:val="70"/>
        </w:trPr>
        <w:tc>
          <w:tcPr>
            <w:tcW w:w="4855" w:type="dxa"/>
            <w:vMerge/>
            <w:shd w:val="clear" w:color="auto" w:fill="D9E2F3"/>
            <w:vAlign w:val="center"/>
          </w:tcPr>
          <w:p w:rsidR="00220F38" w:rsidRPr="00FD1EE4" w:rsidRDefault="00220F38" w:rsidP="00F631A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5490" w:type="dxa"/>
          </w:tcPr>
          <w:p w:rsidR="00220F38" w:rsidRPr="001D5140" w:rsidRDefault="00220F38" w:rsidP="00F631A7">
            <w:pPr>
              <w:spacing w:before="240"/>
              <w:rPr>
                <w:rFonts w:ascii="GHEA Grapalat" w:eastAsia="GHEA Grapalat" w:hAnsi="GHEA Grapalat" w:cs="GHEA Grapalat"/>
                <w:sz w:val="18"/>
              </w:rPr>
            </w:pPr>
          </w:p>
        </w:tc>
      </w:tr>
    </w:tbl>
    <w:p w:rsidR="00220F38" w:rsidRDefault="00220F38"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55"/>
        <w:gridCol w:w="5490"/>
      </w:tblGrid>
      <w:tr w:rsidR="00220F38" w:rsidRPr="00FD1EE4" w:rsidTr="00CD5EA4">
        <w:trPr>
          <w:trHeight w:val="159"/>
        </w:trPr>
        <w:tc>
          <w:tcPr>
            <w:tcW w:w="4855" w:type="dxa"/>
            <w:shd w:val="clear" w:color="auto" w:fill="D9E2F3"/>
            <w:vAlign w:val="center"/>
          </w:tcPr>
          <w:p w:rsidR="00220F38" w:rsidRPr="00FD1EE4" w:rsidRDefault="00220F38" w:rsidP="00550C1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5490" w:type="dxa"/>
            <w:vAlign w:val="center"/>
          </w:tcPr>
          <w:p w:rsidR="00220F38" w:rsidRPr="00CD5EA4" w:rsidRDefault="00220F38" w:rsidP="00550C10">
            <w:pPr>
              <w:spacing w:before="240"/>
              <w:rPr>
                <w:rFonts w:ascii="GHEA Grapalat" w:eastAsia="GHEA Grapalat" w:hAnsi="GHEA Grapalat" w:cs="GHEA Grapalat"/>
                <w:sz w:val="18"/>
              </w:rPr>
            </w:pPr>
          </w:p>
        </w:tc>
      </w:tr>
      <w:tr w:rsidR="00220F38" w:rsidRPr="00FD1EE4" w:rsidTr="00550C10">
        <w:tc>
          <w:tcPr>
            <w:tcW w:w="4855" w:type="dxa"/>
            <w:shd w:val="clear" w:color="auto" w:fill="D9E2F3"/>
            <w:vAlign w:val="center"/>
          </w:tcPr>
          <w:p w:rsidR="00220F38" w:rsidRPr="00FD1EE4" w:rsidRDefault="00220F38" w:rsidP="00550C1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5490" w:type="dxa"/>
            <w:vAlign w:val="center"/>
          </w:tcPr>
          <w:p w:rsidR="00220F38" w:rsidRPr="00CD5EA4" w:rsidRDefault="00220F38" w:rsidP="00550C10">
            <w:pPr>
              <w:spacing w:before="240"/>
              <w:rPr>
                <w:rFonts w:ascii="GHEA Grapalat" w:eastAsia="GHEA Grapalat" w:hAnsi="GHEA Grapalat" w:cs="GHEA Grapalat"/>
                <w:sz w:val="18"/>
              </w:rPr>
            </w:pPr>
          </w:p>
        </w:tc>
      </w:tr>
    </w:tbl>
    <w:p w:rsidR="00220F38" w:rsidRPr="00FD1EE4" w:rsidRDefault="00220F38"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336"/>
      </w:tblGrid>
      <w:tr w:rsidR="00220F38" w:rsidRPr="00FD1EE4" w:rsidTr="006E04ED">
        <w:trPr>
          <w:trHeight w:val="377"/>
        </w:trPr>
        <w:tc>
          <w:tcPr>
            <w:tcW w:w="10336" w:type="dxa"/>
            <w:shd w:val="clear" w:color="auto" w:fill="DEEAF6"/>
          </w:tcPr>
          <w:p w:rsidR="00220F38" w:rsidRPr="00DD4B8A" w:rsidRDefault="00220F38"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220F38" w:rsidRPr="00FD1EE4" w:rsidTr="006E04ED">
        <w:trPr>
          <w:trHeight w:val="609"/>
        </w:trPr>
        <w:tc>
          <w:tcPr>
            <w:tcW w:w="10336" w:type="dxa"/>
            <w:shd w:val="clear" w:color="auto" w:fill="auto"/>
          </w:tcPr>
          <w:p w:rsidR="00220F38" w:rsidRPr="00DD4B8A" w:rsidRDefault="00220F38" w:rsidP="008F6325">
            <w:pPr>
              <w:rPr>
                <w:rFonts w:ascii="GHEA Grapalat" w:eastAsia="GHEA Grapalat" w:hAnsi="GHEA Grapalat" w:cs="GHEA Grapalat"/>
                <w:b/>
                <w:color w:val="000000"/>
              </w:rPr>
            </w:pPr>
          </w:p>
        </w:tc>
      </w:tr>
    </w:tbl>
    <w:p w:rsidR="00220F38" w:rsidRPr="006E04ED" w:rsidRDefault="00220F38" w:rsidP="006E04ED">
      <w:pPr>
        <w:jc w:val="center"/>
        <w:rPr>
          <w:rFonts w:ascii="GHEA Grapalat" w:eastAsia="GHEA Grapalat" w:hAnsi="GHEA Grapalat" w:cs="GHEA Grapalat"/>
          <w:b/>
          <w:sz w:val="20"/>
        </w:rPr>
      </w:pPr>
      <w:r w:rsidRPr="006E04ED">
        <w:rPr>
          <w:rFonts w:ascii="GHEA Grapalat" w:eastAsia="GHEA Grapalat" w:hAnsi="GHEA Grapalat" w:cs="GHEA Grapalat"/>
          <w:b/>
          <w:sz w:val="20"/>
        </w:rPr>
        <w:t>I. Հայտարարագրի լրացման կարգը</w:t>
      </w:r>
    </w:p>
    <w:p w:rsidR="00220F38" w:rsidRPr="006E04ED" w:rsidRDefault="00220F38" w:rsidP="006E04ED">
      <w:pPr>
        <w:pBdr>
          <w:top w:val="nil"/>
          <w:left w:val="nil"/>
          <w:bottom w:val="nil"/>
          <w:right w:val="nil"/>
          <w:between w:val="nil"/>
        </w:pBdr>
        <w:ind w:left="567"/>
        <w:jc w:val="center"/>
        <w:rPr>
          <w:rFonts w:ascii="GHEA Grapalat" w:eastAsia="GHEA Grapalat" w:hAnsi="GHEA Grapalat" w:cs="GHEA Grapalat"/>
          <w:color w:val="000000"/>
          <w:sz w:val="20"/>
        </w:rPr>
      </w:pPr>
    </w:p>
    <w:p w:rsidR="00220F38" w:rsidRPr="006E04ED" w:rsidRDefault="00220F38"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6E04ED">
        <w:rPr>
          <w:rFonts w:ascii="GHEA Grapalat" w:eastAsia="GHEA Grapalat" w:hAnsi="GHEA Grapalat" w:cs="GHEA Grapalat"/>
          <w:color w:val="000000"/>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6E04ED">
        <w:rPr>
          <w:rFonts w:ascii="Cambria Math" w:eastAsia="GHEA Grapalat" w:hAnsi="Cambria Math" w:cs="GHEA Grapalat"/>
          <w:color w:val="000000"/>
          <w:sz w:val="20"/>
        </w:rPr>
        <w:t>․</w:t>
      </w:r>
    </w:p>
    <w:p w:rsidR="00220F38" w:rsidRPr="006E04ED" w:rsidRDefault="00220F38"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220F38" w:rsidRPr="006E04ED" w:rsidRDefault="00220F38" w:rsidP="006E04ED">
      <w:pPr>
        <w:numPr>
          <w:ilvl w:val="1"/>
          <w:numId w:val="30"/>
        </w:numP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 xml:space="preserve">«Հայտարարագիրը ներկայացնող անձը» ենթաբաժնում լրացվում է այն ֆիզիկական անձի տվյալները ով ստորագրում է </w:t>
      </w:r>
      <w:r w:rsidRPr="006E04ED">
        <w:rPr>
          <w:rFonts w:ascii="GHEA Grapalat" w:eastAsia="GHEA Grapalat" w:hAnsi="GHEA Grapalat" w:cs="GHEA Grapalat"/>
          <w:sz w:val="20"/>
          <w:lang w:val="hy-AM"/>
        </w:rPr>
        <w:t xml:space="preserve">սույն ընթացակարգի </w:t>
      </w:r>
      <w:r w:rsidRPr="006E04ED">
        <w:rPr>
          <w:rFonts w:ascii="GHEA Grapalat" w:eastAsia="GHEA Grapalat" w:hAnsi="GHEA Grapalat" w:cs="GHEA Grapalat"/>
          <w:sz w:val="20"/>
        </w:rPr>
        <w:t>հայտում ներառվող փաստաթղթերը.</w:t>
      </w:r>
    </w:p>
    <w:p w:rsidR="00220F38" w:rsidRPr="006E04ED" w:rsidRDefault="00220F38" w:rsidP="006E04ED">
      <w:pPr>
        <w:numPr>
          <w:ilvl w:val="1"/>
          <w:numId w:val="30"/>
        </w:numP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220F38" w:rsidRPr="006E04ED" w:rsidRDefault="00220F38" w:rsidP="006E04ED">
      <w:pPr>
        <w:ind w:firstLine="567"/>
        <w:jc w:val="both"/>
        <w:rPr>
          <w:rFonts w:ascii="GHEA Grapalat" w:eastAsia="GHEA Grapalat" w:hAnsi="GHEA Grapalat" w:cs="GHEA Grapalat"/>
          <w:sz w:val="20"/>
        </w:rPr>
      </w:pPr>
    </w:p>
    <w:p w:rsidR="00220F38" w:rsidRPr="006E04ED" w:rsidRDefault="00220F38"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Հայտարարագրի</w:t>
      </w:r>
      <w:r w:rsidRPr="006E04ED">
        <w:rPr>
          <w:rFonts w:ascii="GHEA Grapalat" w:eastAsia="GHEA Grapalat" w:hAnsi="GHEA Grapalat" w:cs="GHEA Grapalat"/>
          <w:color w:val="000000"/>
          <w:sz w:val="20"/>
        </w:rPr>
        <w:t xml:space="preserve"> 2-րդ բաժինը (Բաժնետոմսերի ցուցակման տվյալները)լրացվում է, եթե Կազմակերպության կամ Կազմակերպություն</w:t>
      </w:r>
      <w:r w:rsidRPr="006E04ED">
        <w:rPr>
          <w:rFonts w:ascii="GHEA Grapalat" w:eastAsia="GHEA Grapalat" w:hAnsi="GHEA Grapalat" w:cs="GHEA Grapalat"/>
          <w:sz w:val="20"/>
        </w:rPr>
        <w:t xml:space="preserve">ն </w:t>
      </w:r>
      <w:r w:rsidRPr="006E04ED">
        <w:rPr>
          <w:rFonts w:ascii="GHEA Grapalat" w:eastAsia="GHEA Grapalat" w:hAnsi="GHEA Grapalat" w:cs="GHEA Grapalat"/>
          <w:color w:val="000000"/>
          <w:sz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6E04ED">
        <w:rPr>
          <w:rFonts w:ascii="GHEA Grapalat" w:eastAsia="GHEA Grapalat" w:hAnsi="GHEA Grapalat" w:cs="GHEA Grapalat"/>
          <w:sz w:val="20"/>
        </w:rPr>
        <w:t>այս</w:t>
      </w:r>
      <w:r w:rsidRPr="006E04ED">
        <w:rPr>
          <w:rFonts w:ascii="GHEA Grapalat" w:eastAsia="GHEA Grapalat" w:hAnsi="GHEA Grapalat" w:cs="GHEA Grapalat"/>
          <w:color w:val="000000"/>
          <w:sz w:val="20"/>
        </w:rPr>
        <w:t xml:space="preserve"> բաժինը լրացվում է Կազմակերպության կամ </w:t>
      </w:r>
      <w:r w:rsidRPr="006E04ED">
        <w:rPr>
          <w:rFonts w:ascii="GHEA Grapalat" w:eastAsia="GHEA Grapalat" w:hAnsi="GHEA Grapalat" w:cs="GHEA Grapalat"/>
          <w:sz w:val="20"/>
        </w:rPr>
        <w:t>Կազմակերպությունն</w:t>
      </w:r>
      <w:r w:rsidRPr="006E04ED">
        <w:rPr>
          <w:rFonts w:ascii="GHEA Grapalat" w:eastAsia="GHEA Grapalat" w:hAnsi="GHEA Grapalat" w:cs="GHEA Grapalat"/>
          <w:color w:val="000000"/>
          <w:sz w:val="20"/>
        </w:rPr>
        <w:t xml:space="preserve"> ամբողջությամբ վերահսկող այլ իրավաբանական անձի համար։ </w:t>
      </w:r>
      <w:r w:rsidRPr="006E04ED">
        <w:rPr>
          <w:rFonts w:ascii="GHEA Grapalat" w:eastAsia="GHEA Grapalat" w:hAnsi="GHEA Grapalat" w:cs="GHEA Grapalat"/>
          <w:sz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6E04ED">
        <w:rPr>
          <w:rFonts w:ascii="GHEA Grapalat" w:eastAsia="GHEA Grapalat" w:hAnsi="GHEA Grapalat" w:cs="GHEA Grapalat"/>
          <w:color w:val="000000"/>
          <w:sz w:val="20"/>
        </w:rPr>
        <w:t>Այս բաժնում ենթաբաժինները լրացվում են հետևյալ կանոններով</w:t>
      </w:r>
      <w:r w:rsidRPr="006E04ED">
        <w:rPr>
          <w:rFonts w:ascii="Cambria Math" w:eastAsia="GHEA Grapalat" w:hAnsi="Cambria Math" w:cs="GHEA Grapalat"/>
          <w:color w:val="000000"/>
          <w:sz w:val="20"/>
        </w:rPr>
        <w:t>․</w:t>
      </w:r>
    </w:p>
    <w:p w:rsidR="00220F38" w:rsidRPr="006E04ED" w:rsidRDefault="00220F38"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220F38" w:rsidRPr="006E04ED" w:rsidRDefault="00220F38"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220F38" w:rsidRPr="006E04ED" w:rsidRDefault="00220F38"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«Վերահսկողության մակարդակը» ենթաբաժինը լրացվում է, եթե հայտարարագրի 2</w:t>
      </w:r>
      <w:r w:rsidRPr="006E04ED">
        <w:rPr>
          <w:rFonts w:ascii="Cambria Math" w:eastAsia="Cambria Math" w:hAnsi="Cambria Math" w:cs="Cambria Math"/>
          <w:sz w:val="20"/>
        </w:rPr>
        <w:t>․</w:t>
      </w:r>
      <w:r w:rsidRPr="006E04ED">
        <w:rPr>
          <w:rFonts w:ascii="GHEA Grapalat" w:eastAsia="GHEA Grapalat" w:hAnsi="GHEA Grapalat" w:cs="GHEA Grapalat"/>
          <w:sz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220F38" w:rsidRPr="006E04ED" w:rsidRDefault="00220F38" w:rsidP="006E04ED">
      <w:pPr>
        <w:pBdr>
          <w:top w:val="nil"/>
          <w:left w:val="nil"/>
          <w:bottom w:val="nil"/>
          <w:right w:val="nil"/>
          <w:between w:val="nil"/>
        </w:pBdr>
        <w:ind w:firstLine="567"/>
        <w:jc w:val="both"/>
        <w:rPr>
          <w:rFonts w:ascii="GHEA Grapalat" w:eastAsia="GHEA Grapalat" w:hAnsi="GHEA Grapalat" w:cs="GHEA Grapalat"/>
          <w:sz w:val="20"/>
        </w:rPr>
      </w:pPr>
    </w:p>
    <w:p w:rsidR="00220F38" w:rsidRPr="006E04ED" w:rsidRDefault="00220F38"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6E04ED">
        <w:rPr>
          <w:rFonts w:ascii="GHEA Grapalat" w:eastAsia="GHEA Grapalat" w:hAnsi="GHEA Grapalat" w:cs="GHEA Grapalat"/>
          <w:color w:val="000000"/>
          <w:sz w:val="20"/>
        </w:rPr>
        <w:t>Հայտարարագրի 3-րդ բաժինը (Պետության, համայնքի կամ միջազգային կազմակերպության մասնակցությունը)լրացվում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6E04ED">
        <w:rPr>
          <w:rFonts w:ascii="Cambria Math" w:eastAsia="GHEA Grapalat" w:hAnsi="Cambria Math" w:cs="GHEA Grapalat"/>
          <w:color w:val="000000"/>
          <w:sz w:val="20"/>
        </w:rPr>
        <w:t>․</w:t>
      </w:r>
    </w:p>
    <w:p w:rsidR="00220F38" w:rsidRPr="006E04ED" w:rsidRDefault="00220F38"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220F38" w:rsidRPr="006E04ED" w:rsidRDefault="00220F38"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220F38" w:rsidRPr="006E04ED" w:rsidRDefault="00220F38" w:rsidP="006E04ED">
      <w:pPr>
        <w:pBdr>
          <w:top w:val="nil"/>
          <w:left w:val="nil"/>
          <w:bottom w:val="nil"/>
          <w:right w:val="nil"/>
          <w:between w:val="nil"/>
        </w:pBdr>
        <w:ind w:left="1789" w:firstLine="567"/>
        <w:jc w:val="both"/>
        <w:rPr>
          <w:rFonts w:ascii="GHEA Grapalat" w:eastAsia="GHEA Grapalat" w:hAnsi="GHEA Grapalat" w:cs="GHEA Grapalat"/>
          <w:sz w:val="20"/>
        </w:rPr>
      </w:pPr>
    </w:p>
    <w:p w:rsidR="00220F38" w:rsidRPr="006E04ED" w:rsidRDefault="00220F38"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6E04ED">
        <w:rPr>
          <w:rFonts w:ascii="GHEA Grapalat" w:eastAsia="GHEA Grapalat" w:hAnsi="GHEA Grapalat" w:cs="GHEA Grapalat"/>
          <w:color w:val="000000"/>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6E04ED">
        <w:rPr>
          <w:rFonts w:ascii="Cambria Math" w:eastAsia="GHEA Grapalat" w:hAnsi="Cambria Math" w:cs="GHEA Grapalat"/>
          <w:color w:val="000000"/>
          <w:sz w:val="20"/>
        </w:rPr>
        <w:t>․</w:t>
      </w:r>
    </w:p>
    <w:p w:rsidR="00220F38" w:rsidRPr="006E04ED" w:rsidRDefault="00220F38"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220F38" w:rsidRPr="006E04ED" w:rsidRDefault="00220F38"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«Անձը հաստատող փաստաթուղթը» ենթաբաժնում լրացվում են տեղեկությունների իրական շահառուի անձը հաստատող փաստաթղթի վերաբերյալ.</w:t>
      </w:r>
    </w:p>
    <w:p w:rsidR="00220F38" w:rsidRPr="006E04ED" w:rsidRDefault="00220F38"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«Անձի հաշվառման հասցեն» ենթաբաժնում լրացվում է իրական շահառուի հաշվառման վայրի հասցեն.</w:t>
      </w:r>
    </w:p>
    <w:p w:rsidR="00220F38" w:rsidRPr="006E04ED" w:rsidRDefault="00220F38"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220F38" w:rsidRPr="006E04ED" w:rsidRDefault="00220F38"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6E04ED">
        <w:rPr>
          <w:rFonts w:ascii="Cambria Math" w:eastAsia="GHEA Grapalat" w:hAnsi="Cambria Math" w:cs="GHEA Grapalat"/>
          <w:sz w:val="20"/>
        </w:rPr>
        <w:t>․</w:t>
      </w:r>
    </w:p>
    <w:p w:rsidR="00220F38" w:rsidRPr="006E04ED" w:rsidRDefault="00220F38"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ա</w:t>
      </w:r>
      <w:r w:rsidRPr="006E04ED">
        <w:rPr>
          <w:rFonts w:ascii="Cambria Math" w:eastAsia="GHEA Grapalat" w:hAnsi="Cambria Math" w:cs="GHEA Grapalat"/>
          <w:sz w:val="20"/>
        </w:rPr>
        <w:t>․</w:t>
      </w:r>
      <w:r w:rsidRPr="006E04ED">
        <w:rPr>
          <w:rFonts w:ascii="GHEA Grapalat" w:eastAsia="GHEA Grapalat" w:hAnsi="GHEA Grapalat" w:cs="GHEA Grapalat"/>
          <w:sz w:val="20"/>
        </w:rPr>
        <w:t xml:space="preserve"> Այս ենթաբաժնի «</w:t>
      </w:r>
      <w:r w:rsidRPr="006E04ED">
        <w:rPr>
          <w:rFonts w:ascii="GHEA Grapalat" w:eastAsia="GHEA Grapalat" w:hAnsi="GHEA Grapalat" w:cs="GHEA Grapalat"/>
          <w:b/>
          <w:sz w:val="20"/>
        </w:rPr>
        <w:t>ա</w:t>
      </w:r>
      <w:r w:rsidRPr="006E04ED">
        <w:rPr>
          <w:rFonts w:ascii="GHEA Grapalat" w:eastAsia="GHEA Grapalat" w:hAnsi="GHEA Grapalat" w:cs="GHEA Grapalat"/>
          <w:sz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220F38" w:rsidRPr="006E04ED" w:rsidRDefault="00220F38"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բ</w:t>
      </w:r>
      <w:r w:rsidRPr="006E04ED">
        <w:rPr>
          <w:rFonts w:ascii="Cambria Math" w:eastAsia="GHEA Grapalat" w:hAnsi="Cambria Math" w:cs="GHEA Grapalat"/>
          <w:sz w:val="20"/>
        </w:rPr>
        <w:t>․</w:t>
      </w:r>
      <w:r w:rsidRPr="006E04ED">
        <w:rPr>
          <w:rFonts w:ascii="GHEA Grapalat" w:eastAsia="GHEA Grapalat" w:hAnsi="GHEA Grapalat" w:cs="GHEA Grapalat"/>
          <w:sz w:val="20"/>
        </w:rPr>
        <w:t xml:space="preserve"> Այս ենթաբաժնի «</w:t>
      </w:r>
      <w:r w:rsidRPr="006E04ED">
        <w:rPr>
          <w:rFonts w:ascii="GHEA Grapalat" w:eastAsia="GHEA Grapalat" w:hAnsi="GHEA Grapalat" w:cs="GHEA Grapalat"/>
          <w:b/>
          <w:sz w:val="20"/>
        </w:rPr>
        <w:t>բ</w:t>
      </w:r>
      <w:r w:rsidRPr="006E04ED">
        <w:rPr>
          <w:rFonts w:ascii="GHEA Grapalat" w:eastAsia="GHEA Grapalat" w:hAnsi="GHEA Grapalat" w:cs="GHEA Grapalat"/>
          <w:sz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220F38" w:rsidRPr="006E04ED" w:rsidRDefault="00220F38"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գ</w:t>
      </w:r>
      <w:r w:rsidRPr="006E04ED">
        <w:rPr>
          <w:rFonts w:ascii="Cambria Math" w:eastAsia="GHEA Grapalat" w:hAnsi="Cambria Math" w:cs="GHEA Grapalat"/>
          <w:sz w:val="20"/>
        </w:rPr>
        <w:t xml:space="preserve">․ </w:t>
      </w:r>
      <w:r w:rsidRPr="006E04ED">
        <w:rPr>
          <w:rFonts w:ascii="GHEA Grapalat" w:eastAsia="GHEA Grapalat" w:hAnsi="GHEA Grapalat" w:cs="GHEA Grapalat"/>
          <w:sz w:val="20"/>
        </w:rPr>
        <w:t>Այս ենթաբաժնի «</w:t>
      </w:r>
      <w:r w:rsidRPr="006E04ED">
        <w:rPr>
          <w:rFonts w:ascii="GHEA Grapalat" w:eastAsia="GHEA Grapalat" w:hAnsi="GHEA Grapalat" w:cs="GHEA Grapalat"/>
          <w:b/>
          <w:sz w:val="20"/>
        </w:rPr>
        <w:t>գ</w:t>
      </w:r>
      <w:r w:rsidRPr="006E04ED">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220F38" w:rsidRPr="006E04ED" w:rsidRDefault="00220F38"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bookmarkStart w:id="8" w:name="_heading=h.gjdgxs" w:colFirst="0" w:colLast="0"/>
      <w:bookmarkEnd w:id="8"/>
      <w:r w:rsidRPr="006E04ED">
        <w:rPr>
          <w:rFonts w:ascii="GHEA Grapalat" w:eastAsia="GHEA Grapalat" w:hAnsi="GHEA Grapalat" w:cs="GHEA Grapalat"/>
          <w:sz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6E04ED">
        <w:rPr>
          <w:rFonts w:ascii="Cambria Math" w:eastAsia="Cambria Math" w:hAnsi="Cambria Math" w:cs="Cambria Math"/>
          <w:sz w:val="20"/>
        </w:rPr>
        <w:t>․</w:t>
      </w:r>
      <w:r w:rsidRPr="006E04ED">
        <w:rPr>
          <w:rFonts w:ascii="GHEA Grapalat" w:eastAsia="GHEA Grapalat" w:hAnsi="GHEA Grapalat" w:cs="GHEA Grapalat"/>
          <w:sz w:val="20"/>
        </w:rPr>
        <w:t>5-րդ կետում սահմանված կանոնների հաշվառմամբ։ Այս ենթաբաժնում հիմքերի վերաբերյալ տվյալները լրացվում են հետևյալ կանոններով</w:t>
      </w:r>
      <w:r w:rsidRPr="006E04ED">
        <w:rPr>
          <w:rFonts w:ascii="Cambria Math" w:eastAsia="GHEA Grapalat" w:hAnsi="Cambria Math" w:cs="GHEA Grapalat"/>
          <w:sz w:val="20"/>
        </w:rPr>
        <w:t>․</w:t>
      </w:r>
    </w:p>
    <w:p w:rsidR="00220F38" w:rsidRPr="006E04ED" w:rsidRDefault="00220F38"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ա</w:t>
      </w:r>
      <w:r w:rsidRPr="006E04ED">
        <w:rPr>
          <w:rFonts w:ascii="Cambria Math" w:eastAsia="GHEA Grapalat" w:hAnsi="Cambria Math" w:cs="GHEA Grapalat"/>
          <w:sz w:val="20"/>
        </w:rPr>
        <w:t xml:space="preserve">․ </w:t>
      </w:r>
      <w:r w:rsidRPr="006E04ED">
        <w:rPr>
          <w:rFonts w:ascii="GHEA Grapalat" w:eastAsia="GHEA Grapalat" w:hAnsi="GHEA Grapalat" w:cs="GHEA Grapalat"/>
          <w:sz w:val="20"/>
        </w:rPr>
        <w:t>Այս ենթաբաժնի «</w:t>
      </w:r>
      <w:r w:rsidRPr="006E04ED">
        <w:rPr>
          <w:rFonts w:ascii="GHEA Grapalat" w:eastAsia="GHEA Grapalat" w:hAnsi="GHEA Grapalat" w:cs="GHEA Grapalat"/>
          <w:b/>
          <w:sz w:val="20"/>
        </w:rPr>
        <w:t>ա</w:t>
      </w:r>
      <w:r w:rsidRPr="006E04ED">
        <w:rPr>
          <w:rFonts w:ascii="GHEA Grapalat" w:eastAsia="GHEA Grapalat" w:hAnsi="GHEA Grapalat" w:cs="GHEA Grapalat"/>
          <w:sz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220F38" w:rsidRPr="006E04ED" w:rsidRDefault="00220F38"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բ</w:t>
      </w:r>
      <w:r w:rsidRPr="006E04ED">
        <w:rPr>
          <w:rFonts w:ascii="Cambria Math" w:eastAsia="GHEA Grapalat" w:hAnsi="Cambria Math" w:cs="GHEA Grapalat"/>
          <w:sz w:val="20"/>
        </w:rPr>
        <w:t xml:space="preserve">․ </w:t>
      </w:r>
      <w:r w:rsidRPr="006E04ED">
        <w:rPr>
          <w:rFonts w:ascii="GHEA Grapalat" w:eastAsia="GHEA Grapalat" w:hAnsi="GHEA Grapalat" w:cs="GHEA Grapalat"/>
          <w:sz w:val="20"/>
        </w:rPr>
        <w:t>Այս ենթաբաժնի «</w:t>
      </w:r>
      <w:r w:rsidRPr="006E04ED">
        <w:rPr>
          <w:rFonts w:ascii="GHEA Grapalat" w:eastAsia="GHEA Grapalat" w:hAnsi="GHEA Grapalat" w:cs="GHEA Grapalat"/>
          <w:b/>
          <w:sz w:val="20"/>
        </w:rPr>
        <w:t>բ</w:t>
      </w:r>
      <w:r w:rsidRPr="006E04ED">
        <w:rPr>
          <w:rFonts w:ascii="GHEA Grapalat" w:eastAsia="GHEA Grapalat" w:hAnsi="GHEA Grapalat" w:cs="GHEA Grapalat"/>
          <w:sz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220F38" w:rsidRPr="006E04ED" w:rsidRDefault="00220F38"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գ</w:t>
      </w:r>
      <w:r w:rsidRPr="006E04ED">
        <w:rPr>
          <w:rFonts w:ascii="Cambria Math" w:eastAsia="GHEA Grapalat" w:hAnsi="Cambria Math" w:cs="GHEA Grapalat"/>
          <w:sz w:val="20"/>
        </w:rPr>
        <w:t xml:space="preserve">․ </w:t>
      </w:r>
      <w:r w:rsidRPr="006E04ED">
        <w:rPr>
          <w:rFonts w:ascii="GHEA Grapalat" w:eastAsia="GHEA Grapalat" w:hAnsi="GHEA Grapalat" w:cs="GHEA Grapalat"/>
          <w:sz w:val="20"/>
        </w:rPr>
        <w:t>Այս ենթաբաժնի «</w:t>
      </w:r>
      <w:r w:rsidRPr="006E04ED">
        <w:rPr>
          <w:rFonts w:ascii="GHEA Grapalat" w:eastAsia="GHEA Grapalat" w:hAnsi="GHEA Grapalat" w:cs="GHEA Grapalat"/>
          <w:b/>
          <w:sz w:val="20"/>
        </w:rPr>
        <w:t>գ</w:t>
      </w:r>
      <w:r w:rsidRPr="006E04ED">
        <w:rPr>
          <w:rFonts w:ascii="GHEA Grapalat" w:eastAsia="GHEA Grapalat" w:hAnsi="GHEA Grapalat" w:cs="GHEA Grapalat"/>
          <w:sz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220F38" w:rsidRPr="006E04ED" w:rsidRDefault="00220F38"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դ</w:t>
      </w:r>
      <w:r w:rsidRPr="006E04ED">
        <w:rPr>
          <w:rFonts w:ascii="Cambria Math" w:eastAsia="GHEA Grapalat" w:hAnsi="Cambria Math" w:cs="GHEA Grapalat"/>
          <w:sz w:val="20"/>
        </w:rPr>
        <w:t xml:space="preserve">․ </w:t>
      </w:r>
      <w:r w:rsidRPr="006E04ED">
        <w:rPr>
          <w:rFonts w:ascii="GHEA Grapalat" w:eastAsia="GHEA Grapalat" w:hAnsi="GHEA Grapalat" w:cs="GHEA Grapalat"/>
          <w:sz w:val="20"/>
        </w:rPr>
        <w:t>Այս ենթաբաժնի «</w:t>
      </w:r>
      <w:r w:rsidRPr="006E04ED">
        <w:rPr>
          <w:rFonts w:ascii="GHEA Grapalat" w:eastAsia="GHEA Grapalat" w:hAnsi="GHEA Grapalat" w:cs="GHEA Grapalat"/>
          <w:b/>
          <w:sz w:val="20"/>
        </w:rPr>
        <w:t>դ</w:t>
      </w:r>
      <w:r w:rsidRPr="006E04ED">
        <w:rPr>
          <w:rFonts w:ascii="GHEA Grapalat" w:eastAsia="GHEA Grapalat" w:hAnsi="GHEA Grapalat" w:cs="GHEA Grapalat"/>
          <w:sz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220F38" w:rsidRPr="006E04ED" w:rsidRDefault="00220F38"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ե</w:t>
      </w:r>
      <w:r w:rsidRPr="006E04ED">
        <w:rPr>
          <w:rFonts w:ascii="Cambria Math" w:eastAsia="GHEA Grapalat" w:hAnsi="Cambria Math" w:cs="GHEA Grapalat"/>
          <w:sz w:val="20"/>
        </w:rPr>
        <w:t xml:space="preserve">․ </w:t>
      </w:r>
      <w:r w:rsidRPr="006E04ED">
        <w:rPr>
          <w:rFonts w:ascii="GHEA Grapalat" w:eastAsia="GHEA Grapalat" w:hAnsi="GHEA Grapalat" w:cs="GHEA Grapalat"/>
          <w:sz w:val="20"/>
        </w:rPr>
        <w:t>Այս ենթաբաժնի «</w:t>
      </w:r>
      <w:r w:rsidRPr="006E04ED">
        <w:rPr>
          <w:rFonts w:ascii="GHEA Grapalat" w:eastAsia="GHEA Grapalat" w:hAnsi="GHEA Grapalat" w:cs="GHEA Grapalat"/>
          <w:b/>
          <w:sz w:val="20"/>
        </w:rPr>
        <w:t>ե</w:t>
      </w:r>
      <w:r w:rsidRPr="006E04ED">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220F38" w:rsidRPr="006E04ED" w:rsidRDefault="00220F38"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220F38" w:rsidRPr="006E04ED" w:rsidRDefault="00220F38"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«Իրական շահառուի կոնտակտային տվյալները» ենթաբաժնում լրացվում են իրական շահառուի էլեկտրոնային փոստի հասցեն և հեռախոսահամարը:</w:t>
      </w:r>
    </w:p>
    <w:p w:rsidR="00220F38" w:rsidRPr="006E04ED" w:rsidRDefault="00220F38" w:rsidP="006E04ED">
      <w:pPr>
        <w:pBdr>
          <w:top w:val="nil"/>
          <w:left w:val="nil"/>
          <w:bottom w:val="nil"/>
          <w:right w:val="nil"/>
          <w:between w:val="nil"/>
        </w:pBdr>
        <w:ind w:left="1789" w:firstLine="567"/>
        <w:jc w:val="both"/>
        <w:rPr>
          <w:rFonts w:ascii="GHEA Grapalat" w:eastAsia="GHEA Grapalat" w:hAnsi="GHEA Grapalat" w:cs="GHEA Grapalat"/>
          <w:sz w:val="20"/>
        </w:rPr>
      </w:pPr>
    </w:p>
    <w:p w:rsidR="00220F38" w:rsidRPr="006E04ED" w:rsidRDefault="00220F38"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6E04ED">
        <w:rPr>
          <w:rFonts w:ascii="GHEA Grapalat" w:eastAsia="GHEA Grapalat" w:hAnsi="GHEA Grapalat" w:cs="GHEA Grapalat"/>
          <w:sz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6E04ED">
        <w:rPr>
          <w:rFonts w:ascii="GHEA Grapalat" w:eastAsia="GHEA Grapalat" w:hAnsi="GHEA Grapalat" w:cs="GHEA Grapalat"/>
          <w:color w:val="000000"/>
          <w:sz w:val="20"/>
        </w:rPr>
        <w:t xml:space="preserve">ենթակա է լրացման յուրաքանչյուր </w:t>
      </w:r>
      <w:r w:rsidRPr="006E04ED">
        <w:rPr>
          <w:rFonts w:ascii="GHEA Grapalat" w:eastAsia="GHEA Grapalat" w:hAnsi="GHEA Grapalat" w:cs="GHEA Grapalat"/>
          <w:sz w:val="20"/>
        </w:rPr>
        <w:t xml:space="preserve">միջանկյալ իրավաբանական անձի համար առանձին՝ բոլոր միջանկյալ իրավաբանական անձանց քանակով։ </w:t>
      </w:r>
      <w:r w:rsidRPr="006E04ED">
        <w:rPr>
          <w:rFonts w:ascii="GHEA Grapalat" w:eastAsia="GHEA Grapalat" w:hAnsi="GHEA Grapalat" w:cs="GHEA Grapalat"/>
          <w:color w:val="000000"/>
          <w:sz w:val="20"/>
        </w:rPr>
        <w:t>Այս բաժնում ենթաբաժինները լրացվում են հետևյալ կանոններով</w:t>
      </w:r>
      <w:r w:rsidRPr="006E04ED">
        <w:rPr>
          <w:rFonts w:ascii="Cambria Math" w:eastAsia="GHEA Grapalat" w:hAnsi="Cambria Math" w:cs="GHEA Grapalat"/>
          <w:color w:val="000000"/>
          <w:sz w:val="20"/>
        </w:rPr>
        <w:t>․</w:t>
      </w:r>
    </w:p>
    <w:p w:rsidR="00220F38" w:rsidRPr="006E04ED" w:rsidRDefault="00220F38"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220F38" w:rsidRPr="006E04ED" w:rsidRDefault="00220F38"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220F38" w:rsidRPr="006E04ED" w:rsidRDefault="00220F38"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220F38" w:rsidRPr="006E04ED" w:rsidRDefault="00220F38" w:rsidP="006E04ED">
      <w:pPr>
        <w:pBdr>
          <w:top w:val="nil"/>
          <w:left w:val="nil"/>
          <w:bottom w:val="nil"/>
          <w:right w:val="nil"/>
          <w:between w:val="nil"/>
        </w:pBdr>
        <w:ind w:left="1789" w:firstLine="567"/>
        <w:jc w:val="both"/>
        <w:rPr>
          <w:rFonts w:ascii="GHEA Grapalat" w:eastAsia="GHEA Grapalat" w:hAnsi="GHEA Grapalat" w:cs="GHEA Grapalat"/>
          <w:sz w:val="20"/>
        </w:rPr>
      </w:pPr>
    </w:p>
    <w:p w:rsidR="00220F38" w:rsidRPr="006E04ED" w:rsidRDefault="00220F38"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220F38" w:rsidRPr="006E04ED" w:rsidRDefault="00220F38"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 xml:space="preserve">Հայտարարագիրը լրացնում և ստորագրում է հայտը ներկայացնող անձը։ </w:t>
      </w:r>
    </w:p>
    <w:p w:rsidR="00220F38" w:rsidRPr="00FA6936" w:rsidRDefault="00220F38" w:rsidP="008F6325">
      <w:pPr>
        <w:pStyle w:val="31"/>
        <w:spacing w:line="240" w:lineRule="auto"/>
        <w:ind w:left="360" w:firstLine="0"/>
        <w:rPr>
          <w:rFonts w:ascii="GHEA Grapalat" w:hAnsi="GHEA Grapalat" w:cs="Sylfaen"/>
          <w:i/>
          <w:sz w:val="16"/>
          <w:szCs w:val="16"/>
          <w:lang w:val="hy-AM" w:eastAsia="ru-RU"/>
        </w:rPr>
      </w:pPr>
    </w:p>
    <w:p w:rsidR="00220F38" w:rsidRPr="00FA6936" w:rsidRDefault="00220F38" w:rsidP="008F6325">
      <w:pPr>
        <w:pStyle w:val="31"/>
        <w:spacing w:line="240" w:lineRule="auto"/>
        <w:ind w:left="360" w:firstLine="0"/>
        <w:rPr>
          <w:rFonts w:ascii="GHEA Grapalat" w:hAnsi="GHEA Grapalat" w:cs="Sylfaen"/>
          <w:i/>
          <w:sz w:val="16"/>
          <w:szCs w:val="16"/>
          <w:lang w:val="hy-AM" w:eastAsia="ru-RU"/>
        </w:rPr>
      </w:pPr>
    </w:p>
    <w:p w:rsidR="00220F38" w:rsidRPr="00FA6936" w:rsidRDefault="00220F38" w:rsidP="008F6325">
      <w:pPr>
        <w:pStyle w:val="31"/>
        <w:spacing w:line="240" w:lineRule="auto"/>
        <w:ind w:left="360" w:firstLine="0"/>
        <w:rPr>
          <w:rFonts w:ascii="GHEA Grapalat" w:hAnsi="GHEA Grapalat" w:cs="Sylfaen"/>
          <w:i/>
          <w:sz w:val="16"/>
          <w:szCs w:val="16"/>
          <w:lang w:val="hy-AM" w:eastAsia="ru-RU"/>
        </w:rPr>
      </w:pPr>
    </w:p>
    <w:p w:rsidR="00220F38" w:rsidRPr="00FA6936" w:rsidRDefault="00220F38" w:rsidP="008F6325">
      <w:pPr>
        <w:pStyle w:val="31"/>
        <w:spacing w:line="240" w:lineRule="auto"/>
        <w:ind w:left="360" w:firstLine="0"/>
        <w:rPr>
          <w:rFonts w:ascii="GHEA Grapalat" w:hAnsi="GHEA Grapalat" w:cs="Sylfaen"/>
          <w:i/>
          <w:sz w:val="16"/>
          <w:szCs w:val="16"/>
          <w:lang w:val="hy-AM" w:eastAsia="ru-RU"/>
        </w:rPr>
      </w:pPr>
    </w:p>
    <w:p w:rsidR="00220F38" w:rsidRPr="00FA6936" w:rsidRDefault="00220F38" w:rsidP="008F6325">
      <w:pPr>
        <w:pStyle w:val="31"/>
        <w:spacing w:line="240" w:lineRule="auto"/>
        <w:ind w:left="360" w:firstLine="0"/>
        <w:rPr>
          <w:rFonts w:ascii="GHEA Grapalat" w:hAnsi="GHEA Grapalat" w:cs="Sylfaen"/>
          <w:i/>
          <w:sz w:val="16"/>
          <w:szCs w:val="16"/>
          <w:lang w:val="hy-AM" w:eastAsia="ru-RU"/>
        </w:rPr>
      </w:pPr>
    </w:p>
    <w:p w:rsidR="00220F38" w:rsidRPr="00FA6936" w:rsidRDefault="00220F38" w:rsidP="008F6325">
      <w:pPr>
        <w:pStyle w:val="31"/>
        <w:spacing w:line="240" w:lineRule="auto"/>
        <w:ind w:left="360" w:firstLine="0"/>
        <w:rPr>
          <w:rFonts w:ascii="GHEA Grapalat" w:hAnsi="GHEA Grapalat" w:cs="Sylfaen"/>
          <w:i/>
          <w:sz w:val="16"/>
          <w:szCs w:val="16"/>
          <w:lang w:val="hy-AM" w:eastAsia="ru-RU"/>
        </w:rPr>
      </w:pPr>
    </w:p>
    <w:p w:rsidR="00220F38" w:rsidRPr="00FA6936" w:rsidRDefault="00220F38" w:rsidP="008F6325">
      <w:pPr>
        <w:pStyle w:val="31"/>
        <w:spacing w:line="240" w:lineRule="auto"/>
        <w:ind w:left="360" w:firstLine="0"/>
        <w:rPr>
          <w:rFonts w:ascii="GHEA Grapalat" w:hAnsi="GHEA Grapalat" w:cs="Sylfaen"/>
          <w:i/>
          <w:sz w:val="16"/>
          <w:szCs w:val="16"/>
          <w:lang w:val="hy-AM" w:eastAsia="ru-RU"/>
        </w:rPr>
      </w:pPr>
    </w:p>
    <w:p w:rsidR="00220F38" w:rsidRPr="00FA6936" w:rsidRDefault="00220F38"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hy-AM"/>
        </w:rPr>
        <w:t>լրացվումէհանձնաժողովիքարտուղարիկողմից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մինչևհրավերըտեղեկագրումհրապարակելը:</w:t>
      </w:r>
    </w:p>
    <w:p w:rsidR="00220F38" w:rsidRPr="00A66FC2" w:rsidRDefault="00220F38"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220F38" w:rsidRPr="0039302D" w:rsidRDefault="00220F38" w:rsidP="00CE3A99">
      <w:pPr>
        <w:jc w:val="both"/>
        <w:rPr>
          <w:rFonts w:ascii="GHEA Grapalat" w:hAnsi="GHEA Grapalat" w:cs="Sylfaen"/>
          <w:sz w:val="20"/>
          <w:lang w:val="hy-AM"/>
        </w:rPr>
      </w:pPr>
    </w:p>
  </w:footnote>
  <w:footnote w:id="5">
    <w:p w:rsidR="00220F38" w:rsidRPr="001E7733" w:rsidRDefault="00220F38" w:rsidP="00B2572B">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B004E0">
        <w:rPr>
          <w:rFonts w:ascii="GHEA Grapalat" w:hAnsi="GHEA Grapalat"/>
          <w:i/>
          <w:sz w:val="16"/>
          <w:szCs w:val="16"/>
          <w:lang w:val="hy-AM"/>
        </w:rPr>
        <w:t>լրացվումէհանձնաժողովիքարտուղարիկողմից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մինչևհրավերըտեղեկագրումհրապարակելը</w:t>
      </w:r>
      <w:r w:rsidRPr="00A65C38">
        <w:rPr>
          <w:rFonts w:ascii="GHEA Grapalat" w:hAnsi="GHEA Grapalat"/>
          <w:i/>
          <w:sz w:val="16"/>
          <w:szCs w:val="16"/>
          <w:lang w:val="hy-AM"/>
        </w:rPr>
        <w:t>:</w:t>
      </w:r>
    </w:p>
    <w:p w:rsidR="00220F38" w:rsidRPr="0015088E" w:rsidRDefault="00220F38"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F752BD">
        <w:rPr>
          <w:rFonts w:ascii="GHEA Grapalat" w:hAnsi="GHEA Grapalat"/>
          <w:i/>
          <w:sz w:val="16"/>
          <w:szCs w:val="16"/>
          <w:lang w:val="hy-AM"/>
        </w:rPr>
        <w:t>եթեմասնակիցնավելացվածարժեքիհարկվճարողէ</w:t>
      </w:r>
      <w:r w:rsidRPr="001E7733">
        <w:rPr>
          <w:rFonts w:ascii="GHEA Grapalat" w:hAnsi="GHEA Grapalat"/>
          <w:i/>
          <w:sz w:val="16"/>
          <w:szCs w:val="16"/>
          <w:lang w:val="af-ZA"/>
        </w:rPr>
        <w:t xml:space="preserve">, </w:t>
      </w:r>
      <w:r w:rsidRPr="00F752BD">
        <w:rPr>
          <w:rFonts w:ascii="GHEA Grapalat" w:hAnsi="GHEA Grapalat"/>
          <w:i/>
          <w:sz w:val="16"/>
          <w:szCs w:val="16"/>
          <w:lang w:val="hy-AM"/>
        </w:rPr>
        <w:t>ապատվյալպայմանագրիգծովՀայաստանիՀանրապետությանպետականբյուջեվճարվելիքավելացվածարժեքիհարկիգումարընշվումէ</w:t>
      </w:r>
      <w:r>
        <w:rPr>
          <w:rFonts w:ascii="GHEA Grapalat" w:hAnsi="GHEA Grapalat"/>
          <w:i/>
          <w:sz w:val="16"/>
          <w:szCs w:val="16"/>
          <w:lang w:val="af-ZA"/>
        </w:rPr>
        <w:t>4</w:t>
      </w:r>
      <w:r w:rsidRPr="001E7733">
        <w:rPr>
          <w:rFonts w:ascii="GHEA Grapalat" w:hAnsi="GHEA Grapalat"/>
          <w:i/>
          <w:sz w:val="16"/>
          <w:szCs w:val="16"/>
          <w:lang w:val="af-ZA"/>
        </w:rPr>
        <w:t>-</w:t>
      </w:r>
      <w:r w:rsidRPr="00F752BD">
        <w:rPr>
          <w:rFonts w:ascii="GHEA Grapalat" w:hAnsi="GHEA Grapalat"/>
          <w:i/>
          <w:sz w:val="16"/>
          <w:szCs w:val="16"/>
          <w:lang w:val="hy-AM"/>
        </w:rPr>
        <w:t>րդսյունակում։</w:t>
      </w:r>
    </w:p>
    <w:p w:rsidR="00220F38" w:rsidRPr="001E7733" w:rsidDel="00856FDE" w:rsidRDefault="00220F38" w:rsidP="00B2572B">
      <w:pPr>
        <w:pStyle w:val="af2"/>
        <w:rPr>
          <w:del w:id="10" w:author="User" w:date="2019-05-26T09:57:00Z"/>
          <w:i/>
          <w:lang w:val="af-ZA"/>
        </w:rPr>
      </w:pPr>
    </w:p>
  </w:footnote>
  <w:footnote w:id="6">
    <w:p w:rsidR="00220F38" w:rsidRPr="00DF6AA5" w:rsidRDefault="00220F38" w:rsidP="00606ACC">
      <w:pPr>
        <w:pStyle w:val="af2"/>
        <w:jc w:val="both"/>
        <w:rPr>
          <w:rFonts w:ascii="Times New Roman" w:hAnsi="Times New Roman"/>
          <w:vertAlign w:val="superscript"/>
          <w:lang w:val="af-ZA"/>
        </w:rPr>
      </w:pPr>
      <w:r>
        <w:rPr>
          <w:vertAlign w:val="superscript"/>
          <w:lang w:val="af-ZA"/>
        </w:rPr>
        <w:t>16</w:t>
      </w:r>
      <w:r w:rsidRPr="00B67724">
        <w:rPr>
          <w:rFonts w:ascii="GHEA Grapalat" w:hAnsi="GHEA Grapalat"/>
          <w:i/>
          <w:sz w:val="16"/>
          <w:szCs w:val="24"/>
          <w:lang w:val="en-US" w:eastAsia="en-US"/>
        </w:rPr>
        <w:t>Հանվումէպայմանագրից</w:t>
      </w:r>
      <w:r w:rsidRPr="004407CD">
        <w:rPr>
          <w:rFonts w:ascii="GHEA Grapalat" w:hAnsi="GHEA Grapalat"/>
          <w:i/>
          <w:sz w:val="16"/>
          <w:szCs w:val="24"/>
          <w:lang w:val="af-ZA" w:eastAsia="en-US"/>
        </w:rPr>
        <w:t xml:space="preserve">, </w:t>
      </w:r>
      <w:r w:rsidRPr="00B67724">
        <w:rPr>
          <w:rFonts w:ascii="GHEA Grapalat" w:hAnsi="GHEA Grapalat"/>
          <w:i/>
          <w:sz w:val="16"/>
          <w:szCs w:val="24"/>
          <w:lang w:val="en-US" w:eastAsia="en-US"/>
        </w:rPr>
        <w:t>եթեմատուցվելիքծառայությունըչիվերաբերումշինարարականծրագրերիկատարմանհամարանհրաժեշտ</w:t>
      </w:r>
      <w:r>
        <w:rPr>
          <w:rFonts w:ascii="GHEA Grapalat" w:hAnsi="GHEA Grapalat"/>
          <w:i/>
          <w:sz w:val="16"/>
          <w:szCs w:val="24"/>
          <w:lang w:val="en-US" w:eastAsia="en-US"/>
        </w:rPr>
        <w:t>նախագծայինփաստաթղթերիքաղաքաշինականփորձաքննությանիրականացմանը</w:t>
      </w:r>
      <w:r w:rsidRPr="00E23C14">
        <w:rPr>
          <w:rFonts w:ascii="GHEA Grapalat" w:hAnsi="GHEA Grapalat"/>
          <w:i/>
          <w:sz w:val="16"/>
          <w:szCs w:val="24"/>
          <w:lang w:val="af-ZA" w:eastAsia="en-US"/>
        </w:rPr>
        <w:t>:</w:t>
      </w:r>
    </w:p>
    <w:p w:rsidR="00220F38" w:rsidRPr="00F50E0A" w:rsidDel="001B2C6E" w:rsidRDefault="00220F38" w:rsidP="007678FA">
      <w:pPr>
        <w:pStyle w:val="af2"/>
        <w:rPr>
          <w:del w:id="11" w:author="User" w:date="2019-05-26T11:21:00Z"/>
          <w:lang w:val="af-ZA"/>
        </w:rPr>
      </w:pPr>
      <w:r>
        <w:rPr>
          <w:vertAlign w:val="superscript"/>
          <w:lang w:val="af-ZA"/>
        </w:rPr>
        <w:t>17</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ռաջարկըներկայացվելէառանցԱԱՀ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ապապայմանագիրըկնքելիս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բառերըհանվումեն</w:t>
      </w:r>
      <w:r w:rsidRPr="00F50E0A">
        <w:rPr>
          <w:rFonts w:ascii="GHEA Grapalat" w:hAnsi="GHEA Grapalat"/>
          <w:i/>
          <w:sz w:val="16"/>
          <w:szCs w:val="24"/>
          <w:lang w:val="af-ZA" w:eastAsia="en-US"/>
        </w:rPr>
        <w:t>:</w:t>
      </w:r>
    </w:p>
  </w:footnote>
  <w:footnote w:id="7">
    <w:p w:rsidR="00220F38" w:rsidRPr="006C617C" w:rsidRDefault="00220F38" w:rsidP="007678FA">
      <w:pPr>
        <w:pStyle w:val="af2"/>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6C617C">
        <w:rPr>
          <w:vertAlign w:val="superscript"/>
          <w:lang w:val="af-ZA"/>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220F38" w:rsidRPr="006C617C" w:rsidDel="00D90DD6" w:rsidRDefault="00220F38" w:rsidP="007678FA">
      <w:pPr>
        <w:pStyle w:val="af2"/>
        <w:jc w:val="both"/>
        <w:rPr>
          <w:del w:id="12" w:author="User" w:date="2019-05-26T11:28:00Z"/>
          <w:lang w:val="af-ZA"/>
        </w:rPr>
      </w:pPr>
      <w:r w:rsidRPr="001330C0">
        <w:rPr>
          <w:rFonts w:ascii="Sylfaen" w:hAnsi="Sylfaen"/>
          <w:sz w:val="22"/>
          <w:szCs w:val="22"/>
          <w:vertAlign w:val="superscript"/>
          <w:lang w:val="hy-AM"/>
        </w:rPr>
        <w:t>2</w:t>
      </w:r>
      <w:r w:rsidRPr="006C617C">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7C44ED"/>
    <w:multiLevelType w:val="multilevel"/>
    <w:tmpl w:val="F11A1A5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2F70C10"/>
    <w:multiLevelType w:val="hybridMultilevel"/>
    <w:tmpl w:val="CD421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8"/>
  </w:num>
  <w:num w:numId="13">
    <w:abstractNumId w:val="25"/>
  </w:num>
  <w:num w:numId="14">
    <w:abstractNumId w:val="11"/>
  </w:num>
  <w:num w:numId="15">
    <w:abstractNumId w:val="26"/>
  </w:num>
  <w:num w:numId="16">
    <w:abstractNumId w:val="14"/>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3"/>
  </w:num>
  <w:num w:numId="24">
    <w:abstractNumId w:val="0"/>
  </w:num>
  <w:num w:numId="25">
    <w:abstractNumId w:val="13"/>
  </w:num>
  <w:num w:numId="26">
    <w:abstractNumId w:val="16"/>
  </w:num>
  <w:num w:numId="27">
    <w:abstractNumId w:val="21"/>
  </w:num>
  <w:num w:numId="28">
    <w:abstractNumId w:val="10"/>
  </w:num>
  <w:num w:numId="29">
    <w:abstractNumId w:val="9"/>
  </w:num>
  <w:num w:numId="30">
    <w:abstractNumId w:val="12"/>
  </w:num>
  <w:num w:numId="31">
    <w:abstractNumId w:val="20"/>
  </w:num>
  <w:num w:numId="32">
    <w:abstractNumId w:val="7"/>
  </w:num>
  <w:num w:numId="33">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1B3"/>
    <w:rsid w:val="000013D6"/>
    <w:rsid w:val="000016BB"/>
    <w:rsid w:val="00002C23"/>
    <w:rsid w:val="000031E3"/>
    <w:rsid w:val="000033BC"/>
    <w:rsid w:val="000037C6"/>
    <w:rsid w:val="00003DF0"/>
    <w:rsid w:val="000054D0"/>
    <w:rsid w:val="000058CF"/>
    <w:rsid w:val="00005D30"/>
    <w:rsid w:val="000076A1"/>
    <w:rsid w:val="0000776B"/>
    <w:rsid w:val="00011485"/>
    <w:rsid w:val="00011959"/>
    <w:rsid w:val="00012119"/>
    <w:rsid w:val="00012347"/>
    <w:rsid w:val="00012E2C"/>
    <w:rsid w:val="00013093"/>
    <w:rsid w:val="000132F3"/>
    <w:rsid w:val="00013C24"/>
    <w:rsid w:val="00014775"/>
    <w:rsid w:val="000148EC"/>
    <w:rsid w:val="000149F3"/>
    <w:rsid w:val="0001550C"/>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7E5"/>
    <w:rsid w:val="00034CED"/>
    <w:rsid w:val="000356CC"/>
    <w:rsid w:val="00037DDE"/>
    <w:rsid w:val="000408D8"/>
    <w:rsid w:val="0004387F"/>
    <w:rsid w:val="00046BAC"/>
    <w:rsid w:val="00047327"/>
    <w:rsid w:val="0005035B"/>
    <w:rsid w:val="00051490"/>
    <w:rsid w:val="00051B7F"/>
    <w:rsid w:val="00052AF7"/>
    <w:rsid w:val="00052F61"/>
    <w:rsid w:val="000537FF"/>
    <w:rsid w:val="0005385A"/>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5C0"/>
    <w:rsid w:val="00085931"/>
    <w:rsid w:val="000878DB"/>
    <w:rsid w:val="00087A30"/>
    <w:rsid w:val="000911CA"/>
    <w:rsid w:val="00091EBC"/>
    <w:rsid w:val="00092D0A"/>
    <w:rsid w:val="00092E3C"/>
    <w:rsid w:val="0009380C"/>
    <w:rsid w:val="0009449B"/>
    <w:rsid w:val="000946A3"/>
    <w:rsid w:val="000952D8"/>
    <w:rsid w:val="00095EB1"/>
    <w:rsid w:val="00096865"/>
    <w:rsid w:val="000976B5"/>
    <w:rsid w:val="00097DE8"/>
    <w:rsid w:val="000A025B"/>
    <w:rsid w:val="000A02E2"/>
    <w:rsid w:val="000A1F62"/>
    <w:rsid w:val="000A37CE"/>
    <w:rsid w:val="000A5B16"/>
    <w:rsid w:val="000A5C79"/>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18FC"/>
    <w:rsid w:val="000C2738"/>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769"/>
    <w:rsid w:val="000E2D7B"/>
    <w:rsid w:val="000E308B"/>
    <w:rsid w:val="000E31C4"/>
    <w:rsid w:val="000E3D1E"/>
    <w:rsid w:val="000E3D8B"/>
    <w:rsid w:val="000E3F9A"/>
    <w:rsid w:val="000E426E"/>
    <w:rsid w:val="000E4C35"/>
    <w:rsid w:val="000E5257"/>
    <w:rsid w:val="000E7612"/>
    <w:rsid w:val="000E79BD"/>
    <w:rsid w:val="000F008F"/>
    <w:rsid w:val="000F109E"/>
    <w:rsid w:val="000F1A7E"/>
    <w:rsid w:val="000F332D"/>
    <w:rsid w:val="000F338E"/>
    <w:rsid w:val="000F3939"/>
    <w:rsid w:val="000F3B31"/>
    <w:rsid w:val="000F3D76"/>
    <w:rsid w:val="000F494F"/>
    <w:rsid w:val="000F4B86"/>
    <w:rsid w:val="000F4D7B"/>
    <w:rsid w:val="000F5032"/>
    <w:rsid w:val="000F55F7"/>
    <w:rsid w:val="000F5900"/>
    <w:rsid w:val="000F6E48"/>
    <w:rsid w:val="000F7026"/>
    <w:rsid w:val="000F74C4"/>
    <w:rsid w:val="000F7AE0"/>
    <w:rsid w:val="000F7D9A"/>
    <w:rsid w:val="0010050E"/>
    <w:rsid w:val="00101445"/>
    <w:rsid w:val="00101C9A"/>
    <w:rsid w:val="00101F06"/>
    <w:rsid w:val="00102291"/>
    <w:rsid w:val="00102DFE"/>
    <w:rsid w:val="0010310E"/>
    <w:rsid w:val="0010323D"/>
    <w:rsid w:val="00103DEF"/>
    <w:rsid w:val="00104861"/>
    <w:rsid w:val="00106365"/>
    <w:rsid w:val="00106D44"/>
    <w:rsid w:val="00106DEE"/>
    <w:rsid w:val="00106F3B"/>
    <w:rsid w:val="00110D13"/>
    <w:rsid w:val="00112FF2"/>
    <w:rsid w:val="00113B86"/>
    <w:rsid w:val="00113F0D"/>
    <w:rsid w:val="00115905"/>
    <w:rsid w:val="001159FA"/>
    <w:rsid w:val="0011611E"/>
    <w:rsid w:val="00116E47"/>
    <w:rsid w:val="00117020"/>
    <w:rsid w:val="00117964"/>
    <w:rsid w:val="00117DAA"/>
    <w:rsid w:val="00123664"/>
    <w:rsid w:val="001242C4"/>
    <w:rsid w:val="00124461"/>
    <w:rsid w:val="001276C9"/>
    <w:rsid w:val="00130202"/>
    <w:rsid w:val="00130331"/>
    <w:rsid w:val="001305C6"/>
    <w:rsid w:val="0013142D"/>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5C7F"/>
    <w:rsid w:val="001A7DFB"/>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140"/>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BDD"/>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8B3"/>
    <w:rsid w:val="00213EB8"/>
    <w:rsid w:val="002143A7"/>
    <w:rsid w:val="00217710"/>
    <w:rsid w:val="00220491"/>
    <w:rsid w:val="00220ACB"/>
    <w:rsid w:val="00220C7C"/>
    <w:rsid w:val="00220F38"/>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38B5"/>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6CA"/>
    <w:rsid w:val="00276B03"/>
    <w:rsid w:val="00277F14"/>
    <w:rsid w:val="0028014C"/>
    <w:rsid w:val="00280E91"/>
    <w:rsid w:val="00281740"/>
    <w:rsid w:val="00281D16"/>
    <w:rsid w:val="00283198"/>
    <w:rsid w:val="00283663"/>
    <w:rsid w:val="00283E26"/>
    <w:rsid w:val="00283F0A"/>
    <w:rsid w:val="002846B1"/>
    <w:rsid w:val="00285D2B"/>
    <w:rsid w:val="0028626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5C70"/>
    <w:rsid w:val="002A66F0"/>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B3B"/>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65D"/>
    <w:rsid w:val="002E2E3B"/>
    <w:rsid w:val="002E3165"/>
    <w:rsid w:val="002E4305"/>
    <w:rsid w:val="002E4F32"/>
    <w:rsid w:val="002E530A"/>
    <w:rsid w:val="002E531D"/>
    <w:rsid w:val="002E67D3"/>
    <w:rsid w:val="002E6824"/>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1D4"/>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1F85"/>
    <w:rsid w:val="00323A43"/>
    <w:rsid w:val="00323B33"/>
    <w:rsid w:val="00324445"/>
    <w:rsid w:val="00325546"/>
    <w:rsid w:val="003257F0"/>
    <w:rsid w:val="003259C5"/>
    <w:rsid w:val="00325CC0"/>
    <w:rsid w:val="00326507"/>
    <w:rsid w:val="00327436"/>
    <w:rsid w:val="003275D4"/>
    <w:rsid w:val="00332253"/>
    <w:rsid w:val="00332C74"/>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6761C"/>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2039"/>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4FC2"/>
    <w:rsid w:val="003951C7"/>
    <w:rsid w:val="00395D6D"/>
    <w:rsid w:val="0039646A"/>
    <w:rsid w:val="00396D60"/>
    <w:rsid w:val="003972CC"/>
    <w:rsid w:val="00397DC0"/>
    <w:rsid w:val="003A0A31"/>
    <w:rsid w:val="003A0FB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69F9"/>
    <w:rsid w:val="003E724D"/>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068"/>
    <w:rsid w:val="004131D4"/>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5D80"/>
    <w:rsid w:val="0044660E"/>
    <w:rsid w:val="00447808"/>
    <w:rsid w:val="00447FFD"/>
    <w:rsid w:val="004504F0"/>
    <w:rsid w:val="00451DB7"/>
    <w:rsid w:val="00452896"/>
    <w:rsid w:val="00454D73"/>
    <w:rsid w:val="0045525D"/>
    <w:rsid w:val="004553DE"/>
    <w:rsid w:val="00457745"/>
    <w:rsid w:val="004601B3"/>
    <w:rsid w:val="00460A8A"/>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59"/>
    <w:rsid w:val="005111C3"/>
    <w:rsid w:val="00511D8D"/>
    <w:rsid w:val="00512292"/>
    <w:rsid w:val="0051283A"/>
    <w:rsid w:val="00512D1F"/>
    <w:rsid w:val="0051341E"/>
    <w:rsid w:val="00513C9C"/>
    <w:rsid w:val="00514B2A"/>
    <w:rsid w:val="0051520A"/>
    <w:rsid w:val="005162B1"/>
    <w:rsid w:val="005167C7"/>
    <w:rsid w:val="00516DDC"/>
    <w:rsid w:val="005170F3"/>
    <w:rsid w:val="0052018B"/>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27E49"/>
    <w:rsid w:val="00527F34"/>
    <w:rsid w:val="00530C17"/>
    <w:rsid w:val="00530DA1"/>
    <w:rsid w:val="00530F97"/>
    <w:rsid w:val="005313F3"/>
    <w:rsid w:val="0053262C"/>
    <w:rsid w:val="00532868"/>
    <w:rsid w:val="00533989"/>
    <w:rsid w:val="00534395"/>
    <w:rsid w:val="00534468"/>
    <w:rsid w:val="005358F5"/>
    <w:rsid w:val="00536021"/>
    <w:rsid w:val="00536BFB"/>
    <w:rsid w:val="00536CCF"/>
    <w:rsid w:val="00536FD1"/>
    <w:rsid w:val="005370DC"/>
    <w:rsid w:val="00537173"/>
    <w:rsid w:val="00537455"/>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0C10"/>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08B"/>
    <w:rsid w:val="00564FB7"/>
    <w:rsid w:val="00565307"/>
    <w:rsid w:val="0056625A"/>
    <w:rsid w:val="00567040"/>
    <w:rsid w:val="005670AA"/>
    <w:rsid w:val="005716B8"/>
    <w:rsid w:val="00571702"/>
    <w:rsid w:val="00571F29"/>
    <w:rsid w:val="00572A7F"/>
    <w:rsid w:val="005739AB"/>
    <w:rsid w:val="005754F7"/>
    <w:rsid w:val="00575C75"/>
    <w:rsid w:val="00577582"/>
    <w:rsid w:val="005777F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23"/>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470"/>
    <w:rsid w:val="005E0E50"/>
    <w:rsid w:val="005E1F72"/>
    <w:rsid w:val="005E24FD"/>
    <w:rsid w:val="005E2581"/>
    <w:rsid w:val="005E2A5D"/>
    <w:rsid w:val="005E2F4D"/>
    <w:rsid w:val="005E2FA5"/>
    <w:rsid w:val="005E3097"/>
    <w:rsid w:val="005E3501"/>
    <w:rsid w:val="005E37C6"/>
    <w:rsid w:val="005E3FC4"/>
    <w:rsid w:val="005E4C8D"/>
    <w:rsid w:val="005E573E"/>
    <w:rsid w:val="005E6606"/>
    <w:rsid w:val="005E6D42"/>
    <w:rsid w:val="005E79C4"/>
    <w:rsid w:val="005F16DA"/>
    <w:rsid w:val="005F1793"/>
    <w:rsid w:val="005F1B96"/>
    <w:rsid w:val="005F1DBB"/>
    <w:rsid w:val="005F1F95"/>
    <w:rsid w:val="005F35FC"/>
    <w:rsid w:val="005F425D"/>
    <w:rsid w:val="005F45ED"/>
    <w:rsid w:val="005F53F2"/>
    <w:rsid w:val="005F6B8D"/>
    <w:rsid w:val="005F70C2"/>
    <w:rsid w:val="005F7C1D"/>
    <w:rsid w:val="00600DD3"/>
    <w:rsid w:val="00602C5E"/>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0ECF"/>
    <w:rsid w:val="00621350"/>
    <w:rsid w:val="00621D3B"/>
    <w:rsid w:val="00621FDC"/>
    <w:rsid w:val="00622021"/>
    <w:rsid w:val="0062245D"/>
    <w:rsid w:val="006237BD"/>
    <w:rsid w:val="00623998"/>
    <w:rsid w:val="0062566A"/>
    <w:rsid w:val="00627101"/>
    <w:rsid w:val="0062728A"/>
    <w:rsid w:val="00627E00"/>
    <w:rsid w:val="00630BE2"/>
    <w:rsid w:val="00630BF1"/>
    <w:rsid w:val="00630CC3"/>
    <w:rsid w:val="00630FDC"/>
    <w:rsid w:val="0063101C"/>
    <w:rsid w:val="00631075"/>
    <w:rsid w:val="00631658"/>
    <w:rsid w:val="00631744"/>
    <w:rsid w:val="00633389"/>
    <w:rsid w:val="00633E1E"/>
    <w:rsid w:val="00634DC9"/>
    <w:rsid w:val="00635D52"/>
    <w:rsid w:val="00637DAB"/>
    <w:rsid w:val="00641AD5"/>
    <w:rsid w:val="00642265"/>
    <w:rsid w:val="00642EFE"/>
    <w:rsid w:val="00644CE2"/>
    <w:rsid w:val="006457ED"/>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D89"/>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2F4F"/>
    <w:rsid w:val="006B3E66"/>
    <w:rsid w:val="006B4238"/>
    <w:rsid w:val="006B4274"/>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17C"/>
    <w:rsid w:val="006C679A"/>
    <w:rsid w:val="006C69B7"/>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4ED"/>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247"/>
    <w:rsid w:val="006F6413"/>
    <w:rsid w:val="006F71CF"/>
    <w:rsid w:val="00700B80"/>
    <w:rsid w:val="00700C81"/>
    <w:rsid w:val="007010F4"/>
    <w:rsid w:val="00701157"/>
    <w:rsid w:val="007019EA"/>
    <w:rsid w:val="0070321D"/>
    <w:rsid w:val="007032AC"/>
    <w:rsid w:val="00703303"/>
    <w:rsid w:val="007034B9"/>
    <w:rsid w:val="007035C9"/>
    <w:rsid w:val="0070371B"/>
    <w:rsid w:val="00703C74"/>
    <w:rsid w:val="00704862"/>
    <w:rsid w:val="00704898"/>
    <w:rsid w:val="00705492"/>
    <w:rsid w:val="00705706"/>
    <w:rsid w:val="0070731F"/>
    <w:rsid w:val="00707B86"/>
    <w:rsid w:val="0071105C"/>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27B42"/>
    <w:rsid w:val="00731BD1"/>
    <w:rsid w:val="00731D26"/>
    <w:rsid w:val="00733A58"/>
    <w:rsid w:val="0073531D"/>
    <w:rsid w:val="00735365"/>
    <w:rsid w:val="00736A43"/>
    <w:rsid w:val="00737986"/>
    <w:rsid w:val="00737B2F"/>
    <w:rsid w:val="00737D93"/>
    <w:rsid w:val="00740919"/>
    <w:rsid w:val="0074145B"/>
    <w:rsid w:val="007431AB"/>
    <w:rsid w:val="0074334C"/>
    <w:rsid w:val="00744742"/>
    <w:rsid w:val="00744D01"/>
    <w:rsid w:val="00745561"/>
    <w:rsid w:val="007462F6"/>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3CB3"/>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039A"/>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0C9"/>
    <w:rsid w:val="007D716A"/>
    <w:rsid w:val="007D7707"/>
    <w:rsid w:val="007E0DD7"/>
    <w:rsid w:val="007E0E5F"/>
    <w:rsid w:val="007E0EA0"/>
    <w:rsid w:val="007E0EB8"/>
    <w:rsid w:val="007E15A7"/>
    <w:rsid w:val="007E1A5C"/>
    <w:rsid w:val="007E238F"/>
    <w:rsid w:val="007E3AEE"/>
    <w:rsid w:val="007E46FE"/>
    <w:rsid w:val="007E578C"/>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17932"/>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2982"/>
    <w:rsid w:val="00833124"/>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E15"/>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5984"/>
    <w:rsid w:val="00866029"/>
    <w:rsid w:val="00867987"/>
    <w:rsid w:val="008702CB"/>
    <w:rsid w:val="0087155D"/>
    <w:rsid w:val="00871E55"/>
    <w:rsid w:val="0087341E"/>
    <w:rsid w:val="0087360C"/>
    <w:rsid w:val="00873E83"/>
    <w:rsid w:val="00873FD5"/>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C43"/>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4E1C"/>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282"/>
    <w:rsid w:val="008E43BF"/>
    <w:rsid w:val="008E4477"/>
    <w:rsid w:val="008E5B7C"/>
    <w:rsid w:val="008E5C09"/>
    <w:rsid w:val="008E60B3"/>
    <w:rsid w:val="008E67E2"/>
    <w:rsid w:val="008E7F2E"/>
    <w:rsid w:val="008F0805"/>
    <w:rsid w:val="008F13BF"/>
    <w:rsid w:val="008F2365"/>
    <w:rsid w:val="008F2B76"/>
    <w:rsid w:val="008F527F"/>
    <w:rsid w:val="008F6325"/>
    <w:rsid w:val="008F6B74"/>
    <w:rsid w:val="008F7BF4"/>
    <w:rsid w:val="0090256C"/>
    <w:rsid w:val="00902BB9"/>
    <w:rsid w:val="00902D0C"/>
    <w:rsid w:val="00903898"/>
    <w:rsid w:val="00904444"/>
    <w:rsid w:val="0090481C"/>
    <w:rsid w:val="00904926"/>
    <w:rsid w:val="00904B4C"/>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3565"/>
    <w:rsid w:val="00926875"/>
    <w:rsid w:val="009277E9"/>
    <w:rsid w:val="00931A1F"/>
    <w:rsid w:val="00932431"/>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18E"/>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67EB9"/>
    <w:rsid w:val="00971CAE"/>
    <w:rsid w:val="009724A5"/>
    <w:rsid w:val="00972668"/>
    <w:rsid w:val="00972B05"/>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63E9"/>
    <w:rsid w:val="009A73D5"/>
    <w:rsid w:val="009A796C"/>
    <w:rsid w:val="009A7E8F"/>
    <w:rsid w:val="009B0273"/>
    <w:rsid w:val="009B0824"/>
    <w:rsid w:val="009B0DA1"/>
    <w:rsid w:val="009B3CA3"/>
    <w:rsid w:val="009B5889"/>
    <w:rsid w:val="009B58F7"/>
    <w:rsid w:val="009B5ED1"/>
    <w:rsid w:val="009B6D08"/>
    <w:rsid w:val="009B6D58"/>
    <w:rsid w:val="009C10ED"/>
    <w:rsid w:val="009C1A9B"/>
    <w:rsid w:val="009C1D0F"/>
    <w:rsid w:val="009C370D"/>
    <w:rsid w:val="009C3A21"/>
    <w:rsid w:val="009C3B73"/>
    <w:rsid w:val="009C3EC5"/>
    <w:rsid w:val="009C49F0"/>
    <w:rsid w:val="009C6103"/>
    <w:rsid w:val="009C7DD3"/>
    <w:rsid w:val="009D0059"/>
    <w:rsid w:val="009D03A4"/>
    <w:rsid w:val="009D158E"/>
    <w:rsid w:val="009D2415"/>
    <w:rsid w:val="009D2800"/>
    <w:rsid w:val="009D352B"/>
    <w:rsid w:val="009D3747"/>
    <w:rsid w:val="009D3BBE"/>
    <w:rsid w:val="009D47AF"/>
    <w:rsid w:val="009D64FE"/>
    <w:rsid w:val="009D6D1A"/>
    <w:rsid w:val="009D78BC"/>
    <w:rsid w:val="009E04BB"/>
    <w:rsid w:val="009E1525"/>
    <w:rsid w:val="009E19C7"/>
    <w:rsid w:val="009E1FBC"/>
    <w:rsid w:val="009E2620"/>
    <w:rsid w:val="009E27FC"/>
    <w:rsid w:val="009E35C5"/>
    <w:rsid w:val="009E38B9"/>
    <w:rsid w:val="009E41F8"/>
    <w:rsid w:val="009E45F3"/>
    <w:rsid w:val="009E4A0F"/>
    <w:rsid w:val="009E69F1"/>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64A"/>
    <w:rsid w:val="00A0285A"/>
    <w:rsid w:val="00A04C67"/>
    <w:rsid w:val="00A04DB0"/>
    <w:rsid w:val="00A052EF"/>
    <w:rsid w:val="00A06FDC"/>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0D07"/>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B8A"/>
    <w:rsid w:val="00A63EB8"/>
    <w:rsid w:val="00A64339"/>
    <w:rsid w:val="00A65307"/>
    <w:rsid w:val="00A65C38"/>
    <w:rsid w:val="00A660E4"/>
    <w:rsid w:val="00A66431"/>
    <w:rsid w:val="00A66B28"/>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4981"/>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7653"/>
    <w:rsid w:val="00AB77E2"/>
    <w:rsid w:val="00AB7D2E"/>
    <w:rsid w:val="00AC082E"/>
    <w:rsid w:val="00AC16CF"/>
    <w:rsid w:val="00AC34FA"/>
    <w:rsid w:val="00AC3F2F"/>
    <w:rsid w:val="00AC408E"/>
    <w:rsid w:val="00AC45C7"/>
    <w:rsid w:val="00AC4EAF"/>
    <w:rsid w:val="00AC5807"/>
    <w:rsid w:val="00AC743C"/>
    <w:rsid w:val="00AC7A2E"/>
    <w:rsid w:val="00AC7D8B"/>
    <w:rsid w:val="00AD080E"/>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4F3"/>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04DC"/>
    <w:rsid w:val="00B71D73"/>
    <w:rsid w:val="00B72E50"/>
    <w:rsid w:val="00B73AB8"/>
    <w:rsid w:val="00B73DBF"/>
    <w:rsid w:val="00B73DE0"/>
    <w:rsid w:val="00B744F6"/>
    <w:rsid w:val="00B75158"/>
    <w:rsid w:val="00B7535E"/>
    <w:rsid w:val="00B75687"/>
    <w:rsid w:val="00B7771E"/>
    <w:rsid w:val="00B81AD3"/>
    <w:rsid w:val="00B82F47"/>
    <w:rsid w:val="00B834EF"/>
    <w:rsid w:val="00B83632"/>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309"/>
    <w:rsid w:val="00BB3575"/>
    <w:rsid w:val="00BB4ADD"/>
    <w:rsid w:val="00BB500A"/>
    <w:rsid w:val="00BB52F9"/>
    <w:rsid w:val="00BB5B35"/>
    <w:rsid w:val="00BB5B81"/>
    <w:rsid w:val="00BB5D3F"/>
    <w:rsid w:val="00BB5F0B"/>
    <w:rsid w:val="00BB682B"/>
    <w:rsid w:val="00BB6EAD"/>
    <w:rsid w:val="00BC0BAC"/>
    <w:rsid w:val="00BC13BD"/>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68B"/>
    <w:rsid w:val="00BD0D0A"/>
    <w:rsid w:val="00BD2920"/>
    <w:rsid w:val="00BD3B55"/>
    <w:rsid w:val="00BD4817"/>
    <w:rsid w:val="00BD572E"/>
    <w:rsid w:val="00BD5F94"/>
    <w:rsid w:val="00BD6BF7"/>
    <w:rsid w:val="00BD72E6"/>
    <w:rsid w:val="00BE01AE"/>
    <w:rsid w:val="00BE0B6F"/>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D4B"/>
    <w:rsid w:val="00C00E33"/>
    <w:rsid w:val="00C010D8"/>
    <w:rsid w:val="00C0193C"/>
    <w:rsid w:val="00C024D3"/>
    <w:rsid w:val="00C029B6"/>
    <w:rsid w:val="00C03431"/>
    <w:rsid w:val="00C03728"/>
    <w:rsid w:val="00C0413D"/>
    <w:rsid w:val="00C04470"/>
    <w:rsid w:val="00C105F6"/>
    <w:rsid w:val="00C10E4C"/>
    <w:rsid w:val="00C11929"/>
    <w:rsid w:val="00C122A6"/>
    <w:rsid w:val="00C132F1"/>
    <w:rsid w:val="00C14561"/>
    <w:rsid w:val="00C14F1A"/>
    <w:rsid w:val="00C156C3"/>
    <w:rsid w:val="00C15BC3"/>
    <w:rsid w:val="00C16602"/>
    <w:rsid w:val="00C16F3F"/>
    <w:rsid w:val="00C17414"/>
    <w:rsid w:val="00C17B50"/>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993"/>
    <w:rsid w:val="00C52CD8"/>
    <w:rsid w:val="00C53926"/>
    <w:rsid w:val="00C53D1C"/>
    <w:rsid w:val="00C5446F"/>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D24"/>
    <w:rsid w:val="00C73E62"/>
    <w:rsid w:val="00C752FC"/>
    <w:rsid w:val="00C75A7D"/>
    <w:rsid w:val="00C76AAC"/>
    <w:rsid w:val="00C8055A"/>
    <w:rsid w:val="00C806B2"/>
    <w:rsid w:val="00C807D9"/>
    <w:rsid w:val="00C80B25"/>
    <w:rsid w:val="00C80D21"/>
    <w:rsid w:val="00C813A9"/>
    <w:rsid w:val="00C8144C"/>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03"/>
    <w:rsid w:val="00CA30F7"/>
    <w:rsid w:val="00CA3F5D"/>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01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EA4"/>
    <w:rsid w:val="00CD7828"/>
    <w:rsid w:val="00CE0D95"/>
    <w:rsid w:val="00CE2264"/>
    <w:rsid w:val="00CE2E8A"/>
    <w:rsid w:val="00CE3A99"/>
    <w:rsid w:val="00CE4D1D"/>
    <w:rsid w:val="00CE5EDC"/>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1B21"/>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1E21"/>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59CD"/>
    <w:rsid w:val="00DA687B"/>
    <w:rsid w:val="00DA6C97"/>
    <w:rsid w:val="00DA7713"/>
    <w:rsid w:val="00DA7DF2"/>
    <w:rsid w:val="00DB01A7"/>
    <w:rsid w:val="00DB0602"/>
    <w:rsid w:val="00DB10F0"/>
    <w:rsid w:val="00DB26AF"/>
    <w:rsid w:val="00DB2BCC"/>
    <w:rsid w:val="00DB3E17"/>
    <w:rsid w:val="00DB41B7"/>
    <w:rsid w:val="00DB4273"/>
    <w:rsid w:val="00DB4CC7"/>
    <w:rsid w:val="00DB64C8"/>
    <w:rsid w:val="00DB686F"/>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74A"/>
    <w:rsid w:val="00E02F60"/>
    <w:rsid w:val="00E038DA"/>
    <w:rsid w:val="00E040F0"/>
    <w:rsid w:val="00E04589"/>
    <w:rsid w:val="00E045AE"/>
    <w:rsid w:val="00E046C2"/>
    <w:rsid w:val="00E04FA9"/>
    <w:rsid w:val="00E05F32"/>
    <w:rsid w:val="00E06E9D"/>
    <w:rsid w:val="00E070E6"/>
    <w:rsid w:val="00E10031"/>
    <w:rsid w:val="00E10BB7"/>
    <w:rsid w:val="00E1139B"/>
    <w:rsid w:val="00E13E09"/>
    <w:rsid w:val="00E14D6E"/>
    <w:rsid w:val="00E15638"/>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3C6"/>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36C0D"/>
    <w:rsid w:val="00E410D5"/>
    <w:rsid w:val="00E41156"/>
    <w:rsid w:val="00E41620"/>
    <w:rsid w:val="00E4239E"/>
    <w:rsid w:val="00E427BE"/>
    <w:rsid w:val="00E42853"/>
    <w:rsid w:val="00E42FEB"/>
    <w:rsid w:val="00E430BF"/>
    <w:rsid w:val="00E43CEB"/>
    <w:rsid w:val="00E4419D"/>
    <w:rsid w:val="00E449ED"/>
    <w:rsid w:val="00E44D86"/>
    <w:rsid w:val="00E45007"/>
    <w:rsid w:val="00E45ACA"/>
    <w:rsid w:val="00E45C7F"/>
    <w:rsid w:val="00E46422"/>
    <w:rsid w:val="00E46DBA"/>
    <w:rsid w:val="00E51117"/>
    <w:rsid w:val="00E5199F"/>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4F07"/>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969"/>
    <w:rsid w:val="00EA0BD3"/>
    <w:rsid w:val="00EA150B"/>
    <w:rsid w:val="00EA1765"/>
    <w:rsid w:val="00EA2AF2"/>
    <w:rsid w:val="00EA2CCE"/>
    <w:rsid w:val="00EA3E33"/>
    <w:rsid w:val="00EA3FD0"/>
    <w:rsid w:val="00EA40DF"/>
    <w:rsid w:val="00EA58C8"/>
    <w:rsid w:val="00EA625E"/>
    <w:rsid w:val="00EA68B2"/>
    <w:rsid w:val="00EA7474"/>
    <w:rsid w:val="00EA7727"/>
    <w:rsid w:val="00EA7FA5"/>
    <w:rsid w:val="00EB07BB"/>
    <w:rsid w:val="00EB0B3D"/>
    <w:rsid w:val="00EB0F21"/>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373C"/>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D754B"/>
    <w:rsid w:val="00EE0172"/>
    <w:rsid w:val="00EE09A4"/>
    <w:rsid w:val="00EE0EB3"/>
    <w:rsid w:val="00EE0EF1"/>
    <w:rsid w:val="00EE11C5"/>
    <w:rsid w:val="00EE1E28"/>
    <w:rsid w:val="00EE2663"/>
    <w:rsid w:val="00EE336E"/>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5D30"/>
    <w:rsid w:val="00F06F30"/>
    <w:rsid w:val="00F07C37"/>
    <w:rsid w:val="00F1080C"/>
    <w:rsid w:val="00F11794"/>
    <w:rsid w:val="00F11AC7"/>
    <w:rsid w:val="00F11D9C"/>
    <w:rsid w:val="00F124AB"/>
    <w:rsid w:val="00F125C4"/>
    <w:rsid w:val="00F130E4"/>
    <w:rsid w:val="00F1389B"/>
    <w:rsid w:val="00F13FFF"/>
    <w:rsid w:val="00F141E2"/>
    <w:rsid w:val="00F154A2"/>
    <w:rsid w:val="00F15F53"/>
    <w:rsid w:val="00F15F72"/>
    <w:rsid w:val="00F16AB0"/>
    <w:rsid w:val="00F16EF4"/>
    <w:rsid w:val="00F1738A"/>
    <w:rsid w:val="00F20B78"/>
    <w:rsid w:val="00F20CF5"/>
    <w:rsid w:val="00F20DA5"/>
    <w:rsid w:val="00F213D0"/>
    <w:rsid w:val="00F21992"/>
    <w:rsid w:val="00F21C25"/>
    <w:rsid w:val="00F23100"/>
    <w:rsid w:val="00F23343"/>
    <w:rsid w:val="00F23A51"/>
    <w:rsid w:val="00F242D7"/>
    <w:rsid w:val="00F24327"/>
    <w:rsid w:val="00F24A51"/>
    <w:rsid w:val="00F24E9E"/>
    <w:rsid w:val="00F25B39"/>
    <w:rsid w:val="00F26162"/>
    <w:rsid w:val="00F263B3"/>
    <w:rsid w:val="00F2770D"/>
    <w:rsid w:val="00F27778"/>
    <w:rsid w:val="00F33408"/>
    <w:rsid w:val="00F339E3"/>
    <w:rsid w:val="00F36597"/>
    <w:rsid w:val="00F36E1F"/>
    <w:rsid w:val="00F377C0"/>
    <w:rsid w:val="00F37F2C"/>
    <w:rsid w:val="00F403A5"/>
    <w:rsid w:val="00F406AC"/>
    <w:rsid w:val="00F40D4D"/>
    <w:rsid w:val="00F4140F"/>
    <w:rsid w:val="00F42666"/>
    <w:rsid w:val="00F4395E"/>
    <w:rsid w:val="00F449C0"/>
    <w:rsid w:val="00F44BA3"/>
    <w:rsid w:val="00F4506C"/>
    <w:rsid w:val="00F450C8"/>
    <w:rsid w:val="00F45B4D"/>
    <w:rsid w:val="00F45B8B"/>
    <w:rsid w:val="00F47D24"/>
    <w:rsid w:val="00F50E0A"/>
    <w:rsid w:val="00F51B3A"/>
    <w:rsid w:val="00F531EF"/>
    <w:rsid w:val="00F53525"/>
    <w:rsid w:val="00F546F2"/>
    <w:rsid w:val="00F5526F"/>
    <w:rsid w:val="00F5551C"/>
    <w:rsid w:val="00F55654"/>
    <w:rsid w:val="00F556B0"/>
    <w:rsid w:val="00F562EA"/>
    <w:rsid w:val="00F5653D"/>
    <w:rsid w:val="00F60675"/>
    <w:rsid w:val="00F607C7"/>
    <w:rsid w:val="00F6088E"/>
    <w:rsid w:val="00F60A05"/>
    <w:rsid w:val="00F60C5F"/>
    <w:rsid w:val="00F61898"/>
    <w:rsid w:val="00F61A9D"/>
    <w:rsid w:val="00F61D7A"/>
    <w:rsid w:val="00F631A7"/>
    <w:rsid w:val="00F63223"/>
    <w:rsid w:val="00F6492E"/>
    <w:rsid w:val="00F64BF8"/>
    <w:rsid w:val="00F64DF9"/>
    <w:rsid w:val="00F6564A"/>
    <w:rsid w:val="00F658E7"/>
    <w:rsid w:val="00F676CB"/>
    <w:rsid w:val="00F67946"/>
    <w:rsid w:val="00F679A1"/>
    <w:rsid w:val="00F67CD4"/>
    <w:rsid w:val="00F7009A"/>
    <w:rsid w:val="00F70A3D"/>
    <w:rsid w:val="00F70E55"/>
    <w:rsid w:val="00F71A8D"/>
    <w:rsid w:val="00F73C3F"/>
    <w:rsid w:val="00F73CAB"/>
    <w:rsid w:val="00F743B3"/>
    <w:rsid w:val="00F7451F"/>
    <w:rsid w:val="00F7467F"/>
    <w:rsid w:val="00F74984"/>
    <w:rsid w:val="00F752BD"/>
    <w:rsid w:val="00F7548C"/>
    <w:rsid w:val="00F7609B"/>
    <w:rsid w:val="00F7780A"/>
    <w:rsid w:val="00F8049A"/>
    <w:rsid w:val="00F81300"/>
    <w:rsid w:val="00F825AC"/>
    <w:rsid w:val="00F82623"/>
    <w:rsid w:val="00F839B3"/>
    <w:rsid w:val="00F83B76"/>
    <w:rsid w:val="00F8462A"/>
    <w:rsid w:val="00F846BD"/>
    <w:rsid w:val="00F84A73"/>
    <w:rsid w:val="00F85DFC"/>
    <w:rsid w:val="00F85F62"/>
    <w:rsid w:val="00F86162"/>
    <w:rsid w:val="00F86ED5"/>
    <w:rsid w:val="00F871C2"/>
    <w:rsid w:val="00F87473"/>
    <w:rsid w:val="00F914CF"/>
    <w:rsid w:val="00F930CD"/>
    <w:rsid w:val="00F932ED"/>
    <w:rsid w:val="00F934D2"/>
    <w:rsid w:val="00F9448B"/>
    <w:rsid w:val="00F954E8"/>
    <w:rsid w:val="00F96621"/>
    <w:rsid w:val="00F97208"/>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6F6C"/>
    <w:rsid w:val="00FA751D"/>
    <w:rsid w:val="00FA7A86"/>
    <w:rsid w:val="00FA7EAA"/>
    <w:rsid w:val="00FB068C"/>
    <w:rsid w:val="00FB0E0B"/>
    <w:rsid w:val="00FB12F4"/>
    <w:rsid w:val="00FB1530"/>
    <w:rsid w:val="00FB1C56"/>
    <w:rsid w:val="00FB1CB4"/>
    <w:rsid w:val="00FB1D65"/>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5FEE"/>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59D5"/>
    <w:rsid w:val="00FE6887"/>
    <w:rsid w:val="00FE6C2A"/>
    <w:rsid w:val="00FE6CD3"/>
    <w:rsid w:val="00FE76B9"/>
    <w:rsid w:val="00FE7898"/>
    <w:rsid w:val="00FF02E7"/>
    <w:rsid w:val="00FF0766"/>
    <w:rsid w:val="00FF0775"/>
    <w:rsid w:val="00FF0FE2"/>
    <w:rsid w:val="00FF1424"/>
    <w:rsid w:val="00FF1D27"/>
    <w:rsid w:val="00FF207E"/>
    <w:rsid w:val="00FF28EE"/>
    <w:rsid w:val="00FF2D71"/>
    <w:rsid w:val="00FF2E56"/>
    <w:rsid w:val="00FF3050"/>
    <w:rsid w:val="00FF3298"/>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3152242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7743103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5121936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komunaltnte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numnerkomunaltnte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6772E-84FC-4540-88E9-BD8BAE15A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1</Pages>
  <Words>15498</Words>
  <Characters>88345</Characters>
  <Application>Microsoft Office Word</Application>
  <DocSecurity>0</DocSecurity>
  <Lines>736</Lines>
  <Paragraphs>207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103636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VAHE</cp:lastModifiedBy>
  <cp:revision>40</cp:revision>
  <cp:lastPrinted>2018-02-16T07:12:00Z</cp:lastPrinted>
  <dcterms:created xsi:type="dcterms:W3CDTF">2022-10-31T10:38:00Z</dcterms:created>
  <dcterms:modified xsi:type="dcterms:W3CDTF">2025-02-11T17:12:00Z</dcterms:modified>
</cp:coreProperties>
</file>